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0E00FA80" w:rsidR="00A52409" w:rsidRPr="008113C6" w:rsidRDefault="00A52409" w:rsidP="00733DF1">
      <w:pPr>
        <w:spacing w:line="240" w:lineRule="auto"/>
        <w:jc w:val="center"/>
        <w:rPr>
          <w:rFonts w:ascii="Cambria" w:hAnsi="Cambria" w:cs="Arial"/>
          <w:b/>
          <w:bCs/>
          <w:sz w:val="20"/>
          <w:szCs w:val="20"/>
        </w:rPr>
      </w:pPr>
      <w:r w:rsidRPr="008113C6">
        <w:rPr>
          <w:rFonts w:ascii="Cambria" w:hAnsi="Cambria" w:cs="Arial"/>
          <w:b/>
          <w:bCs/>
          <w:caps/>
          <w:sz w:val="20"/>
          <w:szCs w:val="20"/>
        </w:rPr>
        <w:t>Zmluva o</w:t>
      </w:r>
      <w:r w:rsidR="00CB40CF" w:rsidRPr="008113C6">
        <w:rPr>
          <w:rFonts w:ascii="Cambria" w:hAnsi="Cambria" w:cs="Arial"/>
          <w:b/>
          <w:bCs/>
          <w:caps/>
          <w:sz w:val="20"/>
          <w:szCs w:val="20"/>
        </w:rPr>
        <w:t> </w:t>
      </w:r>
      <w:r w:rsidRPr="008113C6">
        <w:rPr>
          <w:rFonts w:ascii="Cambria" w:hAnsi="Cambria" w:cs="Arial"/>
          <w:b/>
          <w:bCs/>
          <w:caps/>
          <w:sz w:val="20"/>
          <w:szCs w:val="20"/>
        </w:rPr>
        <w:t>dielo</w:t>
      </w:r>
      <w:r w:rsidR="00CB40CF" w:rsidRPr="008113C6">
        <w:rPr>
          <w:rFonts w:ascii="Cambria" w:hAnsi="Cambria" w:cs="Arial"/>
          <w:b/>
          <w:bCs/>
          <w:caps/>
          <w:sz w:val="20"/>
          <w:szCs w:val="20"/>
        </w:rPr>
        <w:t xml:space="preserve"> </w:t>
      </w:r>
    </w:p>
    <w:p w14:paraId="65FD17BC" w14:textId="74FA7C64"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 xml:space="preserve">č. </w:t>
      </w:r>
      <w:r w:rsidRPr="008113C6">
        <w:rPr>
          <w:rFonts w:ascii="Cambria" w:hAnsi="Cambria" w:cs="Arial"/>
          <w:color w:val="000000"/>
          <w:sz w:val="20"/>
          <w:szCs w:val="20"/>
        </w:rPr>
        <w:t>[</w:t>
      </w:r>
      <w:r w:rsidRPr="008113C6">
        <w:rPr>
          <w:rFonts w:ascii="Times New Roman" w:hAnsi="Times New Roman" w:cs="Times New Roman"/>
          <w:color w:val="000000"/>
          <w:sz w:val="20"/>
          <w:szCs w:val="20"/>
          <w:highlight w:val="lightGray"/>
        </w:rPr>
        <w:t>●</w:t>
      </w:r>
      <w:r w:rsidRPr="008113C6">
        <w:rPr>
          <w:rFonts w:ascii="Cambria" w:hAnsi="Cambria" w:cs="Arial"/>
          <w:color w:val="000000"/>
          <w:sz w:val="20"/>
          <w:szCs w:val="20"/>
        </w:rPr>
        <w:t>]</w:t>
      </w:r>
    </w:p>
    <w:p w14:paraId="398481CE" w14:textId="2B1BB951"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uzatvorená podľa ustanovenia</w:t>
      </w:r>
      <w:r w:rsidR="00CB40CF" w:rsidRPr="008113C6">
        <w:rPr>
          <w:rFonts w:ascii="Cambria" w:hAnsi="Cambria" w:cs="Arial"/>
          <w:bCs/>
          <w:sz w:val="20"/>
          <w:szCs w:val="20"/>
        </w:rPr>
        <w:t xml:space="preserve"> </w:t>
      </w:r>
      <w:bookmarkStart w:id="0" w:name="_Hlk519074602"/>
      <w:r w:rsidR="00CB40CF" w:rsidRPr="008113C6">
        <w:rPr>
          <w:rFonts w:ascii="Cambria" w:hAnsi="Cambria" w:cs="Arial"/>
          <w:bCs/>
          <w:sz w:val="20"/>
          <w:szCs w:val="20"/>
        </w:rPr>
        <w:t xml:space="preserve">§ </w:t>
      </w:r>
      <w:r w:rsidR="00A10163" w:rsidRPr="008113C6">
        <w:rPr>
          <w:rFonts w:ascii="Cambria" w:hAnsi="Cambria" w:cs="Arial"/>
          <w:bCs/>
          <w:sz w:val="20"/>
          <w:szCs w:val="20"/>
        </w:rPr>
        <w:t xml:space="preserve">269 ods. 2 a </w:t>
      </w:r>
      <w:r w:rsidRPr="008113C6">
        <w:rPr>
          <w:rFonts w:ascii="Cambria" w:hAnsi="Cambria" w:cs="Arial"/>
          <w:bCs/>
          <w:sz w:val="20"/>
          <w:szCs w:val="20"/>
        </w:rPr>
        <w:t xml:space="preserve">§ 536 </w:t>
      </w:r>
      <w:bookmarkEnd w:id="0"/>
      <w:r w:rsidRPr="008113C6">
        <w:rPr>
          <w:rFonts w:ascii="Cambria" w:hAnsi="Cambria" w:cs="Arial"/>
          <w:bCs/>
          <w:sz w:val="20"/>
          <w:szCs w:val="20"/>
        </w:rPr>
        <w:t>a </w:t>
      </w:r>
      <w:proofErr w:type="spellStart"/>
      <w:r w:rsidRPr="008113C6">
        <w:rPr>
          <w:rFonts w:ascii="Cambria" w:hAnsi="Cambria" w:cs="Arial"/>
          <w:bCs/>
          <w:sz w:val="20"/>
          <w:szCs w:val="20"/>
        </w:rPr>
        <w:t>nasl</w:t>
      </w:r>
      <w:proofErr w:type="spellEnd"/>
      <w:r w:rsidRPr="008113C6">
        <w:rPr>
          <w:rFonts w:ascii="Cambria" w:hAnsi="Cambria" w:cs="Arial"/>
          <w:bCs/>
          <w:sz w:val="20"/>
          <w:szCs w:val="20"/>
        </w:rPr>
        <w:t>. Obchodného zákonníka,</w:t>
      </w:r>
    </w:p>
    <w:p w14:paraId="2B749501" w14:textId="77777777"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medzi zmluvnými stranami</w:t>
      </w:r>
    </w:p>
    <w:p w14:paraId="328500AF" w14:textId="77777777" w:rsidR="00A52409" w:rsidRPr="008113C6"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8113C6" w14:paraId="701FAED2" w14:textId="77777777" w:rsidTr="007B55D7">
        <w:trPr>
          <w:trHeight w:val="530"/>
        </w:trPr>
        <w:tc>
          <w:tcPr>
            <w:tcW w:w="3261" w:type="dxa"/>
            <w:shd w:val="clear" w:color="auto" w:fill="auto"/>
          </w:tcPr>
          <w:p w14:paraId="100ABCD7" w14:textId="3D780DC2" w:rsidR="004E6E61" w:rsidRPr="008113C6" w:rsidRDefault="00146954" w:rsidP="004E6E61">
            <w:pPr>
              <w:spacing w:before="0"/>
              <w:rPr>
                <w:rFonts w:ascii="Cambria" w:hAnsi="Cambria" w:cs="Arial"/>
                <w:b/>
                <w:sz w:val="20"/>
                <w:szCs w:val="20"/>
              </w:rPr>
            </w:pPr>
            <w:r w:rsidRPr="008113C6">
              <w:rPr>
                <w:rFonts w:ascii="Cambria" w:hAnsi="Cambria" w:cs="Arial"/>
                <w:b/>
                <w:sz w:val="20"/>
                <w:szCs w:val="20"/>
              </w:rPr>
              <w:t>Objednávateľ</w:t>
            </w:r>
          </w:p>
        </w:tc>
        <w:tc>
          <w:tcPr>
            <w:tcW w:w="5739" w:type="dxa"/>
            <w:shd w:val="clear" w:color="auto" w:fill="auto"/>
          </w:tcPr>
          <w:p w14:paraId="06FB4200" w14:textId="32AC4A20" w:rsidR="004E6E61" w:rsidRPr="008113C6" w:rsidRDefault="004E6E61" w:rsidP="004E6E61">
            <w:pPr>
              <w:spacing w:before="0"/>
              <w:rPr>
                <w:rFonts w:ascii="Cambria" w:hAnsi="Cambria" w:cs="Arial"/>
                <w:b/>
                <w:sz w:val="20"/>
                <w:szCs w:val="20"/>
              </w:rPr>
            </w:pPr>
          </w:p>
        </w:tc>
      </w:tr>
      <w:tr w:rsidR="00206DE8" w:rsidRPr="008113C6" w14:paraId="353E92A2" w14:textId="77777777" w:rsidTr="007B55D7">
        <w:trPr>
          <w:trHeight w:val="284"/>
        </w:trPr>
        <w:tc>
          <w:tcPr>
            <w:tcW w:w="3261" w:type="dxa"/>
            <w:shd w:val="clear" w:color="auto" w:fill="auto"/>
          </w:tcPr>
          <w:p w14:paraId="0A82B0AB" w14:textId="690D9756" w:rsidR="00206DE8" w:rsidRPr="008729D9" w:rsidRDefault="00206DE8" w:rsidP="00206DE8">
            <w:pPr>
              <w:spacing w:before="0"/>
              <w:rPr>
                <w:rFonts w:ascii="Cambria" w:hAnsi="Cambria" w:cs="Arial"/>
                <w:sz w:val="20"/>
                <w:szCs w:val="20"/>
              </w:rPr>
            </w:pPr>
            <w:r w:rsidRPr="008113C6">
              <w:rPr>
                <w:rFonts w:ascii="Cambria" w:hAnsi="Cambria" w:cs="Arial"/>
                <w:sz w:val="20"/>
                <w:szCs w:val="20"/>
              </w:rPr>
              <w:t>Názov:</w:t>
            </w:r>
          </w:p>
        </w:tc>
        <w:tc>
          <w:tcPr>
            <w:tcW w:w="5739" w:type="dxa"/>
            <w:shd w:val="clear" w:color="auto" w:fill="auto"/>
          </w:tcPr>
          <w:p w14:paraId="52C045B2" w14:textId="1795CCE4" w:rsidR="00206DE8" w:rsidRPr="00FD3D51" w:rsidRDefault="00FD3D51" w:rsidP="00206DE8">
            <w:pPr>
              <w:spacing w:before="0"/>
              <w:rPr>
                <w:rFonts w:ascii="Cambria" w:hAnsi="Cambria" w:cs="Arial"/>
                <w:b/>
                <w:bCs/>
                <w:sz w:val="20"/>
                <w:szCs w:val="20"/>
              </w:rPr>
            </w:pPr>
            <w:r w:rsidRPr="00FD3D51">
              <w:rPr>
                <w:rFonts w:ascii="Cambria" w:hAnsi="Cambria" w:cs="Arial"/>
                <w:b/>
                <w:bCs/>
                <w:sz w:val="20"/>
                <w:szCs w:val="20"/>
              </w:rPr>
              <w:t xml:space="preserve">Obec Lozorno </w:t>
            </w:r>
          </w:p>
        </w:tc>
      </w:tr>
      <w:tr w:rsidR="00206DE8" w:rsidRPr="008113C6" w14:paraId="1F4FD8FA" w14:textId="77777777" w:rsidTr="000D746A">
        <w:trPr>
          <w:trHeight w:val="284"/>
        </w:trPr>
        <w:tc>
          <w:tcPr>
            <w:tcW w:w="3261" w:type="dxa"/>
            <w:shd w:val="clear" w:color="auto" w:fill="auto"/>
          </w:tcPr>
          <w:p w14:paraId="54937FFF" w14:textId="2F6789A3" w:rsidR="00206DE8" w:rsidRPr="008729D9" w:rsidRDefault="00206DE8" w:rsidP="00206DE8">
            <w:pPr>
              <w:spacing w:before="0"/>
              <w:rPr>
                <w:rFonts w:ascii="Cambria" w:hAnsi="Cambria" w:cs="Arial"/>
                <w:sz w:val="20"/>
                <w:szCs w:val="20"/>
              </w:rPr>
            </w:pPr>
            <w:r w:rsidRPr="008113C6">
              <w:rPr>
                <w:rFonts w:ascii="Cambria" w:hAnsi="Cambria" w:cs="Arial"/>
                <w:sz w:val="20"/>
                <w:szCs w:val="20"/>
              </w:rPr>
              <w:t xml:space="preserve">Sídlo: </w:t>
            </w:r>
          </w:p>
        </w:tc>
        <w:tc>
          <w:tcPr>
            <w:tcW w:w="5739" w:type="dxa"/>
            <w:shd w:val="clear" w:color="auto" w:fill="auto"/>
          </w:tcPr>
          <w:p w14:paraId="39A2381F" w14:textId="77BED4C5" w:rsidR="00206DE8" w:rsidRPr="008113C6" w:rsidRDefault="00FD3D51" w:rsidP="00206DE8">
            <w:pPr>
              <w:spacing w:before="0"/>
              <w:rPr>
                <w:rFonts w:ascii="Cambria" w:hAnsi="Cambria" w:cs="Arial"/>
                <w:sz w:val="20"/>
                <w:szCs w:val="20"/>
              </w:rPr>
            </w:pPr>
            <w:r w:rsidRPr="00FD3D51">
              <w:rPr>
                <w:rFonts w:ascii="Cambria" w:hAnsi="Cambria" w:cs="Arial"/>
                <w:sz w:val="20"/>
                <w:szCs w:val="20"/>
              </w:rPr>
              <w:t>Hlavná 1, 900 55 Lozorno</w:t>
            </w:r>
          </w:p>
        </w:tc>
      </w:tr>
      <w:tr w:rsidR="00206DE8" w:rsidRPr="008113C6" w14:paraId="59C25225" w14:textId="77777777" w:rsidTr="007B55D7">
        <w:trPr>
          <w:trHeight w:val="284"/>
        </w:trPr>
        <w:tc>
          <w:tcPr>
            <w:tcW w:w="3261" w:type="dxa"/>
            <w:shd w:val="clear" w:color="auto" w:fill="auto"/>
          </w:tcPr>
          <w:p w14:paraId="3406A26B" w14:textId="1ECFB61D" w:rsidR="00206DE8" w:rsidRPr="008729D9" w:rsidRDefault="00206DE8" w:rsidP="00430FDA">
            <w:pPr>
              <w:pStyle w:val="BodyText"/>
              <w:spacing w:after="0" w:line="360" w:lineRule="auto"/>
              <w:rPr>
                <w:rFonts w:ascii="Cambria" w:hAnsi="Cambria" w:cs="Arial"/>
                <w:sz w:val="20"/>
                <w:szCs w:val="20"/>
              </w:rPr>
            </w:pPr>
            <w:r w:rsidRPr="008113C6">
              <w:rPr>
                <w:rFonts w:ascii="Cambria" w:hAnsi="Cambria" w:cs="Arial"/>
                <w:sz w:val="20"/>
                <w:szCs w:val="20"/>
              </w:rPr>
              <w:t>Štatutárny orgán:</w:t>
            </w:r>
          </w:p>
        </w:tc>
        <w:tc>
          <w:tcPr>
            <w:tcW w:w="5739" w:type="dxa"/>
            <w:shd w:val="clear" w:color="auto" w:fill="auto"/>
          </w:tcPr>
          <w:p w14:paraId="7D91B464" w14:textId="40CA92B1" w:rsidR="002F678F" w:rsidRPr="008113C6" w:rsidRDefault="00FD3D51" w:rsidP="00430FDA">
            <w:pPr>
              <w:spacing w:before="0"/>
              <w:rPr>
                <w:rFonts w:ascii="Cambria" w:hAnsi="Cambria" w:cs="Arial"/>
                <w:sz w:val="20"/>
                <w:szCs w:val="20"/>
              </w:rPr>
            </w:pPr>
            <w:r w:rsidRPr="00FD3D51">
              <w:rPr>
                <w:rFonts w:ascii="Cambria" w:hAnsi="Cambria" w:cs="Arial"/>
                <w:sz w:val="20"/>
                <w:szCs w:val="20"/>
              </w:rPr>
              <w:t>Mgr. Ľuboš Tvrdoň, starosta</w:t>
            </w:r>
            <w:r>
              <w:t xml:space="preserve"> </w:t>
            </w:r>
            <w:r w:rsidRPr="006D75A2">
              <w:t xml:space="preserve"> </w:t>
            </w:r>
          </w:p>
        </w:tc>
      </w:tr>
      <w:tr w:rsidR="00206DE8" w:rsidRPr="008113C6" w14:paraId="46E43A6E" w14:textId="77777777" w:rsidTr="007B55D7">
        <w:trPr>
          <w:trHeight w:val="284"/>
        </w:trPr>
        <w:tc>
          <w:tcPr>
            <w:tcW w:w="3261" w:type="dxa"/>
            <w:shd w:val="clear" w:color="auto" w:fill="auto"/>
          </w:tcPr>
          <w:p w14:paraId="113798F4"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IČO:</w:t>
            </w:r>
          </w:p>
        </w:tc>
        <w:tc>
          <w:tcPr>
            <w:tcW w:w="5739" w:type="dxa"/>
            <w:shd w:val="clear" w:color="auto" w:fill="auto"/>
          </w:tcPr>
          <w:p w14:paraId="1CF38FE6" w14:textId="2B144FBB" w:rsidR="00206DE8" w:rsidRPr="008113C6" w:rsidRDefault="00B25873" w:rsidP="00206DE8">
            <w:pPr>
              <w:spacing w:before="0"/>
              <w:rPr>
                <w:rFonts w:ascii="Cambria" w:hAnsi="Cambria" w:cs="Arial"/>
                <w:sz w:val="20"/>
                <w:szCs w:val="20"/>
              </w:rPr>
            </w:pPr>
            <w:r w:rsidRPr="00B25873">
              <w:rPr>
                <w:rFonts w:ascii="Cambria" w:hAnsi="Cambria" w:cs="Arial"/>
                <w:sz w:val="20"/>
                <w:szCs w:val="20"/>
              </w:rPr>
              <w:t>00</w:t>
            </w:r>
            <w:r w:rsidR="00FD3D51">
              <w:rPr>
                <w:rFonts w:ascii="Cambria" w:hAnsi="Cambria" w:cs="Arial"/>
                <w:sz w:val="20"/>
                <w:szCs w:val="20"/>
              </w:rPr>
              <w:t> 304 905</w:t>
            </w:r>
          </w:p>
        </w:tc>
      </w:tr>
      <w:tr w:rsidR="00206DE8" w:rsidRPr="008113C6" w14:paraId="72AACE9A" w14:textId="77777777" w:rsidTr="007B55D7">
        <w:trPr>
          <w:trHeight w:val="284"/>
        </w:trPr>
        <w:tc>
          <w:tcPr>
            <w:tcW w:w="3261" w:type="dxa"/>
            <w:shd w:val="clear" w:color="auto" w:fill="auto"/>
          </w:tcPr>
          <w:p w14:paraId="3CA25990" w14:textId="4882F280" w:rsidR="00206DE8" w:rsidRPr="008729D9" w:rsidRDefault="006D4E97" w:rsidP="00206DE8">
            <w:pPr>
              <w:spacing w:before="0"/>
              <w:rPr>
                <w:rFonts w:ascii="Cambria" w:hAnsi="Cambria" w:cs="Arial"/>
                <w:sz w:val="20"/>
                <w:szCs w:val="20"/>
              </w:rPr>
            </w:pPr>
            <w:r w:rsidRPr="008113C6">
              <w:rPr>
                <w:rFonts w:ascii="Cambria" w:hAnsi="Cambria" w:cs="Arial"/>
                <w:sz w:val="20"/>
                <w:szCs w:val="20"/>
              </w:rPr>
              <w:t>IČ DPH</w:t>
            </w:r>
          </w:p>
        </w:tc>
        <w:tc>
          <w:tcPr>
            <w:tcW w:w="5739" w:type="dxa"/>
            <w:shd w:val="clear" w:color="auto" w:fill="auto"/>
          </w:tcPr>
          <w:p w14:paraId="3B52CDB8" w14:textId="545B8836" w:rsidR="00206DE8" w:rsidRPr="008113C6" w:rsidRDefault="00B25873" w:rsidP="00206DE8">
            <w:pPr>
              <w:spacing w:before="0"/>
              <w:rPr>
                <w:rFonts w:ascii="Cambria" w:hAnsi="Cambria" w:cs="Arial"/>
                <w:sz w:val="20"/>
                <w:szCs w:val="20"/>
              </w:rPr>
            </w:pPr>
            <w:r w:rsidRPr="00B25873">
              <w:rPr>
                <w:rFonts w:ascii="Cambria" w:hAnsi="Cambria" w:cs="Arial"/>
                <w:sz w:val="20"/>
                <w:szCs w:val="20"/>
              </w:rPr>
              <w:t>SK20</w:t>
            </w:r>
            <w:r w:rsidR="00FD3D51">
              <w:rPr>
                <w:rFonts w:ascii="Cambria" w:hAnsi="Cambria" w:cs="Arial"/>
                <w:sz w:val="20"/>
                <w:szCs w:val="20"/>
              </w:rPr>
              <w:t>20643669</w:t>
            </w:r>
          </w:p>
        </w:tc>
      </w:tr>
      <w:tr w:rsidR="00206DE8" w:rsidRPr="008113C6" w14:paraId="2266B14F" w14:textId="77777777" w:rsidTr="007B55D7">
        <w:trPr>
          <w:trHeight w:val="284"/>
        </w:trPr>
        <w:tc>
          <w:tcPr>
            <w:tcW w:w="3261" w:type="dxa"/>
            <w:shd w:val="clear" w:color="auto" w:fill="auto"/>
          </w:tcPr>
          <w:p w14:paraId="1DC4E415"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DIČ:</w:t>
            </w:r>
          </w:p>
        </w:tc>
        <w:tc>
          <w:tcPr>
            <w:tcW w:w="5739" w:type="dxa"/>
            <w:shd w:val="clear" w:color="auto" w:fill="auto"/>
          </w:tcPr>
          <w:p w14:paraId="256EB01B" w14:textId="09C934B7" w:rsidR="00206DE8" w:rsidRPr="008113C6" w:rsidRDefault="00FD3D51" w:rsidP="00206DE8">
            <w:pPr>
              <w:spacing w:before="0"/>
              <w:rPr>
                <w:rFonts w:ascii="Cambria" w:hAnsi="Cambria" w:cs="Arial"/>
                <w:sz w:val="20"/>
                <w:szCs w:val="20"/>
              </w:rPr>
            </w:pPr>
            <w:r w:rsidRPr="00B25873">
              <w:rPr>
                <w:rFonts w:ascii="Cambria" w:hAnsi="Cambria" w:cs="Arial"/>
                <w:sz w:val="20"/>
                <w:szCs w:val="20"/>
              </w:rPr>
              <w:t>20</w:t>
            </w:r>
            <w:r>
              <w:rPr>
                <w:rFonts w:ascii="Cambria" w:hAnsi="Cambria" w:cs="Arial"/>
                <w:sz w:val="20"/>
                <w:szCs w:val="20"/>
              </w:rPr>
              <w:t>20643669</w:t>
            </w:r>
          </w:p>
        </w:tc>
      </w:tr>
      <w:tr w:rsidR="00206DE8" w:rsidRPr="008113C6" w14:paraId="7957257F" w14:textId="77777777" w:rsidTr="007B55D7">
        <w:trPr>
          <w:trHeight w:val="284"/>
        </w:trPr>
        <w:tc>
          <w:tcPr>
            <w:tcW w:w="3261" w:type="dxa"/>
            <w:shd w:val="clear" w:color="auto" w:fill="auto"/>
          </w:tcPr>
          <w:p w14:paraId="58ACF1B3" w14:textId="1A6D3DB5" w:rsidR="00206DE8" w:rsidRPr="008113C6" w:rsidRDefault="00206DE8" w:rsidP="00206DE8">
            <w:pPr>
              <w:spacing w:before="0"/>
              <w:rPr>
                <w:rFonts w:ascii="Cambria" w:hAnsi="Cambria" w:cs="Arial"/>
                <w:sz w:val="20"/>
                <w:szCs w:val="20"/>
              </w:rPr>
            </w:pPr>
            <w:r w:rsidRPr="008113C6">
              <w:rPr>
                <w:rFonts w:ascii="Cambria" w:hAnsi="Cambria" w:cs="Arial"/>
                <w:sz w:val="20"/>
                <w:szCs w:val="20"/>
              </w:rPr>
              <w:t>Bankové spojenie I</w:t>
            </w:r>
            <w:r w:rsidR="00F016C4" w:rsidRPr="008729D9">
              <w:rPr>
                <w:rFonts w:ascii="Cambria" w:hAnsi="Cambria" w:cs="Arial"/>
                <w:sz w:val="20"/>
                <w:szCs w:val="20"/>
              </w:rPr>
              <w:t>BAN</w:t>
            </w:r>
            <w:r w:rsidRPr="008113C6">
              <w:rPr>
                <w:rFonts w:ascii="Cambria" w:hAnsi="Cambria" w:cs="Arial"/>
                <w:sz w:val="20"/>
                <w:szCs w:val="20"/>
              </w:rPr>
              <w:t xml:space="preserve">.: </w:t>
            </w:r>
          </w:p>
        </w:tc>
        <w:tc>
          <w:tcPr>
            <w:tcW w:w="5739" w:type="dxa"/>
            <w:shd w:val="clear" w:color="auto" w:fill="auto"/>
          </w:tcPr>
          <w:p w14:paraId="7DC13D3C" w14:textId="120624AF"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1CAC044F" w14:textId="77777777" w:rsidTr="007B55D7">
        <w:trPr>
          <w:trHeight w:val="413"/>
        </w:trPr>
        <w:tc>
          <w:tcPr>
            <w:tcW w:w="3261" w:type="dxa"/>
            <w:shd w:val="clear" w:color="auto" w:fill="auto"/>
          </w:tcPr>
          <w:p w14:paraId="1F467F56"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SWIFT (BIC)</w:t>
            </w:r>
          </w:p>
        </w:tc>
        <w:tc>
          <w:tcPr>
            <w:tcW w:w="5739" w:type="dxa"/>
            <w:shd w:val="clear" w:color="auto" w:fill="auto"/>
          </w:tcPr>
          <w:p w14:paraId="6E8FC601" w14:textId="10BA14FC"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25FAC237" w14:textId="77777777" w:rsidTr="007B55D7">
        <w:trPr>
          <w:trHeight w:val="284"/>
        </w:trPr>
        <w:tc>
          <w:tcPr>
            <w:tcW w:w="3261" w:type="dxa"/>
            <w:shd w:val="clear" w:color="auto" w:fill="auto"/>
          </w:tcPr>
          <w:p w14:paraId="0E2E0C91"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IBAN:</w:t>
            </w:r>
          </w:p>
        </w:tc>
        <w:tc>
          <w:tcPr>
            <w:tcW w:w="5739" w:type="dxa"/>
            <w:shd w:val="clear" w:color="auto" w:fill="auto"/>
          </w:tcPr>
          <w:p w14:paraId="17A4BD31" w14:textId="4DC3BEFE"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0414D840" w14:textId="77777777" w:rsidTr="007B55D7">
        <w:trPr>
          <w:trHeight w:val="284"/>
        </w:trPr>
        <w:tc>
          <w:tcPr>
            <w:tcW w:w="9000" w:type="dxa"/>
            <w:gridSpan w:val="2"/>
            <w:shd w:val="clear" w:color="auto" w:fill="auto"/>
          </w:tcPr>
          <w:p w14:paraId="086E21D7" w14:textId="76858188" w:rsidR="00206DE8" w:rsidRPr="008113C6" w:rsidRDefault="00206DE8" w:rsidP="00206DE8">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Objednávateľ</w:t>
            </w:r>
            <w:r w:rsidRPr="008113C6">
              <w:rPr>
                <w:rFonts w:ascii="Cambria" w:hAnsi="Cambria" w:cs="Arial"/>
                <w:sz w:val="20"/>
                <w:szCs w:val="20"/>
              </w:rPr>
              <w:t xml:space="preserve">“) </w:t>
            </w:r>
          </w:p>
        </w:tc>
      </w:tr>
    </w:tbl>
    <w:p w14:paraId="24E80971" w14:textId="5419D483" w:rsidR="000D746A" w:rsidRPr="008113C6"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8113C6" w14:paraId="1AA23959" w14:textId="77777777" w:rsidTr="007B19E2">
        <w:trPr>
          <w:trHeight w:val="284"/>
        </w:trPr>
        <w:tc>
          <w:tcPr>
            <w:tcW w:w="3420" w:type="dxa"/>
          </w:tcPr>
          <w:p w14:paraId="2D33F98C" w14:textId="77777777" w:rsidR="007B19E2" w:rsidRPr="008113C6" w:rsidRDefault="007B19E2" w:rsidP="007B19E2">
            <w:pPr>
              <w:spacing w:before="0"/>
              <w:rPr>
                <w:rFonts w:ascii="Cambria" w:hAnsi="Cambria" w:cs="Arial"/>
                <w:sz w:val="20"/>
                <w:szCs w:val="20"/>
              </w:rPr>
            </w:pPr>
            <w:r w:rsidRPr="008729D9">
              <w:rPr>
                <w:rFonts w:ascii="Cambria" w:hAnsi="Cambria" w:cs="Arial"/>
                <w:b/>
                <w:sz w:val="20"/>
                <w:szCs w:val="20"/>
              </w:rPr>
              <w:t>Zhotoviteľ</w:t>
            </w:r>
          </w:p>
        </w:tc>
        <w:tc>
          <w:tcPr>
            <w:tcW w:w="5580" w:type="dxa"/>
          </w:tcPr>
          <w:p w14:paraId="3DF928E2" w14:textId="77777777" w:rsidR="007B19E2" w:rsidRPr="008113C6" w:rsidRDefault="007B19E2" w:rsidP="007B19E2">
            <w:pPr>
              <w:spacing w:before="0"/>
              <w:rPr>
                <w:rFonts w:ascii="Cambria" w:hAnsi="Cambria" w:cs="Arial"/>
                <w:sz w:val="20"/>
                <w:szCs w:val="20"/>
              </w:rPr>
            </w:pPr>
          </w:p>
        </w:tc>
      </w:tr>
      <w:tr w:rsidR="007B19E2" w:rsidRPr="008113C6" w14:paraId="7AB43176" w14:textId="77777777" w:rsidTr="007B19E2">
        <w:trPr>
          <w:trHeight w:val="284"/>
        </w:trPr>
        <w:tc>
          <w:tcPr>
            <w:tcW w:w="3420" w:type="dxa"/>
          </w:tcPr>
          <w:p w14:paraId="5C7EDD9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Názov:</w:t>
            </w:r>
          </w:p>
        </w:tc>
        <w:tc>
          <w:tcPr>
            <w:tcW w:w="5580" w:type="dxa"/>
          </w:tcPr>
          <w:p w14:paraId="0A0847B9"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EB4E923" w14:textId="77777777" w:rsidTr="007B19E2">
        <w:trPr>
          <w:trHeight w:val="284"/>
        </w:trPr>
        <w:tc>
          <w:tcPr>
            <w:tcW w:w="3420" w:type="dxa"/>
            <w:vAlign w:val="center"/>
          </w:tcPr>
          <w:p w14:paraId="6DDA70F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Sídlo:</w:t>
            </w:r>
          </w:p>
        </w:tc>
        <w:tc>
          <w:tcPr>
            <w:tcW w:w="5580" w:type="dxa"/>
            <w:vAlign w:val="center"/>
          </w:tcPr>
          <w:p w14:paraId="702D236C"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70EECFB" w14:textId="77777777" w:rsidTr="007B19E2">
        <w:trPr>
          <w:trHeight w:val="284"/>
        </w:trPr>
        <w:tc>
          <w:tcPr>
            <w:tcW w:w="3420" w:type="dxa"/>
          </w:tcPr>
          <w:p w14:paraId="4D60A3C7"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Zápis v registri:</w:t>
            </w:r>
          </w:p>
        </w:tc>
        <w:tc>
          <w:tcPr>
            <w:tcW w:w="5580" w:type="dxa"/>
          </w:tcPr>
          <w:p w14:paraId="0F77EEC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639D1A7" w14:textId="77777777" w:rsidTr="007B19E2">
        <w:trPr>
          <w:trHeight w:val="284"/>
        </w:trPr>
        <w:tc>
          <w:tcPr>
            <w:tcW w:w="3420" w:type="dxa"/>
            <w:vAlign w:val="center"/>
          </w:tcPr>
          <w:p w14:paraId="62A6199F"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Štatutárny orgán:</w:t>
            </w:r>
          </w:p>
        </w:tc>
        <w:tc>
          <w:tcPr>
            <w:tcW w:w="5580" w:type="dxa"/>
          </w:tcPr>
          <w:p w14:paraId="1931CAB2" w14:textId="77777777" w:rsidR="007B19E2" w:rsidRPr="008113C6" w:rsidRDefault="007B19E2" w:rsidP="007B19E2">
            <w:pPr>
              <w:spacing w:before="0"/>
              <w:rPr>
                <w:rFonts w:ascii="Cambria" w:hAnsi="Cambria" w:cs="Arial"/>
                <w:i/>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5B0047" w14:textId="77777777" w:rsidTr="007B19E2">
        <w:trPr>
          <w:trHeight w:val="316"/>
        </w:trPr>
        <w:tc>
          <w:tcPr>
            <w:tcW w:w="3420" w:type="dxa"/>
            <w:vAlign w:val="center"/>
          </w:tcPr>
          <w:p w14:paraId="132CB5F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IČO:</w:t>
            </w:r>
          </w:p>
        </w:tc>
        <w:tc>
          <w:tcPr>
            <w:tcW w:w="5580" w:type="dxa"/>
          </w:tcPr>
          <w:p w14:paraId="354E2E82"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7AF9DBB" w14:textId="77777777" w:rsidTr="007B19E2">
        <w:trPr>
          <w:trHeight w:val="284"/>
        </w:trPr>
        <w:tc>
          <w:tcPr>
            <w:tcW w:w="3420" w:type="dxa"/>
            <w:vAlign w:val="center"/>
          </w:tcPr>
          <w:p w14:paraId="25266F79"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 DPH:</w:t>
            </w:r>
          </w:p>
        </w:tc>
        <w:tc>
          <w:tcPr>
            <w:tcW w:w="5580" w:type="dxa"/>
          </w:tcPr>
          <w:p w14:paraId="4E8F39F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8DDD6AB" w14:textId="77777777" w:rsidTr="007B19E2">
        <w:trPr>
          <w:trHeight w:val="284"/>
        </w:trPr>
        <w:tc>
          <w:tcPr>
            <w:tcW w:w="3420" w:type="dxa"/>
            <w:vAlign w:val="center"/>
          </w:tcPr>
          <w:p w14:paraId="57430971"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DIČ:</w:t>
            </w:r>
          </w:p>
        </w:tc>
        <w:tc>
          <w:tcPr>
            <w:tcW w:w="5580" w:type="dxa"/>
          </w:tcPr>
          <w:p w14:paraId="41CE0D3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FCCF85" w14:textId="77777777" w:rsidTr="007B19E2">
        <w:trPr>
          <w:trHeight w:val="284"/>
        </w:trPr>
        <w:tc>
          <w:tcPr>
            <w:tcW w:w="3420" w:type="dxa"/>
            <w:vAlign w:val="center"/>
          </w:tcPr>
          <w:p w14:paraId="11810FE0"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 xml:space="preserve">Bankové spojenie: </w:t>
            </w:r>
          </w:p>
        </w:tc>
        <w:tc>
          <w:tcPr>
            <w:tcW w:w="5580" w:type="dxa"/>
          </w:tcPr>
          <w:p w14:paraId="1F4ACF3B"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89398CE" w14:textId="77777777" w:rsidTr="007B19E2">
        <w:trPr>
          <w:trHeight w:val="284"/>
        </w:trPr>
        <w:tc>
          <w:tcPr>
            <w:tcW w:w="3420" w:type="dxa"/>
          </w:tcPr>
          <w:p w14:paraId="64B1E6E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SWIFT (BIC):</w:t>
            </w:r>
          </w:p>
        </w:tc>
        <w:tc>
          <w:tcPr>
            <w:tcW w:w="5580" w:type="dxa"/>
          </w:tcPr>
          <w:p w14:paraId="17F4E22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4BE8484C" w14:textId="77777777" w:rsidTr="007B19E2">
        <w:trPr>
          <w:trHeight w:val="284"/>
        </w:trPr>
        <w:tc>
          <w:tcPr>
            <w:tcW w:w="3420" w:type="dxa"/>
          </w:tcPr>
          <w:p w14:paraId="4159CCA2"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IBAN:</w:t>
            </w:r>
          </w:p>
        </w:tc>
        <w:tc>
          <w:tcPr>
            <w:tcW w:w="5580" w:type="dxa"/>
          </w:tcPr>
          <w:p w14:paraId="2D0C4CBA"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4D11B2A" w14:textId="77777777" w:rsidTr="007B19E2">
        <w:trPr>
          <w:trHeight w:val="284"/>
        </w:trPr>
        <w:tc>
          <w:tcPr>
            <w:tcW w:w="3420" w:type="dxa"/>
            <w:vAlign w:val="center"/>
          </w:tcPr>
          <w:p w14:paraId="292A6573" w14:textId="77777777" w:rsidR="007B19E2" w:rsidRPr="008113C6" w:rsidRDefault="007B19E2" w:rsidP="007B19E2">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Zhotoviteľ</w:t>
            </w:r>
            <w:r w:rsidRPr="008113C6">
              <w:rPr>
                <w:rFonts w:ascii="Cambria" w:hAnsi="Cambria" w:cs="Arial"/>
                <w:sz w:val="20"/>
                <w:szCs w:val="20"/>
              </w:rPr>
              <w:t>“)</w:t>
            </w:r>
          </w:p>
        </w:tc>
        <w:tc>
          <w:tcPr>
            <w:tcW w:w="5580" w:type="dxa"/>
            <w:vAlign w:val="center"/>
          </w:tcPr>
          <w:p w14:paraId="5A82BE73" w14:textId="77777777" w:rsidR="007B19E2" w:rsidRPr="008113C6" w:rsidRDefault="007B19E2" w:rsidP="007B19E2">
            <w:pPr>
              <w:spacing w:before="0"/>
              <w:rPr>
                <w:rFonts w:ascii="Cambria" w:hAnsi="Cambria" w:cs="Arial"/>
                <w:sz w:val="20"/>
                <w:szCs w:val="20"/>
              </w:rPr>
            </w:pPr>
          </w:p>
        </w:tc>
      </w:tr>
    </w:tbl>
    <w:p w14:paraId="450C0ED9" w14:textId="77777777" w:rsidR="007B19E2" w:rsidRPr="008729D9" w:rsidRDefault="007B19E2" w:rsidP="007B19E2">
      <w:pPr>
        <w:spacing w:before="360" w:after="360" w:line="240" w:lineRule="auto"/>
        <w:jc w:val="center"/>
        <w:rPr>
          <w:rFonts w:ascii="Cambria" w:hAnsi="Cambria" w:cs="Arial"/>
          <w:b/>
          <w:color w:val="000000"/>
          <w:sz w:val="20"/>
          <w:szCs w:val="20"/>
        </w:rPr>
      </w:pPr>
      <w:r w:rsidRPr="008113C6">
        <w:rPr>
          <w:rFonts w:ascii="Cambria" w:hAnsi="Cambria" w:cs="Arial"/>
          <w:b/>
          <w:color w:val="000000"/>
          <w:sz w:val="20"/>
          <w:szCs w:val="20"/>
        </w:rPr>
        <w:t>PREAMBULA</w:t>
      </w:r>
    </w:p>
    <w:p w14:paraId="5E95C31E" w14:textId="5C833048" w:rsidR="00822990" w:rsidRPr="008113C6" w:rsidRDefault="00822990" w:rsidP="00733DF1">
      <w:pPr>
        <w:spacing w:before="360" w:after="360" w:line="240" w:lineRule="auto"/>
        <w:jc w:val="both"/>
        <w:rPr>
          <w:rFonts w:ascii="Cambria" w:hAnsi="Cambria" w:cs="Arial"/>
          <w:color w:val="000000"/>
          <w:sz w:val="20"/>
          <w:szCs w:val="20"/>
        </w:rPr>
      </w:pPr>
      <w:r w:rsidRPr="008113C6">
        <w:rPr>
          <w:rFonts w:ascii="Cambria" w:hAnsi="Cambria" w:cs="Arial"/>
          <w:color w:val="000000"/>
          <w:sz w:val="20"/>
          <w:szCs w:val="20"/>
        </w:rPr>
        <w:t>Nakoľko,</w:t>
      </w:r>
    </w:p>
    <w:p w14:paraId="66B32B69" w14:textId="57197211" w:rsidR="005754FE" w:rsidRPr="008113C6" w:rsidRDefault="00920850" w:rsidP="00D47FC9">
      <w:pPr>
        <w:numPr>
          <w:ilvl w:val="0"/>
          <w:numId w:val="14"/>
        </w:numPr>
        <w:spacing w:before="0" w:after="120" w:line="240" w:lineRule="auto"/>
        <w:ind w:left="709" w:hanging="709"/>
        <w:jc w:val="both"/>
        <w:rPr>
          <w:rFonts w:ascii="Cambria" w:hAnsi="Cambria" w:cs="Arial"/>
          <w:color w:val="000000"/>
          <w:sz w:val="20"/>
          <w:szCs w:val="20"/>
        </w:rPr>
      </w:pPr>
      <w:bookmarkStart w:id="1" w:name="_Ref516039087"/>
      <w:bookmarkStart w:id="2" w:name="_Ref485111977"/>
      <w:r w:rsidRPr="008113C6">
        <w:rPr>
          <w:rFonts w:ascii="Cambria" w:hAnsi="Cambria" w:cs="Arial"/>
          <w:color w:val="000000"/>
          <w:sz w:val="20"/>
          <w:szCs w:val="20"/>
        </w:rPr>
        <w:t xml:space="preserve">Objednávateľ má v záujme </w:t>
      </w:r>
      <w:r w:rsidR="0013739A" w:rsidRPr="008113C6">
        <w:rPr>
          <w:rFonts w:ascii="Cambria" w:hAnsi="Cambria" w:cs="Arial"/>
          <w:sz w:val="20"/>
          <w:szCs w:val="20"/>
        </w:rPr>
        <w:t>vykonať</w:t>
      </w:r>
      <w:r w:rsidR="00CC4CC1">
        <w:rPr>
          <w:rFonts w:ascii="Cambria" w:hAnsi="Cambria" w:cs="Arial"/>
          <w:sz w:val="20"/>
          <w:szCs w:val="20"/>
        </w:rPr>
        <w:t xml:space="preserve"> rekonštrukciu budovy kultúrneho domu v obci Lozorno</w:t>
      </w:r>
      <w:r w:rsidR="001B43AB">
        <w:rPr>
          <w:rFonts w:ascii="Cambria" w:hAnsi="Cambria" w:cs="Arial"/>
          <w:sz w:val="20"/>
          <w:szCs w:val="20"/>
        </w:rPr>
        <w:t xml:space="preserve"> a objektov stavebne prislúchajúcich k objektu kultúrneho domu</w:t>
      </w:r>
      <w:r w:rsidR="00CC4CC1">
        <w:rPr>
          <w:rFonts w:ascii="Cambria" w:hAnsi="Cambria" w:cs="Arial"/>
          <w:sz w:val="20"/>
          <w:szCs w:val="20"/>
        </w:rPr>
        <w:t>, ktorej cieľom je zlepšenie tepelnoizolačných vlastností budov, zlepšenie te</w:t>
      </w:r>
      <w:r w:rsidR="001B43AB">
        <w:rPr>
          <w:rFonts w:ascii="Cambria" w:hAnsi="Cambria" w:cs="Arial"/>
          <w:sz w:val="20"/>
          <w:szCs w:val="20"/>
        </w:rPr>
        <w:t>chnického stavu a zníženie množstva spotrebovanej energie</w:t>
      </w:r>
      <w:r w:rsidR="00C95882" w:rsidRPr="008113C6">
        <w:rPr>
          <w:rFonts w:ascii="Cambria" w:hAnsi="Cambria" w:cs="Arial"/>
          <w:sz w:val="20"/>
          <w:szCs w:val="20"/>
        </w:rPr>
        <w:t xml:space="preserve"> </w:t>
      </w:r>
      <w:bookmarkStart w:id="3" w:name="_Hlk12180911"/>
      <w:r w:rsidR="00E13A4C" w:rsidRPr="008729D9">
        <w:rPr>
          <w:rFonts w:ascii="Cambria" w:hAnsi="Cambria" w:cs="Arial"/>
          <w:color w:val="000000"/>
          <w:sz w:val="20"/>
          <w:szCs w:val="20"/>
        </w:rPr>
        <w:t>(ďalej aj ako „</w:t>
      </w:r>
      <w:r w:rsidR="00E13A4C" w:rsidRPr="008113C6">
        <w:rPr>
          <w:rFonts w:ascii="Cambria" w:hAnsi="Cambria" w:cs="Arial"/>
          <w:b/>
          <w:color w:val="000000"/>
          <w:sz w:val="20"/>
          <w:szCs w:val="20"/>
        </w:rPr>
        <w:t>Projekt</w:t>
      </w:r>
      <w:r w:rsidR="00E13A4C" w:rsidRPr="008113C6">
        <w:rPr>
          <w:rFonts w:ascii="Cambria" w:hAnsi="Cambria" w:cs="Arial"/>
          <w:color w:val="000000"/>
          <w:sz w:val="20"/>
          <w:szCs w:val="20"/>
        </w:rPr>
        <w:t>“)</w:t>
      </w:r>
      <w:bookmarkEnd w:id="3"/>
      <w:r w:rsidR="00721886">
        <w:rPr>
          <w:rFonts w:ascii="Cambria" w:hAnsi="Cambria" w:cs="Arial"/>
          <w:color w:val="000000"/>
          <w:sz w:val="20"/>
          <w:szCs w:val="20"/>
        </w:rPr>
        <w:t>.</w:t>
      </w:r>
      <w:r w:rsidR="00721886" w:rsidRPr="00721886">
        <w:t xml:space="preserve"> </w:t>
      </w:r>
      <w:bookmarkEnd w:id="1"/>
    </w:p>
    <w:p w14:paraId="613744C1" w14:textId="53C3F078" w:rsidR="001105B1" w:rsidRPr="008113C6" w:rsidRDefault="0021406C" w:rsidP="00D47FC9">
      <w:pPr>
        <w:numPr>
          <w:ilvl w:val="0"/>
          <w:numId w:val="14"/>
        </w:numPr>
        <w:spacing w:before="0" w:after="120" w:line="240" w:lineRule="auto"/>
        <w:ind w:left="709" w:hanging="709"/>
        <w:jc w:val="both"/>
        <w:rPr>
          <w:rFonts w:ascii="Cambria" w:hAnsi="Cambria" w:cs="Arial"/>
          <w:color w:val="000000"/>
          <w:sz w:val="20"/>
          <w:szCs w:val="20"/>
        </w:rPr>
      </w:pPr>
      <w:bookmarkStart w:id="4" w:name="_Ref516059699"/>
      <w:r w:rsidRPr="008113C6">
        <w:rPr>
          <w:rFonts w:ascii="Cambria" w:hAnsi="Cambria" w:cs="Arial"/>
          <w:color w:val="000000"/>
          <w:sz w:val="20"/>
          <w:szCs w:val="20"/>
        </w:rPr>
        <w:t>Za účelom</w:t>
      </w:r>
      <w:r w:rsidR="00011199" w:rsidRPr="008113C6">
        <w:rPr>
          <w:rFonts w:ascii="Cambria" w:hAnsi="Cambria" w:cs="Arial"/>
          <w:color w:val="000000"/>
          <w:sz w:val="20"/>
          <w:szCs w:val="20"/>
        </w:rPr>
        <w:t xml:space="preserve"> </w:t>
      </w:r>
      <w:r w:rsidR="00A827E6" w:rsidRPr="008113C6">
        <w:rPr>
          <w:rFonts w:ascii="Cambria" w:hAnsi="Cambria" w:cs="Arial"/>
          <w:color w:val="000000"/>
          <w:sz w:val="20"/>
          <w:szCs w:val="20"/>
        </w:rPr>
        <w:t xml:space="preserve">rekonštrukcie Objednávateľ vyčlenil </w:t>
      </w:r>
      <w:r w:rsidR="00721886">
        <w:rPr>
          <w:rFonts w:ascii="Cambria" w:hAnsi="Cambria" w:cs="Arial"/>
          <w:color w:val="000000"/>
          <w:sz w:val="20"/>
          <w:szCs w:val="20"/>
        </w:rPr>
        <w:t>zo svojho</w:t>
      </w:r>
      <w:r w:rsidR="00A827E6" w:rsidRPr="008113C6">
        <w:rPr>
          <w:rFonts w:ascii="Cambria" w:hAnsi="Cambria" w:cs="Arial"/>
          <w:color w:val="000000"/>
          <w:sz w:val="20"/>
          <w:szCs w:val="20"/>
        </w:rPr>
        <w:t xml:space="preserve"> rozpočtu </w:t>
      </w:r>
      <w:r w:rsidR="00721886">
        <w:rPr>
          <w:rFonts w:ascii="Cambria" w:hAnsi="Cambria" w:cs="Arial"/>
          <w:color w:val="000000"/>
          <w:sz w:val="20"/>
          <w:szCs w:val="20"/>
        </w:rPr>
        <w:t>náklady</w:t>
      </w:r>
      <w:r w:rsidR="00A827E6" w:rsidRPr="008113C6">
        <w:rPr>
          <w:rFonts w:ascii="Cambria" w:hAnsi="Cambria" w:cs="Arial"/>
          <w:color w:val="000000"/>
          <w:sz w:val="20"/>
          <w:szCs w:val="20"/>
        </w:rPr>
        <w:t xml:space="preserve"> a túto časť Projektu bude financovať z vlastných finanč</w:t>
      </w:r>
      <w:r w:rsidR="00523107" w:rsidRPr="008113C6">
        <w:rPr>
          <w:rFonts w:ascii="Cambria" w:hAnsi="Cambria" w:cs="Arial"/>
          <w:color w:val="000000"/>
          <w:sz w:val="20"/>
          <w:szCs w:val="20"/>
        </w:rPr>
        <w:t>n</w:t>
      </w:r>
      <w:r w:rsidR="00A827E6" w:rsidRPr="008113C6">
        <w:rPr>
          <w:rFonts w:ascii="Cambria" w:hAnsi="Cambria" w:cs="Arial"/>
          <w:color w:val="000000"/>
          <w:sz w:val="20"/>
          <w:szCs w:val="20"/>
        </w:rPr>
        <w:t>ých prostriedkov</w:t>
      </w:r>
      <w:r w:rsidR="00011199" w:rsidRPr="008113C6">
        <w:rPr>
          <w:rFonts w:ascii="Cambria" w:hAnsi="Cambria" w:cs="Arial"/>
          <w:color w:val="000000"/>
          <w:sz w:val="20"/>
          <w:szCs w:val="20"/>
        </w:rPr>
        <w:t>;</w:t>
      </w:r>
      <w:bookmarkEnd w:id="4"/>
    </w:p>
    <w:p w14:paraId="034D8062" w14:textId="2761D2C7" w:rsidR="000E76EF" w:rsidRPr="008113C6" w:rsidRDefault="00A52409" w:rsidP="00D47FC9">
      <w:pPr>
        <w:numPr>
          <w:ilvl w:val="0"/>
          <w:numId w:val="14"/>
        </w:numPr>
        <w:spacing w:before="0" w:after="120" w:line="240" w:lineRule="auto"/>
        <w:ind w:left="709" w:hanging="709"/>
        <w:jc w:val="both"/>
        <w:rPr>
          <w:rFonts w:ascii="Cambria" w:hAnsi="Cambria" w:cs="Arial"/>
          <w:color w:val="000000"/>
          <w:sz w:val="20"/>
          <w:szCs w:val="20"/>
        </w:rPr>
      </w:pPr>
      <w:bookmarkStart w:id="5" w:name="_Ref517341333"/>
      <w:r w:rsidRPr="000E76EF">
        <w:rPr>
          <w:rFonts w:ascii="Cambria" w:hAnsi="Cambria" w:cs="Arial"/>
          <w:color w:val="000000"/>
          <w:sz w:val="20"/>
          <w:szCs w:val="20"/>
        </w:rPr>
        <w:t xml:space="preserve">Dňa </w:t>
      </w:r>
      <w:r w:rsidR="00897A43" w:rsidRPr="000E76EF">
        <w:rPr>
          <w:rFonts w:ascii="Cambria" w:hAnsi="Cambria" w:cs="Arial"/>
          <w:i/>
          <w:sz w:val="20"/>
          <w:szCs w:val="20"/>
        </w:rPr>
        <w:t>[</w:t>
      </w:r>
      <w:r w:rsidR="0097738C" w:rsidRPr="000E76EF">
        <w:rPr>
          <w:rFonts w:ascii="Cambria" w:hAnsi="Cambria" w:cs="Arial"/>
          <w:i/>
          <w:sz w:val="20"/>
          <w:szCs w:val="20"/>
          <w:highlight w:val="lightGray"/>
        </w:rPr>
        <w:t>bude doplnené pred podpisom zmluvy</w:t>
      </w:r>
      <w:r w:rsidR="00897A43" w:rsidRPr="000E76EF">
        <w:rPr>
          <w:rFonts w:ascii="Cambria" w:hAnsi="Cambria" w:cs="Arial"/>
          <w:i/>
          <w:sz w:val="20"/>
          <w:szCs w:val="20"/>
        </w:rPr>
        <w:t>]</w:t>
      </w:r>
      <w:r w:rsidRPr="000E76EF">
        <w:rPr>
          <w:rFonts w:ascii="Cambria" w:hAnsi="Cambria" w:cs="Arial"/>
          <w:color w:val="000000"/>
          <w:sz w:val="20"/>
          <w:szCs w:val="20"/>
        </w:rPr>
        <w:t xml:space="preserve"> </w:t>
      </w:r>
      <w:r w:rsidR="00643EB8" w:rsidRPr="000E76EF">
        <w:rPr>
          <w:rFonts w:ascii="Cambria" w:hAnsi="Cambria" w:cs="Arial"/>
          <w:color w:val="000000"/>
          <w:sz w:val="20"/>
          <w:szCs w:val="20"/>
        </w:rPr>
        <w:t>bol</w:t>
      </w:r>
      <w:r w:rsidR="00643EB8">
        <w:rPr>
          <w:rFonts w:ascii="Cambria" w:hAnsi="Cambria" w:cs="Arial"/>
          <w:color w:val="000000"/>
          <w:sz w:val="20"/>
          <w:szCs w:val="20"/>
        </w:rPr>
        <w:t>o</w:t>
      </w:r>
      <w:r w:rsidR="00643EB8" w:rsidRPr="000E76EF">
        <w:rPr>
          <w:rFonts w:ascii="Cambria" w:hAnsi="Cambria" w:cs="Arial"/>
          <w:color w:val="000000"/>
          <w:sz w:val="20"/>
          <w:szCs w:val="20"/>
        </w:rPr>
        <w:t xml:space="preserve"> </w:t>
      </w:r>
      <w:r w:rsidRPr="000E76EF">
        <w:rPr>
          <w:rFonts w:ascii="Cambria" w:hAnsi="Cambria" w:cs="Arial"/>
          <w:color w:val="000000"/>
          <w:sz w:val="20"/>
          <w:szCs w:val="20"/>
        </w:rPr>
        <w:t xml:space="preserve">zo strany Objednávateľa </w:t>
      </w:r>
      <w:r w:rsidR="00643EB8" w:rsidRPr="000E76EF">
        <w:rPr>
          <w:rFonts w:ascii="Cambria" w:hAnsi="Cambria" w:cs="Arial"/>
          <w:color w:val="000000"/>
          <w:sz w:val="20"/>
          <w:szCs w:val="20"/>
        </w:rPr>
        <w:t>vyhlásen</w:t>
      </w:r>
      <w:r w:rsidR="00643EB8">
        <w:rPr>
          <w:rFonts w:ascii="Cambria" w:hAnsi="Cambria" w:cs="Arial"/>
          <w:color w:val="000000"/>
          <w:sz w:val="20"/>
          <w:szCs w:val="20"/>
        </w:rPr>
        <w:t>é</w:t>
      </w:r>
      <w:r w:rsidR="00643EB8" w:rsidRPr="000E76EF">
        <w:rPr>
          <w:rFonts w:ascii="Cambria" w:hAnsi="Cambria" w:cs="Arial"/>
          <w:color w:val="000000"/>
          <w:sz w:val="20"/>
          <w:szCs w:val="20"/>
        </w:rPr>
        <w:t xml:space="preserve"> </w:t>
      </w:r>
      <w:r w:rsidR="00643EB8">
        <w:rPr>
          <w:rFonts w:ascii="Cambria" w:hAnsi="Cambria" w:cs="Arial"/>
          <w:color w:val="000000"/>
          <w:sz w:val="20"/>
          <w:szCs w:val="20"/>
        </w:rPr>
        <w:t>verejné obstarávanie</w:t>
      </w:r>
      <w:r w:rsidR="00FD216C" w:rsidRPr="000E76EF">
        <w:rPr>
          <w:rFonts w:ascii="Cambria" w:hAnsi="Cambria" w:cs="Arial"/>
          <w:color w:val="000000"/>
          <w:sz w:val="20"/>
          <w:szCs w:val="20"/>
        </w:rPr>
        <w:t xml:space="preserve"> </w:t>
      </w:r>
      <w:r w:rsidR="009A4824" w:rsidRPr="000E76EF">
        <w:rPr>
          <w:rFonts w:ascii="Cambria" w:hAnsi="Cambria" w:cs="Arial"/>
          <w:color w:val="000000"/>
          <w:sz w:val="20"/>
          <w:szCs w:val="20"/>
        </w:rPr>
        <w:t xml:space="preserve">podľa zákona  č. 343/2015 Z. z. o verejnom obstarávaní a o zmene a doplnení </w:t>
      </w:r>
      <w:r w:rsidR="009A4824" w:rsidRPr="000E76EF">
        <w:rPr>
          <w:rFonts w:ascii="Cambria" w:hAnsi="Cambria" w:cs="Arial"/>
          <w:color w:val="000000"/>
          <w:sz w:val="20"/>
          <w:szCs w:val="20"/>
        </w:rPr>
        <w:lastRenderedPageBreak/>
        <w:t>niektorých zákonov v platnom znení</w:t>
      </w:r>
      <w:r w:rsidR="009A4824" w:rsidRPr="000E76EF" w:rsidDel="00FD216C">
        <w:rPr>
          <w:rFonts w:ascii="Cambria" w:hAnsi="Cambria" w:cs="Arial"/>
          <w:color w:val="000000"/>
          <w:sz w:val="20"/>
          <w:szCs w:val="20"/>
        </w:rPr>
        <w:t xml:space="preserve"> </w:t>
      </w:r>
      <w:r w:rsidR="009A4824" w:rsidRPr="000E76EF">
        <w:rPr>
          <w:rFonts w:ascii="Cambria" w:hAnsi="Cambria" w:cs="Arial"/>
          <w:color w:val="000000"/>
          <w:sz w:val="20"/>
          <w:szCs w:val="20"/>
        </w:rPr>
        <w:t>na obstaranie</w:t>
      </w:r>
      <w:r w:rsidR="00FD216C" w:rsidRPr="000E76EF">
        <w:rPr>
          <w:rFonts w:ascii="Cambria" w:hAnsi="Cambria" w:cs="Arial"/>
          <w:color w:val="000000"/>
          <w:sz w:val="20"/>
          <w:szCs w:val="20"/>
        </w:rPr>
        <w:t xml:space="preserve"> </w:t>
      </w:r>
      <w:r w:rsidR="00643EB8">
        <w:rPr>
          <w:rFonts w:ascii="Cambria" w:hAnsi="Cambria" w:cs="Arial"/>
          <w:color w:val="000000"/>
          <w:sz w:val="20"/>
          <w:szCs w:val="20"/>
        </w:rPr>
        <w:t>podlimitnej</w:t>
      </w:r>
      <w:r w:rsidR="00643EB8" w:rsidRPr="000E76EF">
        <w:rPr>
          <w:rFonts w:ascii="Cambria" w:hAnsi="Cambria" w:cs="Arial"/>
          <w:color w:val="000000"/>
          <w:sz w:val="20"/>
          <w:szCs w:val="20"/>
        </w:rPr>
        <w:t xml:space="preserve"> </w:t>
      </w:r>
      <w:r w:rsidR="00FD216C" w:rsidRPr="000E76EF">
        <w:rPr>
          <w:rFonts w:ascii="Cambria" w:hAnsi="Cambria" w:cs="Arial"/>
          <w:color w:val="000000"/>
          <w:sz w:val="20"/>
          <w:szCs w:val="20"/>
        </w:rPr>
        <w:t xml:space="preserve">zákazky </w:t>
      </w:r>
      <w:r w:rsidR="00BA721F" w:rsidRPr="000E76EF">
        <w:rPr>
          <w:rFonts w:ascii="Cambria" w:hAnsi="Cambria" w:cs="Arial"/>
          <w:color w:val="000000"/>
          <w:sz w:val="20"/>
          <w:szCs w:val="20"/>
        </w:rPr>
        <w:t>„</w:t>
      </w:r>
      <w:r w:rsidR="002E1195" w:rsidRPr="002E1195">
        <w:rPr>
          <w:rFonts w:ascii="Cambria" w:hAnsi="Cambria" w:cs="Arial"/>
          <w:sz w:val="20"/>
          <w:szCs w:val="20"/>
        </w:rPr>
        <w:t xml:space="preserve">Zvýšenie energetickej efektívnosti a rekonštrukcia </w:t>
      </w:r>
      <w:r w:rsidR="00F75A93" w:rsidRPr="00885652">
        <w:rPr>
          <w:rFonts w:ascii="Cambria" w:hAnsi="Cambria" w:cs="Arial"/>
          <w:sz w:val="20"/>
          <w:szCs w:val="20"/>
        </w:rPr>
        <w:t>kultúrneho domu v obci Lozorno</w:t>
      </w:r>
      <w:r w:rsidR="00BA721F" w:rsidRPr="00F75A93">
        <w:rPr>
          <w:rFonts w:ascii="Cambria" w:hAnsi="Cambria" w:cs="Arial"/>
          <w:i/>
          <w:color w:val="000000"/>
          <w:sz w:val="20"/>
          <w:szCs w:val="20"/>
        </w:rPr>
        <w:t>“</w:t>
      </w:r>
      <w:r w:rsidR="00BA721F" w:rsidRPr="00F75A93">
        <w:rPr>
          <w:rFonts w:ascii="Cambria" w:hAnsi="Cambria" w:cs="Arial"/>
          <w:color w:val="000000"/>
          <w:sz w:val="20"/>
          <w:szCs w:val="20"/>
        </w:rPr>
        <w:t xml:space="preserve">, </w:t>
      </w:r>
      <w:bookmarkEnd w:id="2"/>
      <w:bookmarkEnd w:id="5"/>
      <w:r w:rsidR="000E76EF" w:rsidRPr="00F75A93">
        <w:rPr>
          <w:rFonts w:ascii="Cambria" w:hAnsi="Cambria" w:cs="Arial"/>
          <w:color w:val="000000"/>
          <w:sz w:val="20"/>
          <w:szCs w:val="20"/>
        </w:rPr>
        <w:t>ktorej oznámenie bolo uverejnené vo Vest</w:t>
      </w:r>
      <w:r w:rsidR="000E76EF" w:rsidRPr="008113C6">
        <w:rPr>
          <w:rFonts w:ascii="Cambria" w:hAnsi="Cambria" w:cs="Arial"/>
          <w:color w:val="000000"/>
          <w:sz w:val="20"/>
          <w:szCs w:val="20"/>
        </w:rPr>
        <w:t xml:space="preserve">níku verejného obstarávania č. </w:t>
      </w:r>
      <w:r w:rsidR="000E76EF" w:rsidRPr="008113C6">
        <w:rPr>
          <w:rFonts w:ascii="Cambria" w:hAnsi="Cambria" w:cs="Arial"/>
          <w:i/>
          <w:sz w:val="20"/>
          <w:szCs w:val="20"/>
        </w:rPr>
        <w:t>[</w:t>
      </w:r>
      <w:r w:rsidR="000E76EF" w:rsidRPr="008113C6">
        <w:rPr>
          <w:rFonts w:ascii="Cambria" w:hAnsi="Cambria" w:cs="Arial"/>
          <w:i/>
          <w:sz w:val="20"/>
          <w:szCs w:val="20"/>
          <w:highlight w:val="lightGray"/>
        </w:rPr>
        <w:t>bude doplnené pred podpisom zmluvy</w:t>
      </w:r>
      <w:r w:rsidR="000E76EF" w:rsidRPr="008113C6">
        <w:rPr>
          <w:rFonts w:ascii="Cambria" w:hAnsi="Cambria" w:cs="Arial"/>
          <w:i/>
          <w:sz w:val="20"/>
          <w:szCs w:val="20"/>
        </w:rPr>
        <w:t>]</w:t>
      </w:r>
      <w:r w:rsidR="000E76EF" w:rsidRPr="008113C6">
        <w:rPr>
          <w:rFonts w:ascii="Cambria" w:hAnsi="Cambria" w:cs="Arial"/>
          <w:color w:val="000000"/>
          <w:sz w:val="20"/>
          <w:szCs w:val="20"/>
        </w:rPr>
        <w:t xml:space="preserve"> pod označením </w:t>
      </w:r>
      <w:r w:rsidR="000E76EF" w:rsidRPr="008113C6">
        <w:rPr>
          <w:rFonts w:ascii="Cambria" w:hAnsi="Cambria" w:cs="Arial"/>
          <w:i/>
          <w:sz w:val="20"/>
          <w:szCs w:val="20"/>
        </w:rPr>
        <w:t>[</w:t>
      </w:r>
      <w:r w:rsidR="000E76EF" w:rsidRPr="008113C6">
        <w:rPr>
          <w:rFonts w:ascii="Cambria" w:hAnsi="Cambria" w:cs="Arial"/>
          <w:i/>
          <w:sz w:val="20"/>
          <w:szCs w:val="20"/>
          <w:highlight w:val="lightGray"/>
        </w:rPr>
        <w:t>bude doplnené pred podpisom zmluvy</w:t>
      </w:r>
      <w:r w:rsidR="000E76EF" w:rsidRPr="008113C6">
        <w:rPr>
          <w:rFonts w:ascii="Cambria" w:hAnsi="Cambria" w:cs="Arial"/>
          <w:i/>
          <w:sz w:val="20"/>
          <w:szCs w:val="20"/>
        </w:rPr>
        <w:t>]</w:t>
      </w:r>
      <w:r w:rsidR="000E76EF" w:rsidRPr="008113C6">
        <w:rPr>
          <w:rFonts w:ascii="Cambria" w:hAnsi="Cambria" w:cs="Arial"/>
          <w:color w:val="000000"/>
          <w:sz w:val="20"/>
          <w:szCs w:val="20"/>
        </w:rPr>
        <w:t xml:space="preserve">  (ďalej aj ako „</w:t>
      </w:r>
      <w:r w:rsidR="000E76EF" w:rsidRPr="008113C6">
        <w:rPr>
          <w:rFonts w:ascii="Cambria" w:hAnsi="Cambria" w:cs="Arial"/>
          <w:b/>
          <w:color w:val="000000"/>
          <w:sz w:val="20"/>
          <w:szCs w:val="20"/>
        </w:rPr>
        <w:t>Súťaž</w:t>
      </w:r>
      <w:r w:rsidR="000E76EF" w:rsidRPr="008113C6">
        <w:rPr>
          <w:rFonts w:ascii="Cambria" w:hAnsi="Cambria" w:cs="Arial"/>
          <w:color w:val="000000"/>
          <w:sz w:val="20"/>
          <w:szCs w:val="20"/>
        </w:rPr>
        <w:t>“);</w:t>
      </w:r>
    </w:p>
    <w:p w14:paraId="2A5AABC4" w14:textId="4F42D31E" w:rsidR="00A52409" w:rsidRPr="000E76EF" w:rsidRDefault="00A52409" w:rsidP="00D47FC9">
      <w:pPr>
        <w:numPr>
          <w:ilvl w:val="0"/>
          <w:numId w:val="14"/>
        </w:numPr>
        <w:spacing w:before="0" w:after="120" w:line="240" w:lineRule="auto"/>
        <w:ind w:left="709" w:hanging="709"/>
        <w:jc w:val="both"/>
        <w:rPr>
          <w:rFonts w:ascii="Cambria" w:hAnsi="Cambria" w:cs="Arial"/>
          <w:color w:val="000000"/>
          <w:sz w:val="20"/>
          <w:szCs w:val="20"/>
        </w:rPr>
      </w:pPr>
      <w:r w:rsidRPr="000E76EF">
        <w:rPr>
          <w:rFonts w:ascii="Cambria" w:hAnsi="Cambria" w:cs="Arial"/>
          <w:color w:val="000000"/>
          <w:sz w:val="20"/>
          <w:szCs w:val="20"/>
        </w:rPr>
        <w:t xml:space="preserve">Ponuka Zhotoviteľa predložená </w:t>
      </w:r>
      <w:r w:rsidR="00536D8D" w:rsidRPr="000E76EF">
        <w:rPr>
          <w:rFonts w:ascii="Cambria" w:hAnsi="Cambria" w:cs="Arial"/>
          <w:color w:val="000000"/>
          <w:sz w:val="20"/>
          <w:szCs w:val="20"/>
        </w:rPr>
        <w:t>do Súťaže</w:t>
      </w:r>
      <w:r w:rsidRPr="000E76EF">
        <w:rPr>
          <w:rFonts w:ascii="Cambria" w:hAnsi="Cambria" w:cs="Arial"/>
          <w:color w:val="000000"/>
          <w:sz w:val="20"/>
          <w:szCs w:val="20"/>
        </w:rPr>
        <w:t xml:space="preserve"> bola na základe kritérií </w:t>
      </w:r>
      <w:r w:rsidR="00536D8D" w:rsidRPr="000E76EF">
        <w:rPr>
          <w:rFonts w:ascii="Cambria" w:hAnsi="Cambria" w:cs="Arial"/>
          <w:color w:val="000000"/>
          <w:sz w:val="20"/>
          <w:szCs w:val="20"/>
        </w:rPr>
        <w:t>S</w:t>
      </w:r>
      <w:r w:rsidRPr="000E76EF">
        <w:rPr>
          <w:rFonts w:ascii="Cambria" w:hAnsi="Cambria" w:cs="Arial"/>
          <w:color w:val="000000"/>
          <w:sz w:val="20"/>
          <w:szCs w:val="20"/>
        </w:rPr>
        <w:t>úťaže vyhodnotená ako úspešná a Objednávateľ túto Ponuku Zhotoviteľa prijal;</w:t>
      </w:r>
    </w:p>
    <w:p w14:paraId="0167B0E9" w14:textId="7DEB97A4" w:rsidR="00A52409" w:rsidRPr="008113C6" w:rsidRDefault="006D3205" w:rsidP="00733DF1">
      <w:pPr>
        <w:pStyle w:val="ListParagraph"/>
        <w:spacing w:after="120"/>
        <w:ind w:left="0"/>
        <w:jc w:val="both"/>
        <w:rPr>
          <w:rFonts w:ascii="Cambria" w:hAnsi="Cambria" w:cs="Arial"/>
        </w:rPr>
      </w:pPr>
      <w:r w:rsidRPr="008113C6">
        <w:rPr>
          <w:rFonts w:ascii="Cambria" w:hAnsi="Cambria" w:cs="Arial"/>
          <w:color w:val="000000"/>
        </w:rPr>
        <w:t>tak</w:t>
      </w:r>
      <w:r w:rsidR="00A52409" w:rsidRPr="008113C6">
        <w:rPr>
          <w:rFonts w:ascii="Cambria" w:hAnsi="Cambria" w:cs="Arial"/>
        </w:rPr>
        <w:t xml:space="preserve"> sa Zmluvné strany dohodli a uzatvárajú túto Zmluvu v nasledovnom znení:</w:t>
      </w:r>
      <w:r w:rsidR="00FD3D51">
        <w:rPr>
          <w:rFonts w:ascii="Cambria" w:hAnsi="Cambria" w:cs="Arial"/>
        </w:rPr>
        <w:t xml:space="preserve">   </w:t>
      </w:r>
    </w:p>
    <w:p w14:paraId="01FA7EB0" w14:textId="77777777" w:rsidR="00A52409" w:rsidRPr="008113C6" w:rsidRDefault="00A52409" w:rsidP="00733DF1">
      <w:pPr>
        <w:pStyle w:val="ListParagraph"/>
        <w:spacing w:after="120"/>
        <w:ind w:left="0"/>
        <w:jc w:val="both"/>
        <w:rPr>
          <w:rFonts w:ascii="Cambria" w:hAnsi="Cambria" w:cs="Arial"/>
        </w:rPr>
      </w:pPr>
    </w:p>
    <w:p w14:paraId="01DAE794" w14:textId="77777777" w:rsidR="00A52409" w:rsidRPr="008113C6" w:rsidRDefault="00A52409" w:rsidP="00D47FC9">
      <w:pPr>
        <w:numPr>
          <w:ilvl w:val="0"/>
          <w:numId w:val="15"/>
        </w:numPr>
        <w:spacing w:before="0" w:after="120" w:line="240" w:lineRule="auto"/>
        <w:jc w:val="both"/>
        <w:rPr>
          <w:rFonts w:ascii="Cambria" w:hAnsi="Cambria" w:cs="Arial"/>
          <w:b/>
          <w:sz w:val="20"/>
          <w:szCs w:val="20"/>
        </w:rPr>
      </w:pPr>
      <w:r w:rsidRPr="008113C6">
        <w:rPr>
          <w:rFonts w:ascii="Cambria" w:hAnsi="Cambria" w:cs="Arial"/>
          <w:b/>
          <w:sz w:val="20"/>
          <w:szCs w:val="20"/>
        </w:rPr>
        <w:t>ÚVODNÉ USTANOVENIA</w:t>
      </w:r>
    </w:p>
    <w:p w14:paraId="45F2DC3C"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Definície</w:t>
      </w:r>
    </w:p>
    <w:p w14:paraId="10F7D598" w14:textId="77777777" w:rsidR="00A52409" w:rsidRPr="008113C6" w:rsidRDefault="00A52409" w:rsidP="00733DF1">
      <w:pPr>
        <w:pStyle w:val="ListParagraph"/>
        <w:spacing w:after="120"/>
        <w:ind w:left="709"/>
        <w:contextualSpacing w:val="0"/>
        <w:jc w:val="both"/>
        <w:rPr>
          <w:rFonts w:ascii="Cambria" w:hAnsi="Cambria" w:cs="Arial"/>
        </w:rPr>
      </w:pPr>
      <w:r w:rsidRPr="008113C6">
        <w:rPr>
          <w:rFonts w:ascii="Cambria" w:hAnsi="Cambria" w:cs="Arial"/>
        </w:rPr>
        <w:t>V tejto Zmluve budú mať nasledovné výrazy a slová napísané s veľkým začiatočným písmenom nižšie uvedený význam:</w:t>
      </w:r>
    </w:p>
    <w:p w14:paraId="7824CE32" w14:textId="1BBE5FB7" w:rsidR="008044D5" w:rsidRPr="008113C6" w:rsidRDefault="008044D5" w:rsidP="00733DF1">
      <w:pPr>
        <w:pStyle w:val="ListParagraph"/>
        <w:spacing w:after="120"/>
        <w:ind w:left="709"/>
        <w:contextualSpacing w:val="0"/>
        <w:jc w:val="both"/>
        <w:rPr>
          <w:rFonts w:ascii="Cambria" w:hAnsi="Cambria" w:cs="Arial"/>
          <w:bCs/>
          <w:iCs/>
        </w:rPr>
      </w:pPr>
      <w:r w:rsidRPr="008113C6">
        <w:rPr>
          <w:rFonts w:ascii="Cambria" w:hAnsi="Cambria" w:cs="Arial"/>
          <w:b/>
        </w:rPr>
        <w:t>„Autorský zákon“</w:t>
      </w:r>
      <w:r w:rsidRPr="008113C6">
        <w:rPr>
          <w:rFonts w:ascii="Cambria" w:hAnsi="Cambria" w:cs="Arial"/>
        </w:rPr>
        <w:t xml:space="preserve"> znamená zákon č</w:t>
      </w:r>
      <w:r w:rsidRPr="008113C6">
        <w:rPr>
          <w:rFonts w:ascii="Cambria" w:hAnsi="Cambria" w:cs="Arial"/>
          <w:bCs/>
          <w:iCs/>
        </w:rPr>
        <w:t xml:space="preserve">. 185/2015 Z. z. Autorský zákon v znení neskorších predpisov. </w:t>
      </w:r>
    </w:p>
    <w:p w14:paraId="370757AA" w14:textId="553FA513"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w:t>
      </w:r>
      <w:r w:rsidR="00724994" w:rsidRPr="008113C6">
        <w:rPr>
          <w:rFonts w:ascii="Cambria" w:hAnsi="Cambria" w:cs="Arial"/>
          <w:b/>
        </w:rPr>
        <w:t>Budov</w:t>
      </w:r>
      <w:r w:rsidR="009767E3">
        <w:rPr>
          <w:rFonts w:ascii="Cambria" w:hAnsi="Cambria" w:cs="Arial"/>
          <w:b/>
        </w:rPr>
        <w:t>y</w:t>
      </w:r>
      <w:r w:rsidRPr="008113C6">
        <w:rPr>
          <w:rFonts w:ascii="Cambria" w:hAnsi="Cambria" w:cs="Arial"/>
          <w:b/>
        </w:rPr>
        <w:t xml:space="preserve">“ </w:t>
      </w:r>
      <w:r w:rsidR="00E95BCC">
        <w:rPr>
          <w:rFonts w:ascii="Cambria" w:hAnsi="Cambria" w:cs="Arial"/>
        </w:rPr>
        <w:t>znamen</w:t>
      </w:r>
      <w:r w:rsidR="009767E3">
        <w:rPr>
          <w:rFonts w:ascii="Cambria" w:hAnsi="Cambria" w:cs="Arial"/>
        </w:rPr>
        <w:t>ajú</w:t>
      </w:r>
      <w:r w:rsidR="00840A3F">
        <w:rPr>
          <w:rFonts w:ascii="Cambria" w:hAnsi="Cambria" w:cs="Arial"/>
        </w:rPr>
        <w:t xml:space="preserve"> budovu kultúrneho domu </w:t>
      </w:r>
      <w:bookmarkStart w:id="6" w:name="_Hlk48047943"/>
      <w:r w:rsidR="00840A3F">
        <w:rPr>
          <w:rFonts w:ascii="Cambria" w:hAnsi="Cambria" w:cs="Arial"/>
        </w:rPr>
        <w:t>a objekty stavebne prislúchajúce k objektu kultúrneho domu</w:t>
      </w:r>
      <w:bookmarkEnd w:id="6"/>
      <w:r w:rsidR="00840A3F">
        <w:rPr>
          <w:rFonts w:ascii="Cambria" w:hAnsi="Cambria" w:cs="Arial"/>
        </w:rPr>
        <w:t xml:space="preserve">, ktorými sú zo severovýchodnej strany objekty aktuálne slúžiace ako kvetinárstvo a zo severozápadnej strany mäsiarstvo s bývalým pohostinstvom </w:t>
      </w:r>
      <w:r w:rsidRPr="008113C6">
        <w:rPr>
          <w:rFonts w:ascii="Cambria" w:hAnsi="Cambria" w:cs="Arial"/>
        </w:rPr>
        <w:t xml:space="preserve"> </w:t>
      </w:r>
      <w:r w:rsidR="004C1E8F">
        <w:rPr>
          <w:rFonts w:ascii="Cambria" w:hAnsi="Cambria" w:cs="Arial"/>
        </w:rPr>
        <w:t>ako</w:t>
      </w:r>
      <w:r w:rsidRPr="008113C6">
        <w:rPr>
          <w:rFonts w:ascii="Cambria" w:hAnsi="Cambria" w:cs="Arial"/>
        </w:rPr>
        <w:t xml:space="preserve"> sú bližšie špecifikované a popísané v Špecifikácii predmetu zákazky.</w:t>
      </w:r>
    </w:p>
    <w:p w14:paraId="62BC4713" w14:textId="39138E8A" w:rsidR="00FF78C9" w:rsidRPr="008113C6" w:rsidRDefault="008044D5" w:rsidP="00FF78C9">
      <w:pPr>
        <w:pStyle w:val="ListParagraph"/>
        <w:spacing w:after="120"/>
        <w:ind w:left="709"/>
        <w:contextualSpacing w:val="0"/>
        <w:jc w:val="both"/>
        <w:rPr>
          <w:rFonts w:ascii="Cambria" w:hAnsi="Cambria" w:cs="Arial"/>
        </w:rPr>
      </w:pPr>
      <w:r w:rsidRPr="008113C6">
        <w:rPr>
          <w:rFonts w:ascii="Cambria" w:hAnsi="Cambria" w:cs="Arial"/>
          <w:b/>
        </w:rPr>
        <w:t>„Dielo“</w:t>
      </w:r>
      <w:r w:rsidRPr="008113C6">
        <w:rPr>
          <w:rFonts w:ascii="Cambria" w:hAnsi="Cambria"/>
        </w:rPr>
        <w:t xml:space="preserve"> </w:t>
      </w:r>
      <w:r w:rsidR="00CB38D9" w:rsidRPr="008113C6">
        <w:rPr>
          <w:rFonts w:ascii="Cambria" w:hAnsi="Cambria" w:cs="Arial"/>
        </w:rPr>
        <w:t xml:space="preserve">znamená vykonanie všetkých opatrení </w:t>
      </w:r>
      <w:r w:rsidR="00743F7D" w:rsidRPr="008113C6">
        <w:rPr>
          <w:rFonts w:ascii="Cambria" w:hAnsi="Cambria" w:cs="Arial"/>
        </w:rPr>
        <w:t>v rámci Budov</w:t>
      </w:r>
      <w:r w:rsidR="00022E71">
        <w:rPr>
          <w:rFonts w:ascii="Cambria" w:hAnsi="Cambria" w:cs="Arial"/>
        </w:rPr>
        <w:t xml:space="preserve"> a Areálu</w:t>
      </w:r>
      <w:r w:rsidR="00CB38D9" w:rsidRPr="008113C6">
        <w:rPr>
          <w:rFonts w:ascii="Cambria" w:hAnsi="Cambria"/>
        </w:rPr>
        <w:t>,</w:t>
      </w:r>
      <w:r w:rsidR="00E30284" w:rsidRPr="008113C6">
        <w:rPr>
          <w:rFonts w:ascii="Cambria" w:hAnsi="Cambria"/>
        </w:rPr>
        <w:t xml:space="preserve"> </w:t>
      </w:r>
      <w:r w:rsidRPr="008113C6">
        <w:rPr>
          <w:rFonts w:ascii="Cambria" w:hAnsi="Cambria"/>
        </w:rPr>
        <w:t>ako sú opísané v</w:t>
      </w:r>
      <w:r w:rsidRPr="008113C6">
        <w:rPr>
          <w:rFonts w:ascii="Cambria" w:hAnsi="Cambria" w:cs="Calibri"/>
        </w:rPr>
        <w:t>  </w:t>
      </w:r>
      <w:r w:rsidRPr="008113C6">
        <w:rPr>
          <w:rFonts w:ascii="Cambria" w:hAnsi="Cambria" w:cs="Proba Pro"/>
        </w:rPr>
        <w:t>Š</w:t>
      </w:r>
      <w:r w:rsidRPr="008113C6">
        <w:rPr>
          <w:rFonts w:ascii="Cambria" w:hAnsi="Cambria"/>
        </w:rPr>
        <w:t>pecifik</w:t>
      </w:r>
      <w:r w:rsidRPr="008113C6">
        <w:rPr>
          <w:rFonts w:ascii="Cambria" w:hAnsi="Cambria" w:cs="Proba Pro"/>
        </w:rPr>
        <w:t>á</w:t>
      </w:r>
      <w:r w:rsidRPr="008113C6">
        <w:rPr>
          <w:rFonts w:ascii="Cambria" w:hAnsi="Cambria"/>
        </w:rPr>
        <w:t>ci</w:t>
      </w:r>
      <w:r w:rsidRPr="008113C6">
        <w:rPr>
          <w:rFonts w:ascii="Cambria" w:hAnsi="Cambria" w:cs="Proba Pro"/>
        </w:rPr>
        <w:t>i</w:t>
      </w:r>
      <w:r w:rsidRPr="008113C6">
        <w:rPr>
          <w:rFonts w:ascii="Cambria" w:hAnsi="Cambria"/>
        </w:rPr>
        <w:t xml:space="preserve"> predmetu z</w:t>
      </w:r>
      <w:r w:rsidRPr="008113C6">
        <w:rPr>
          <w:rFonts w:ascii="Cambria" w:hAnsi="Cambria" w:cs="Proba Pro"/>
        </w:rPr>
        <w:t>á</w:t>
      </w:r>
      <w:r w:rsidRPr="008113C6">
        <w:rPr>
          <w:rFonts w:ascii="Cambria" w:hAnsi="Cambria"/>
        </w:rPr>
        <w:t>kazky a </w:t>
      </w:r>
      <w:r w:rsidRPr="00805432">
        <w:rPr>
          <w:rFonts w:ascii="Cambria" w:hAnsi="Cambria"/>
        </w:rPr>
        <w:t>Návrhu Zhotoviteľa</w:t>
      </w:r>
      <w:r w:rsidRPr="008113C6">
        <w:rPr>
          <w:rFonts w:ascii="Cambria" w:hAnsi="Cambria"/>
        </w:rPr>
        <w:t>, a ktor</w:t>
      </w:r>
      <w:r w:rsidRPr="008113C6">
        <w:rPr>
          <w:rFonts w:ascii="Cambria" w:hAnsi="Cambria" w:cs="Proba Pro"/>
        </w:rPr>
        <w:t>é</w:t>
      </w:r>
      <w:r w:rsidRPr="008113C6">
        <w:rPr>
          <w:rFonts w:ascii="Cambria" w:hAnsi="Cambria"/>
        </w:rPr>
        <w:t xml:space="preserve"> majú by</w:t>
      </w:r>
      <w:r w:rsidRPr="008113C6">
        <w:rPr>
          <w:rFonts w:ascii="Cambria" w:hAnsi="Cambria" w:cs="Proba Pro"/>
        </w:rPr>
        <w:t>ť</w:t>
      </w:r>
      <w:r w:rsidRPr="008113C6">
        <w:rPr>
          <w:rFonts w:ascii="Cambria" w:hAnsi="Cambria"/>
        </w:rPr>
        <w:t xml:space="preserve"> Zhotoviteľom v</w:t>
      </w:r>
      <w:r w:rsidRPr="008113C6">
        <w:rPr>
          <w:rFonts w:ascii="Cambria" w:hAnsi="Cambria" w:cs="Calibri"/>
        </w:rPr>
        <w:t> </w:t>
      </w:r>
      <w:r w:rsidRPr="008113C6">
        <w:rPr>
          <w:rFonts w:ascii="Cambria" w:hAnsi="Cambria"/>
        </w:rPr>
        <w:t>s</w:t>
      </w:r>
      <w:r w:rsidRPr="008113C6">
        <w:rPr>
          <w:rFonts w:ascii="Cambria" w:hAnsi="Cambria" w:cs="Proba Pro"/>
        </w:rPr>
        <w:t>ú</w:t>
      </w:r>
      <w:r w:rsidRPr="008113C6">
        <w:rPr>
          <w:rFonts w:ascii="Cambria" w:hAnsi="Cambria"/>
        </w:rPr>
        <w:t>lade s</w:t>
      </w:r>
      <w:r w:rsidRPr="008113C6">
        <w:rPr>
          <w:rFonts w:ascii="Cambria" w:hAnsi="Cambria" w:cs="Calibri"/>
        </w:rPr>
        <w:t> </w:t>
      </w:r>
      <w:r w:rsidRPr="008113C6">
        <w:rPr>
          <w:rFonts w:ascii="Cambria" w:hAnsi="Cambria"/>
        </w:rPr>
        <w:t>Ponukou Zhotovite</w:t>
      </w:r>
      <w:r w:rsidRPr="008113C6">
        <w:rPr>
          <w:rFonts w:ascii="Cambria" w:hAnsi="Cambria" w:cs="Proba Pro"/>
        </w:rPr>
        <w:t>ľ</w:t>
      </w:r>
      <w:r w:rsidRPr="008113C6">
        <w:rPr>
          <w:rFonts w:ascii="Cambria" w:hAnsi="Cambria"/>
        </w:rPr>
        <w:t>a a vypracovanou Dokumentáciou Zhotoviteľa vyhotovené, dodané a sprevádzkované podľa tejto Zmluvy.</w:t>
      </w:r>
      <w:r w:rsidRPr="008113C6">
        <w:rPr>
          <w:rFonts w:ascii="Cambria" w:hAnsi="Cambria" w:cs="Arial"/>
        </w:rPr>
        <w:t xml:space="preserve"> </w:t>
      </w:r>
    </w:p>
    <w:p w14:paraId="14198440" w14:textId="284A176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„Dokumentácia Zhotoviteľa“</w:t>
      </w:r>
      <w:r w:rsidRPr="008113C6">
        <w:rPr>
          <w:rFonts w:ascii="Cambria" w:hAnsi="Cambria" w:cs="Arial"/>
        </w:rPr>
        <w:t xml:space="preserve"> alebo jednotlivo </w:t>
      </w:r>
      <w:r w:rsidRPr="008113C6">
        <w:rPr>
          <w:rFonts w:ascii="Cambria" w:hAnsi="Cambria" w:cs="Arial"/>
          <w:b/>
        </w:rPr>
        <w:t>„Dokument Zhotoviteľa“</w:t>
      </w:r>
      <w:r w:rsidRPr="008113C6">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w:t>
      </w:r>
    </w:p>
    <w:p w14:paraId="5F326F47" w14:textId="74B7A58E"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„Harmonogram plnenia“</w:t>
      </w:r>
      <w:r w:rsidRPr="008113C6">
        <w:rPr>
          <w:rFonts w:ascii="Cambria" w:hAnsi="Cambria" w:cs="Arial"/>
        </w:rPr>
        <w:t xml:space="preserve"> </w:t>
      </w:r>
      <w:r w:rsidRPr="008113C6">
        <w:rPr>
          <w:rFonts w:ascii="Cambria" w:hAnsi="Cambria"/>
        </w:rPr>
        <w:t xml:space="preserve">znamená harmonogram prác </w:t>
      </w:r>
      <w:r w:rsidR="00867797">
        <w:rPr>
          <w:rFonts w:ascii="Cambria" w:hAnsi="Cambria"/>
        </w:rPr>
        <w:t>podľa Ponuky Zhotoviteľa</w:t>
      </w:r>
      <w:r w:rsidR="00EE3AD9">
        <w:rPr>
          <w:rFonts w:ascii="Cambria" w:hAnsi="Cambria"/>
        </w:rPr>
        <w:t xml:space="preserve"> v znení prípadných úprav podľa tejto Zmluvy </w:t>
      </w:r>
      <w:r w:rsidRPr="008113C6">
        <w:rPr>
          <w:rFonts w:ascii="Cambria" w:hAnsi="Cambria"/>
        </w:rPr>
        <w:t>.</w:t>
      </w:r>
      <w:r w:rsidRPr="008113C6">
        <w:rPr>
          <w:rFonts w:ascii="Cambria" w:hAnsi="Cambria" w:cs="Arial"/>
        </w:rPr>
        <w:t xml:space="preserve"> </w:t>
      </w:r>
    </w:p>
    <w:p w14:paraId="2CE3EF21" w14:textId="5588D886"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„Lehota vykonania Diela“</w:t>
      </w:r>
      <w:r w:rsidRPr="008113C6">
        <w:rPr>
          <w:rFonts w:ascii="Cambria" w:hAnsi="Cambria" w:cs="Arial"/>
        </w:rPr>
        <w:t xml:space="preserve"> znamená  lehotu na vykonanie Diela</w:t>
      </w:r>
      <w:r w:rsidR="00623CFD" w:rsidRPr="008113C6">
        <w:rPr>
          <w:rFonts w:ascii="Cambria" w:hAnsi="Cambria" w:cs="Arial"/>
        </w:rPr>
        <w:t xml:space="preserve"> </w:t>
      </w:r>
      <w:r w:rsidR="00251293">
        <w:rPr>
          <w:rFonts w:ascii="Cambria" w:hAnsi="Cambria" w:cs="Arial"/>
        </w:rPr>
        <w:t xml:space="preserve">v trvaní </w:t>
      </w:r>
      <w:r w:rsidR="00251293" w:rsidRPr="00E14ABA">
        <w:rPr>
          <w:rFonts w:ascii="Cambria" w:hAnsi="Cambria" w:cs="Arial"/>
          <w:b/>
        </w:rPr>
        <w:t>16 mesiacov</w:t>
      </w:r>
      <w:r w:rsidR="00251293" w:rsidRPr="00E14ABA">
        <w:rPr>
          <w:rFonts w:ascii="Cambria" w:hAnsi="Cambria" w:cs="Arial"/>
        </w:rPr>
        <w:t xml:space="preserve"> odo</w:t>
      </w:r>
      <w:r w:rsidR="00251293" w:rsidRPr="00052F40">
        <w:rPr>
          <w:rFonts w:ascii="Cambria" w:hAnsi="Cambria" w:cs="Arial"/>
        </w:rPr>
        <w:t xml:space="preserve"> dňa</w:t>
      </w:r>
      <w:r w:rsidR="00251293" w:rsidRPr="008113C6">
        <w:rPr>
          <w:rFonts w:ascii="Cambria" w:hAnsi="Cambria" w:cs="Arial"/>
        </w:rPr>
        <w:t xml:space="preserve"> nadobudnutia účinnosti tejto Zmluvy</w:t>
      </w:r>
      <w:r w:rsidRPr="008113C6">
        <w:rPr>
          <w:rFonts w:ascii="Cambria" w:hAnsi="Cambria" w:cs="Arial"/>
        </w:rPr>
        <w:t>.</w:t>
      </w:r>
    </w:p>
    <w:p w14:paraId="6A8B4F91" w14:textId="0C789E69" w:rsidR="008044D5" w:rsidRPr="008113C6" w:rsidRDefault="0089030B" w:rsidP="00733DF1">
      <w:pPr>
        <w:pStyle w:val="ListParagraph"/>
        <w:spacing w:after="120"/>
        <w:ind w:left="709"/>
        <w:contextualSpacing w:val="0"/>
        <w:jc w:val="both"/>
        <w:rPr>
          <w:rFonts w:ascii="Cambria" w:hAnsi="Cambria" w:cs="Arial"/>
        </w:rPr>
      </w:pPr>
      <w:r w:rsidRPr="008113C6" w:rsidDel="0089030B">
        <w:rPr>
          <w:rFonts w:ascii="Cambria" w:hAnsi="Cambria" w:cs="Arial"/>
          <w:b/>
        </w:rPr>
        <w:t xml:space="preserve"> </w:t>
      </w:r>
      <w:r w:rsidR="008044D5" w:rsidRPr="008113C6">
        <w:rPr>
          <w:rFonts w:ascii="Cambria" w:hAnsi="Cambria" w:cs="Arial"/>
          <w:b/>
        </w:rPr>
        <w:t>„</w:t>
      </w:r>
      <w:r w:rsidR="008044D5" w:rsidRPr="00805432">
        <w:rPr>
          <w:rFonts w:ascii="Cambria" w:hAnsi="Cambria" w:cs="Arial"/>
          <w:b/>
        </w:rPr>
        <w:t>Návrh Zhotoviteľa</w:t>
      </w:r>
      <w:r w:rsidR="008044D5" w:rsidRPr="008113C6">
        <w:rPr>
          <w:rFonts w:ascii="Cambria" w:hAnsi="Cambria" w:cs="Arial"/>
          <w:b/>
        </w:rPr>
        <w:t xml:space="preserve">“ </w:t>
      </w:r>
      <w:r w:rsidR="008044D5" w:rsidRPr="008113C6">
        <w:rPr>
          <w:rFonts w:ascii="Cambria" w:hAnsi="Cambria" w:cs="Arial"/>
        </w:rPr>
        <w:t>znamená návrh technického riešenia rekonštrukcie Budov</w:t>
      </w:r>
      <w:r>
        <w:rPr>
          <w:rFonts w:ascii="Cambria" w:hAnsi="Cambria" w:cs="Arial"/>
        </w:rPr>
        <w:t>y</w:t>
      </w:r>
      <w:r w:rsidR="0090664A">
        <w:rPr>
          <w:rFonts w:ascii="Cambria" w:hAnsi="Cambria" w:cs="Arial"/>
        </w:rPr>
        <w:t xml:space="preserve"> </w:t>
      </w:r>
      <w:r w:rsidR="008044D5" w:rsidRPr="008113C6">
        <w:rPr>
          <w:rFonts w:ascii="Cambria" w:hAnsi="Cambria" w:cs="Arial"/>
        </w:rPr>
        <w:t xml:space="preserve">(Diela), ktoré Zhotoviteľ predložil v rámci svojej Ponuky Zhotoviteľa do Súťaže. Návrh Zhotoviteľa tvorí </w:t>
      </w:r>
      <w:r>
        <w:rPr>
          <w:rFonts w:ascii="Cambria" w:hAnsi="Cambria" w:cs="Arial"/>
        </w:rPr>
        <w:t>súčasť Ponuky Zhotoviteľa</w:t>
      </w:r>
      <w:r w:rsidR="008044D5" w:rsidRPr="008113C6">
        <w:rPr>
          <w:rFonts w:ascii="Cambria" w:hAnsi="Cambria" w:cs="Arial"/>
        </w:rPr>
        <w:t xml:space="preserve">. </w:t>
      </w:r>
    </w:p>
    <w:p w14:paraId="7D786149"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„Občiansky zákonník“</w:t>
      </w:r>
      <w:r w:rsidRPr="008113C6">
        <w:rPr>
          <w:rFonts w:ascii="Cambria" w:hAnsi="Cambria" w:cs="Arial"/>
        </w:rPr>
        <w:t xml:space="preserve"> znamená zákon č. 40/1964 Zb. Občiansky zákonník v znení neskorších predpisov.</w:t>
      </w:r>
    </w:p>
    <w:p w14:paraId="0E393824"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„Obchodný zákonník“</w:t>
      </w:r>
      <w:r w:rsidRPr="008113C6">
        <w:rPr>
          <w:rFonts w:ascii="Cambria" w:hAnsi="Cambria" w:cs="Arial"/>
        </w:rPr>
        <w:t xml:space="preserve"> znamená zákon č. 513/1991 Zb. Obchodný zákonník v znení neskorších predpisov.</w:t>
      </w:r>
    </w:p>
    <w:p w14:paraId="442B720D" w14:textId="2653E38A"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„Objednávateľ“</w:t>
      </w:r>
      <w:r w:rsidRPr="008113C6">
        <w:rPr>
          <w:rFonts w:ascii="Cambria" w:hAnsi="Cambria" w:cs="Arial"/>
        </w:rPr>
        <w:t xml:space="preserve"> znamená osobu menovanú ako objednávateľ v záhlaví tejto Zmluvy</w:t>
      </w:r>
      <w:r w:rsidR="007A6904" w:rsidRPr="008113C6">
        <w:rPr>
          <w:rFonts w:ascii="Cambria" w:hAnsi="Cambria" w:cs="Arial"/>
        </w:rPr>
        <w:t xml:space="preserve">. </w:t>
      </w:r>
      <w:r w:rsidR="007A6904" w:rsidRPr="008113C6">
        <w:rPr>
          <w:rFonts w:ascii="Cambria" w:hAnsi="Cambria" w:cs="Arial"/>
        </w:rPr>
        <w:tab/>
      </w:r>
    </w:p>
    <w:p w14:paraId="51C346AC" w14:textId="49BED20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„Odborníci“</w:t>
      </w:r>
      <w:r w:rsidRPr="008113C6">
        <w:rPr>
          <w:rFonts w:ascii="Cambria" w:hAnsi="Cambria" w:cs="Arial"/>
        </w:rPr>
        <w:t xml:space="preserve"> znamenajú osoby menované ako odborníci uvedené v </w:t>
      </w:r>
      <w:r w:rsidR="00434084">
        <w:rPr>
          <w:rFonts w:ascii="Cambria" w:hAnsi="Cambria" w:cs="Arial"/>
        </w:rPr>
        <w:t>Ponuke Zhotoviteľa</w:t>
      </w:r>
      <w:r w:rsidRPr="008113C6">
        <w:rPr>
          <w:rFonts w:ascii="Cambria" w:hAnsi="Cambria" w:cs="Arial"/>
        </w:rPr>
        <w:t>.</w:t>
      </w:r>
    </w:p>
    <w:p w14:paraId="4B7B082E" w14:textId="1B366A9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„Ponuka Zhotoviteľa“</w:t>
      </w:r>
      <w:r w:rsidRPr="008113C6">
        <w:rPr>
          <w:rFonts w:ascii="Cambria" w:hAnsi="Cambria" w:cs="Arial"/>
        </w:rPr>
        <w:t xml:space="preserve"> znamená ponuku, ktorú Zhotoviteľ predložil do Súťaže, a na základe </w:t>
      </w:r>
      <w:r w:rsidRPr="00B54EBF">
        <w:rPr>
          <w:rFonts w:ascii="Cambria" w:hAnsi="Cambria" w:cs="Arial"/>
        </w:rPr>
        <w:t xml:space="preserve">ktorej bol Zhotoviteľ v Súťaži vyhodnotený ako úspešný uchádzač. Ponuka Zhotoviteľa </w:t>
      </w:r>
      <w:r w:rsidR="00B901B8" w:rsidRPr="00B54EBF">
        <w:rPr>
          <w:rFonts w:ascii="Cambria" w:hAnsi="Cambria" w:cs="Arial"/>
        </w:rPr>
        <w:t xml:space="preserve">tvorí Prílohu č. </w:t>
      </w:r>
      <w:r w:rsidR="00DD7674" w:rsidRPr="00B54EBF">
        <w:rPr>
          <w:rFonts w:ascii="Cambria" w:hAnsi="Cambria" w:cs="Arial"/>
        </w:rPr>
        <w:t>2</w:t>
      </w:r>
      <w:r w:rsidR="00B901B8">
        <w:rPr>
          <w:rFonts w:ascii="Cambria" w:hAnsi="Cambria" w:cs="Arial"/>
        </w:rPr>
        <w:t xml:space="preserve"> tejto Zmluvy</w:t>
      </w:r>
      <w:r w:rsidRPr="008113C6">
        <w:rPr>
          <w:rFonts w:ascii="Cambria" w:hAnsi="Cambria" w:cs="Arial"/>
        </w:rPr>
        <w:t xml:space="preserve">. </w:t>
      </w:r>
    </w:p>
    <w:p w14:paraId="6F652801"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„Právne predpisy“</w:t>
      </w:r>
      <w:r w:rsidRPr="008113C6">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6AC8ABAB" w:rsidR="008044D5" w:rsidRPr="00AF6073"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„Preberací protokol k Dielu“ </w:t>
      </w:r>
      <w:r w:rsidRPr="008113C6">
        <w:rPr>
          <w:rFonts w:ascii="Cambria" w:hAnsi="Cambria" w:cs="Arial"/>
        </w:rPr>
        <w:t xml:space="preserve">znamená preberací protokol k Dielu vydaný podľa bodu </w:t>
      </w:r>
      <w:r w:rsidRPr="00923399">
        <w:rPr>
          <w:rFonts w:ascii="Cambria" w:hAnsi="Cambria" w:cs="Arial"/>
        </w:rPr>
        <w:fldChar w:fldCharType="begin"/>
      </w:r>
      <w:r w:rsidRPr="008113C6">
        <w:rPr>
          <w:rFonts w:ascii="Cambria" w:hAnsi="Cambria" w:cs="Arial"/>
        </w:rPr>
        <w:instrText xml:space="preserve"> REF _Ref485114498 \r \h  \* MERGEFORMAT </w:instrText>
      </w:r>
      <w:r w:rsidRPr="00923399">
        <w:rPr>
          <w:rFonts w:ascii="Cambria" w:hAnsi="Cambria" w:cs="Arial"/>
        </w:rPr>
      </w:r>
      <w:r w:rsidRPr="00923399">
        <w:rPr>
          <w:rFonts w:ascii="Cambria" w:hAnsi="Cambria" w:cs="Arial"/>
        </w:rPr>
        <w:fldChar w:fldCharType="separate"/>
      </w:r>
      <w:r w:rsidR="00963576">
        <w:rPr>
          <w:rFonts w:ascii="Cambria" w:hAnsi="Cambria" w:cs="Arial"/>
        </w:rPr>
        <w:t>3.6.1</w:t>
      </w:r>
      <w:r w:rsidRPr="00923399">
        <w:rPr>
          <w:rFonts w:ascii="Cambria" w:hAnsi="Cambria" w:cs="Arial"/>
        </w:rPr>
        <w:fldChar w:fldCharType="end"/>
      </w:r>
      <w:r w:rsidRPr="008113C6">
        <w:rPr>
          <w:rFonts w:ascii="Cambria" w:hAnsi="Cambria" w:cs="Arial"/>
        </w:rPr>
        <w:t xml:space="preserve">. tejto </w:t>
      </w:r>
      <w:r w:rsidRPr="00AF6073">
        <w:rPr>
          <w:rFonts w:ascii="Cambria" w:hAnsi="Cambria" w:cs="Arial"/>
        </w:rPr>
        <w:t>Zmluvy.</w:t>
      </w:r>
    </w:p>
    <w:p w14:paraId="3B7B7D42" w14:textId="44392126" w:rsidR="008044D5" w:rsidRPr="00AF6073" w:rsidRDefault="008044D5" w:rsidP="00733DF1">
      <w:pPr>
        <w:pStyle w:val="ListParagraph"/>
        <w:spacing w:after="120"/>
        <w:ind w:left="709"/>
        <w:contextualSpacing w:val="0"/>
        <w:jc w:val="both"/>
        <w:rPr>
          <w:rFonts w:ascii="Cambria" w:hAnsi="Cambria" w:cs="Arial"/>
        </w:rPr>
      </w:pPr>
      <w:r w:rsidRPr="00AF6073">
        <w:rPr>
          <w:rFonts w:ascii="Cambria" w:hAnsi="Cambria" w:cs="Arial"/>
          <w:b/>
        </w:rPr>
        <w:t>„Projekt“</w:t>
      </w:r>
      <w:r w:rsidRPr="00AF6073">
        <w:rPr>
          <w:rFonts w:ascii="Cambria" w:hAnsi="Cambria" w:cs="Arial"/>
        </w:rPr>
        <w:t xml:space="preserve"> má význam uvedený v bode </w:t>
      </w:r>
      <w:r w:rsidRPr="00AF6073">
        <w:rPr>
          <w:rFonts w:ascii="Cambria" w:hAnsi="Cambria" w:cs="Arial"/>
        </w:rPr>
        <w:fldChar w:fldCharType="begin"/>
      </w:r>
      <w:r w:rsidRPr="00963576">
        <w:rPr>
          <w:rFonts w:ascii="Cambria" w:hAnsi="Cambria" w:cs="Arial"/>
        </w:rPr>
        <w:instrText xml:space="preserve"> REF _Ref516039087 \r \h  \* MERGEFORMAT </w:instrText>
      </w:r>
      <w:r w:rsidRPr="00AF6073">
        <w:rPr>
          <w:rFonts w:ascii="Cambria" w:hAnsi="Cambria" w:cs="Arial"/>
        </w:rPr>
      </w:r>
      <w:r w:rsidRPr="00AF6073">
        <w:rPr>
          <w:rFonts w:ascii="Cambria" w:hAnsi="Cambria" w:cs="Arial"/>
        </w:rPr>
        <w:fldChar w:fldCharType="separate"/>
      </w:r>
      <w:r w:rsidR="00963576">
        <w:rPr>
          <w:rFonts w:ascii="Cambria" w:hAnsi="Cambria" w:cs="Arial"/>
        </w:rPr>
        <w:t>A)</w:t>
      </w:r>
      <w:r w:rsidRPr="00AF6073">
        <w:rPr>
          <w:rFonts w:ascii="Cambria" w:hAnsi="Cambria" w:cs="Arial"/>
        </w:rPr>
        <w:fldChar w:fldCharType="end"/>
      </w:r>
      <w:r w:rsidRPr="00AF6073">
        <w:rPr>
          <w:rFonts w:ascii="Cambria" w:hAnsi="Cambria" w:cs="Arial"/>
        </w:rPr>
        <w:t xml:space="preserve"> Preambuly; </w:t>
      </w:r>
    </w:p>
    <w:p w14:paraId="01DFE1F2" w14:textId="77777777" w:rsidR="008044D5" w:rsidRPr="007770AC" w:rsidRDefault="008044D5" w:rsidP="00733DF1">
      <w:pPr>
        <w:pStyle w:val="ListParagraph"/>
        <w:spacing w:after="120"/>
        <w:ind w:left="709"/>
        <w:contextualSpacing w:val="0"/>
        <w:jc w:val="both"/>
        <w:rPr>
          <w:rFonts w:ascii="Cambria" w:hAnsi="Cambria" w:cs="Arial"/>
        </w:rPr>
      </w:pPr>
      <w:r w:rsidRPr="00B83C7F">
        <w:rPr>
          <w:rFonts w:ascii="Cambria" w:hAnsi="Cambria" w:cs="Arial"/>
          <w:b/>
        </w:rPr>
        <w:lastRenderedPageBreak/>
        <w:t xml:space="preserve">„Stavebný zákon“ </w:t>
      </w:r>
      <w:r w:rsidRPr="00B83C7F">
        <w:rPr>
          <w:rFonts w:ascii="Cambria" w:hAnsi="Cambria" w:cs="Arial"/>
        </w:rPr>
        <w:t>znamená zákon č. 50/19</w:t>
      </w:r>
      <w:r w:rsidRPr="009767E3">
        <w:rPr>
          <w:rFonts w:ascii="Cambria" w:hAnsi="Cambria" w:cs="Arial"/>
        </w:rPr>
        <w:t>76 Zb. o územnom pláno</w:t>
      </w:r>
      <w:r w:rsidRPr="001728DC">
        <w:rPr>
          <w:rFonts w:ascii="Cambria" w:hAnsi="Cambria" w:cs="Arial"/>
        </w:rPr>
        <w:t>vaní a stavebnom poriadku v znení neskorších predpisov.</w:t>
      </w:r>
    </w:p>
    <w:p w14:paraId="04EBA21C" w14:textId="77777777" w:rsidR="008044D5" w:rsidRPr="008113C6" w:rsidRDefault="008044D5" w:rsidP="00733DF1">
      <w:pPr>
        <w:pStyle w:val="ListParagraph"/>
        <w:spacing w:after="120"/>
        <w:ind w:left="709"/>
        <w:contextualSpacing w:val="0"/>
        <w:jc w:val="both"/>
        <w:rPr>
          <w:rFonts w:ascii="Cambria" w:hAnsi="Cambria" w:cs="Arial"/>
        </w:rPr>
      </w:pPr>
      <w:r w:rsidRPr="00963576">
        <w:rPr>
          <w:rFonts w:ascii="Cambria" w:hAnsi="Cambria" w:cs="Arial"/>
          <w:b/>
        </w:rPr>
        <w:t xml:space="preserve">„Subdodávateľ“ </w:t>
      </w:r>
      <w:r w:rsidRPr="00963576">
        <w:rPr>
          <w:rFonts w:ascii="Cambria" w:hAnsi="Cambria" w:cs="Arial"/>
          <w:bCs/>
          <w:iCs/>
        </w:rPr>
        <w:t xml:space="preserve">je hospodársky subjekt, ktorý </w:t>
      </w:r>
      <w:r w:rsidRPr="00963576">
        <w:rPr>
          <w:rFonts w:ascii="Cambria" w:hAnsi="Cambria" w:cs="Arial"/>
        </w:rPr>
        <w:t>uzavrie alebo uzavrel so Zhotoviteľom písomnú odplatnú zmluvu</w:t>
      </w:r>
      <w:r w:rsidRPr="008113C6">
        <w:rPr>
          <w:rFonts w:ascii="Cambria" w:hAnsi="Cambria" w:cs="Arial"/>
        </w:rPr>
        <w:t xml:space="preserve"> na plnenie určitej časti tejto Zmluvy.</w:t>
      </w:r>
    </w:p>
    <w:p w14:paraId="5EB6D18E" w14:textId="0BF033D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„Súťaž“ </w:t>
      </w:r>
      <w:r w:rsidRPr="008113C6">
        <w:rPr>
          <w:rFonts w:ascii="Cambria" w:hAnsi="Cambria" w:cs="Arial"/>
        </w:rPr>
        <w:t xml:space="preserve">má význam uvedený v bode </w:t>
      </w:r>
      <w:r w:rsidRPr="00923399">
        <w:rPr>
          <w:rFonts w:ascii="Cambria" w:hAnsi="Cambria" w:cs="Arial"/>
        </w:rPr>
        <w:fldChar w:fldCharType="begin"/>
      </w:r>
      <w:r w:rsidRPr="008113C6">
        <w:rPr>
          <w:rFonts w:ascii="Cambria" w:hAnsi="Cambria" w:cs="Arial"/>
        </w:rPr>
        <w:instrText xml:space="preserve"> REF _Ref517341333 \r \h  \* MERGEFORMAT </w:instrText>
      </w:r>
      <w:r w:rsidRPr="00923399">
        <w:rPr>
          <w:rFonts w:ascii="Cambria" w:hAnsi="Cambria" w:cs="Arial"/>
        </w:rPr>
      </w:r>
      <w:r w:rsidRPr="00923399">
        <w:rPr>
          <w:rFonts w:ascii="Cambria" w:hAnsi="Cambria" w:cs="Arial"/>
        </w:rPr>
        <w:fldChar w:fldCharType="separate"/>
      </w:r>
      <w:r w:rsidR="00963576">
        <w:rPr>
          <w:rFonts w:ascii="Cambria" w:hAnsi="Cambria" w:cs="Arial"/>
        </w:rPr>
        <w:t>C)</w:t>
      </w:r>
      <w:r w:rsidRPr="00923399">
        <w:rPr>
          <w:rFonts w:ascii="Cambria" w:hAnsi="Cambria" w:cs="Arial"/>
        </w:rPr>
        <w:fldChar w:fldCharType="end"/>
      </w:r>
      <w:r w:rsidRPr="008113C6">
        <w:rPr>
          <w:rFonts w:ascii="Cambria" w:hAnsi="Cambria" w:cs="Arial"/>
        </w:rPr>
        <w:t xml:space="preserve"> Preambuly tejto Zmluvy</w:t>
      </w:r>
      <w:r w:rsidRPr="008113C6">
        <w:rPr>
          <w:rFonts w:ascii="Cambria" w:hAnsi="Cambria" w:cs="Arial"/>
          <w:i/>
        </w:rPr>
        <w:t xml:space="preserve">. </w:t>
      </w:r>
    </w:p>
    <w:p w14:paraId="26922D10"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„Súťažné podklady“</w:t>
      </w:r>
      <w:r w:rsidRPr="008113C6">
        <w:rPr>
          <w:rFonts w:ascii="Cambria" w:hAnsi="Cambria" w:cs="Arial"/>
        </w:rPr>
        <w:t xml:space="preserve"> znamenajú súťažné podklady pre Súťaž.</w:t>
      </w:r>
    </w:p>
    <w:p w14:paraId="50D78C5D" w14:textId="11A3158B" w:rsidR="008044D5" w:rsidRPr="008113C6" w:rsidRDefault="008044D5" w:rsidP="00733DF1">
      <w:pPr>
        <w:pStyle w:val="ListParagraph"/>
        <w:spacing w:after="120"/>
        <w:ind w:left="709"/>
        <w:contextualSpacing w:val="0"/>
        <w:jc w:val="both"/>
        <w:rPr>
          <w:rFonts w:ascii="Cambria" w:hAnsi="Cambria" w:cs="Arial"/>
          <w:b/>
        </w:rPr>
      </w:pPr>
      <w:r w:rsidRPr="008113C6">
        <w:rPr>
          <w:rFonts w:ascii="Cambria" w:hAnsi="Cambria" w:cs="Arial"/>
          <w:b/>
        </w:rPr>
        <w:t xml:space="preserve">„Špecifikácia predmetu zákazky“ </w:t>
      </w:r>
      <w:r w:rsidRPr="00B54EBF">
        <w:rPr>
          <w:rFonts w:ascii="Cambria" w:hAnsi="Cambria" w:cs="Arial"/>
        </w:rPr>
        <w:t xml:space="preserve">znamená Prílohu č. </w:t>
      </w:r>
      <w:r w:rsidR="00DD7674" w:rsidRPr="00B54EBF">
        <w:rPr>
          <w:rFonts w:ascii="Cambria" w:hAnsi="Cambria" w:cs="Arial"/>
        </w:rPr>
        <w:t xml:space="preserve">1 </w:t>
      </w:r>
      <w:r w:rsidRPr="00B54EBF">
        <w:rPr>
          <w:rFonts w:ascii="Cambria" w:hAnsi="Cambria" w:cs="Arial"/>
        </w:rPr>
        <w:t>tejto</w:t>
      </w:r>
      <w:r w:rsidRPr="008113C6">
        <w:rPr>
          <w:rFonts w:ascii="Cambria" w:hAnsi="Cambria" w:cs="Arial"/>
        </w:rPr>
        <w:t xml:space="preserve"> Zmluvy. Špecifikácia predmetu zákazky špecifikuje účel, rozsah a technické a iné kritériá a požiadavky na Dokumentáciu Zhotoviteľa, Dielo a ostatné plnenia tejto Zmluvy tak, ako ich Objednávateľ definoval v časti B. Opis predmetu zákazky Súťažných podkladov</w:t>
      </w:r>
      <w:r w:rsidR="00816B2C" w:rsidRPr="008113C6">
        <w:rPr>
          <w:rFonts w:ascii="Cambria" w:hAnsi="Cambria" w:cs="Arial"/>
        </w:rPr>
        <w:t xml:space="preserve"> a príslušných prílohách tejto časti Súťažných podkladov</w:t>
      </w:r>
      <w:r w:rsidRPr="008113C6">
        <w:rPr>
          <w:rFonts w:ascii="Cambria" w:hAnsi="Cambria" w:cs="Arial"/>
        </w:rPr>
        <w:t>.</w:t>
      </w:r>
      <w:r w:rsidRPr="008113C6">
        <w:rPr>
          <w:rFonts w:ascii="Cambria" w:hAnsi="Cambria" w:cs="Arial"/>
          <w:b/>
        </w:rPr>
        <w:t xml:space="preserve"> </w:t>
      </w:r>
    </w:p>
    <w:p w14:paraId="7830A58C" w14:textId="11709CDE"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„Technické normy“</w:t>
      </w:r>
      <w:r w:rsidRPr="008113C6">
        <w:rPr>
          <w:rFonts w:ascii="Cambria" w:hAnsi="Cambria" w:cs="Arial"/>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8113C6">
        <w:rPr>
          <w:rFonts w:ascii="Cambria" w:hAnsi="Cambria" w:cs="Arial"/>
        </w:rPr>
        <w:t>i</w:t>
      </w:r>
      <w:r w:rsidRPr="008113C6">
        <w:rPr>
          <w:rFonts w:ascii="Cambria" w:hAnsi="Cambria" w:cs="Arial"/>
        </w:rPr>
        <w:t xml:space="preserve"> predmetu zákazky alebo normy definované Právnymi predpismi.</w:t>
      </w:r>
    </w:p>
    <w:p w14:paraId="7D4BDCEC" w14:textId="1DF0968C"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„Technologické zariadenia“ </w:t>
      </w:r>
      <w:r w:rsidRPr="008113C6">
        <w:rPr>
          <w:rFonts w:ascii="Cambria" w:hAnsi="Cambria" w:cs="Arial"/>
        </w:rPr>
        <w:t>znamenajú prístroje, stroje a technologické zariadenia, ktoré majú tvoriť alebo tvoria súčasť Diela</w:t>
      </w:r>
      <w:r w:rsidR="00816B2C" w:rsidRPr="008113C6">
        <w:rPr>
          <w:rFonts w:ascii="Cambria" w:hAnsi="Cambria" w:cs="Arial"/>
        </w:rPr>
        <w:t xml:space="preserve"> (ak také sú)</w:t>
      </w:r>
      <w:r w:rsidRPr="008113C6">
        <w:rPr>
          <w:rFonts w:ascii="Cambria" w:hAnsi="Cambria" w:cs="Arial"/>
        </w:rPr>
        <w:t>.</w:t>
      </w:r>
    </w:p>
    <w:p w14:paraId="62674DAE" w14:textId="79A25215" w:rsidR="008044D5" w:rsidRPr="008113C6" w:rsidRDefault="008044D5" w:rsidP="00160394">
      <w:pPr>
        <w:pStyle w:val="ListParagraph"/>
        <w:spacing w:after="120"/>
        <w:ind w:left="709"/>
        <w:contextualSpacing w:val="0"/>
        <w:jc w:val="both"/>
        <w:rPr>
          <w:rFonts w:ascii="Cambria" w:hAnsi="Cambria" w:cs="Arial"/>
        </w:rPr>
      </w:pPr>
      <w:r w:rsidRPr="008113C6">
        <w:rPr>
          <w:rFonts w:ascii="Cambria" w:hAnsi="Cambria" w:cs="Arial"/>
          <w:b/>
        </w:rPr>
        <w:t>„Vyššia moc“</w:t>
      </w:r>
      <w:r w:rsidRPr="008113C6">
        <w:rPr>
          <w:rFonts w:ascii="Cambria" w:hAnsi="Cambria" w:cs="Arial"/>
        </w:rPr>
        <w:t xml:space="preserve"> </w:t>
      </w:r>
      <w:r w:rsidR="0060447A" w:rsidRPr="008113C6">
        <w:rPr>
          <w:rFonts w:ascii="Cambria" w:hAnsi="Cambria" w:cs="Arial"/>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w:t>
      </w:r>
      <w:r w:rsidR="00DE74EC">
        <w:rPr>
          <w:rFonts w:ascii="Cambria" w:hAnsi="Cambria" w:cs="Arial"/>
        </w:rPr>
        <w:t xml:space="preserve"> v spojení s vyhlásením núdzového alebo výnimočného stavu</w:t>
      </w:r>
      <w:r w:rsidR="00D46B97">
        <w:rPr>
          <w:rFonts w:ascii="Cambria" w:hAnsi="Cambria" w:cs="Arial"/>
        </w:rPr>
        <w:t xml:space="preserve"> a súčasne obmedzením poskytovania služieb alebo výkonu činností nevyhnutne spojených, súvisiacich alebo potrebných</w:t>
      </w:r>
      <w:r w:rsidR="003F6048">
        <w:rPr>
          <w:rFonts w:ascii="Cambria" w:hAnsi="Cambria" w:cs="Arial"/>
        </w:rPr>
        <w:t xml:space="preserve"> pre zhotovenia a vykonanie Diela</w:t>
      </w:r>
      <w:r w:rsidR="0060447A" w:rsidRPr="008113C6">
        <w:rPr>
          <w:rFonts w:ascii="Cambria" w:hAnsi="Cambria" w:cs="Arial"/>
        </w:rPr>
        <w:t>, nukleárna explózia, radiácia, chemická alebo biologická kontaminácia, havária lietadla a živelné pohromy (zemetrasenie, zosuv pôdy, požiar, potopa, búrka, víchrica, výbuch sopky, lavína, krupobitie).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r w:rsidRPr="008113C6">
        <w:rPr>
          <w:rFonts w:ascii="Cambria" w:hAnsi="Cambria" w:cs="Arial"/>
        </w:rPr>
        <w:t>.</w:t>
      </w:r>
    </w:p>
    <w:p w14:paraId="301C0778"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„Zákon o verejnom obstarávaní“</w:t>
      </w:r>
      <w:r w:rsidRPr="008113C6">
        <w:rPr>
          <w:rFonts w:ascii="Cambria" w:hAnsi="Cambria" w:cs="Arial"/>
        </w:rPr>
        <w:t xml:space="preserve"> znamená zákon č. 343/2015 Z. z. o verejnom obstarávaní a o zmene a doplnení niektorých zákonov v znení neskorších predpisov.</w:t>
      </w:r>
    </w:p>
    <w:p w14:paraId="3E5758B7" w14:textId="4952CC55"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„Záručná doba“ </w:t>
      </w:r>
      <w:r w:rsidRPr="008113C6">
        <w:rPr>
          <w:rFonts w:ascii="Cambria" w:hAnsi="Cambria" w:cs="Arial"/>
        </w:rPr>
        <w:t xml:space="preserve">znamená záručnú dobu podľa bodu </w:t>
      </w:r>
      <w:r w:rsidR="00CF4282" w:rsidRPr="00923399">
        <w:rPr>
          <w:rFonts w:ascii="Cambria" w:hAnsi="Cambria" w:cs="Arial"/>
        </w:rPr>
        <w:fldChar w:fldCharType="begin"/>
      </w:r>
      <w:r w:rsidR="00CF4282"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CF4282" w:rsidRPr="00923399">
        <w:rPr>
          <w:rFonts w:ascii="Cambria" w:hAnsi="Cambria" w:cs="Arial"/>
        </w:rPr>
      </w:r>
      <w:r w:rsidR="00CF4282" w:rsidRPr="00923399">
        <w:rPr>
          <w:rFonts w:ascii="Cambria" w:hAnsi="Cambria" w:cs="Arial"/>
        </w:rPr>
        <w:fldChar w:fldCharType="separate"/>
      </w:r>
      <w:r w:rsidR="00963576">
        <w:rPr>
          <w:rFonts w:ascii="Cambria" w:hAnsi="Cambria" w:cs="Arial"/>
        </w:rPr>
        <w:t>4.3</w:t>
      </w:r>
      <w:r w:rsidR="00CF4282" w:rsidRPr="00923399">
        <w:rPr>
          <w:rFonts w:ascii="Cambria" w:hAnsi="Cambria" w:cs="Arial"/>
        </w:rPr>
        <w:fldChar w:fldCharType="end"/>
      </w:r>
      <w:r w:rsidRPr="008113C6">
        <w:rPr>
          <w:rFonts w:ascii="Cambria" w:hAnsi="Cambria" w:cs="Arial"/>
        </w:rPr>
        <w:t xml:space="preserve"> tejto Zmluvy. </w:t>
      </w:r>
    </w:p>
    <w:p w14:paraId="37F34151" w14:textId="29278E0E" w:rsidR="008044D5" w:rsidRPr="008113C6" w:rsidRDefault="008044D5">
      <w:pPr>
        <w:pStyle w:val="ListParagraph"/>
        <w:spacing w:after="120"/>
        <w:ind w:left="709"/>
        <w:contextualSpacing w:val="0"/>
        <w:jc w:val="both"/>
        <w:rPr>
          <w:rFonts w:ascii="Cambria" w:hAnsi="Cambria" w:cs="Arial"/>
        </w:rPr>
      </w:pPr>
      <w:r w:rsidRPr="008113C6">
        <w:rPr>
          <w:rFonts w:ascii="Cambria" w:hAnsi="Cambria" w:cs="Arial"/>
          <w:b/>
        </w:rPr>
        <w:t>„Záruka“</w:t>
      </w:r>
      <w:r w:rsidRPr="008113C6">
        <w:rPr>
          <w:rFonts w:ascii="Cambria" w:hAnsi="Cambria" w:cs="Arial"/>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8113C6">
        <w:rPr>
          <w:rFonts w:ascii="Cambria" w:hAnsi="Cambria" w:cs="Arial"/>
        </w:rPr>
        <w:t xml:space="preserve"> bode</w:t>
      </w:r>
      <w:r w:rsidRPr="008113C6">
        <w:rPr>
          <w:rFonts w:ascii="Cambria" w:hAnsi="Cambria" w:cs="Arial"/>
        </w:rPr>
        <w:t> </w:t>
      </w:r>
      <w:r w:rsidR="00AB2E34" w:rsidRPr="00923399">
        <w:rPr>
          <w:rFonts w:ascii="Cambria" w:hAnsi="Cambria" w:cs="Arial"/>
        </w:rPr>
        <w:fldChar w:fldCharType="begin"/>
      </w:r>
      <w:r w:rsidR="00AB2E34"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AB2E34" w:rsidRPr="00923399">
        <w:rPr>
          <w:rFonts w:ascii="Cambria" w:hAnsi="Cambria" w:cs="Arial"/>
        </w:rPr>
      </w:r>
      <w:r w:rsidR="00AB2E34" w:rsidRPr="00923399">
        <w:rPr>
          <w:rFonts w:ascii="Cambria" w:hAnsi="Cambria" w:cs="Arial"/>
        </w:rPr>
        <w:fldChar w:fldCharType="separate"/>
      </w:r>
      <w:r w:rsidR="00963576">
        <w:rPr>
          <w:rFonts w:ascii="Cambria" w:hAnsi="Cambria" w:cs="Arial"/>
        </w:rPr>
        <w:t>4.3</w:t>
      </w:r>
      <w:r w:rsidR="00AB2E34" w:rsidRPr="00923399">
        <w:rPr>
          <w:rFonts w:ascii="Cambria" w:hAnsi="Cambria" w:cs="Arial"/>
        </w:rPr>
        <w:fldChar w:fldCharType="end"/>
      </w:r>
      <w:r w:rsidR="00AB2E34" w:rsidRPr="008113C6">
        <w:rPr>
          <w:rFonts w:ascii="Cambria" w:hAnsi="Cambria" w:cs="Arial"/>
        </w:rPr>
        <w:t xml:space="preserve"> tejto Zmluvy</w:t>
      </w:r>
      <w:r w:rsidRPr="008113C6">
        <w:rPr>
          <w:rFonts w:ascii="Cambria" w:hAnsi="Cambria" w:cs="Arial"/>
        </w:rPr>
        <w:t>.</w:t>
      </w:r>
    </w:p>
    <w:p w14:paraId="0A1D9C4B" w14:textId="77777777" w:rsidR="008044D5" w:rsidRPr="008113C6" w:rsidRDefault="008044D5" w:rsidP="00733DF1">
      <w:pPr>
        <w:pStyle w:val="ListParagraph"/>
        <w:spacing w:after="120"/>
        <w:ind w:left="709"/>
        <w:contextualSpacing w:val="0"/>
        <w:jc w:val="both"/>
        <w:rPr>
          <w:rFonts w:ascii="Cambria" w:hAnsi="Cambria" w:cs="Arial"/>
          <w:b/>
        </w:rPr>
      </w:pPr>
      <w:r w:rsidRPr="008113C6">
        <w:rPr>
          <w:rFonts w:ascii="Cambria" w:hAnsi="Cambria" w:cs="Arial"/>
          <w:b/>
        </w:rPr>
        <w:t xml:space="preserve">„Zhotoviteľ“ </w:t>
      </w:r>
      <w:r w:rsidRPr="008113C6">
        <w:rPr>
          <w:rFonts w:ascii="Cambria" w:hAnsi="Cambria" w:cs="Arial"/>
        </w:rPr>
        <w:t>znamená osobu menovanú ako zhotoviteľ v záhlaví tejto Zmluvy.</w:t>
      </w:r>
    </w:p>
    <w:p w14:paraId="30200B50"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„Zmluva“</w:t>
      </w:r>
      <w:r w:rsidRPr="008113C6">
        <w:rPr>
          <w:rFonts w:ascii="Cambria" w:hAnsi="Cambria" w:cs="Arial"/>
        </w:rPr>
        <w:t xml:space="preserve"> znamená túto zmluvu o dielo v znení všetkých jej príloh a doplnení.</w:t>
      </w:r>
    </w:p>
    <w:p w14:paraId="585ED467" w14:textId="5B2BA731"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„Zmluvná cena“</w:t>
      </w:r>
      <w:r w:rsidRPr="008113C6">
        <w:rPr>
          <w:rFonts w:ascii="Cambria" w:hAnsi="Cambria" w:cs="Arial"/>
        </w:rPr>
        <w:t xml:space="preserve"> znamená spoločne </w:t>
      </w:r>
      <w:r w:rsidR="00C5508B" w:rsidRPr="008113C6">
        <w:rPr>
          <w:rFonts w:ascii="Cambria" w:hAnsi="Cambria" w:cs="Arial"/>
        </w:rPr>
        <w:t xml:space="preserve">cenu, za vyhotovenie a dokončenie Diela a odstránenie akýchkoľvek </w:t>
      </w:r>
      <w:r w:rsidR="00B050CA">
        <w:rPr>
          <w:rFonts w:ascii="Cambria" w:hAnsi="Cambria" w:cs="Arial"/>
        </w:rPr>
        <w:t xml:space="preserve">a všetkých </w:t>
      </w:r>
      <w:r w:rsidR="00C5508B" w:rsidRPr="008113C6">
        <w:rPr>
          <w:rFonts w:ascii="Cambria" w:hAnsi="Cambria" w:cs="Arial"/>
        </w:rPr>
        <w:t xml:space="preserve">vád </w:t>
      </w:r>
      <w:r w:rsidR="00B050CA">
        <w:rPr>
          <w:rFonts w:ascii="Cambria" w:hAnsi="Cambria" w:cs="Arial"/>
        </w:rPr>
        <w:t xml:space="preserve">a nedorobkov </w:t>
      </w:r>
      <w:r w:rsidR="00C5508B" w:rsidRPr="008113C6">
        <w:rPr>
          <w:rFonts w:ascii="Cambria" w:hAnsi="Cambria" w:cs="Arial"/>
        </w:rPr>
        <w:t xml:space="preserve">Diela a poskytnutie ostatných plnení  súvisiacich s vykonaním Diela na základe tejto Zmluvy v EUR </w:t>
      </w:r>
      <w:r w:rsidR="003E2B24">
        <w:rPr>
          <w:rFonts w:ascii="Cambria" w:hAnsi="Cambria" w:cs="Arial"/>
        </w:rPr>
        <w:t>vrátane</w:t>
      </w:r>
      <w:r w:rsidR="003E2B24" w:rsidRPr="008113C6">
        <w:rPr>
          <w:rFonts w:ascii="Cambria" w:hAnsi="Cambria" w:cs="Arial"/>
        </w:rPr>
        <w:t xml:space="preserve"> </w:t>
      </w:r>
      <w:r w:rsidR="00C5508B" w:rsidRPr="008113C6">
        <w:rPr>
          <w:rFonts w:ascii="Cambria" w:hAnsi="Cambria" w:cs="Arial"/>
        </w:rPr>
        <w:t xml:space="preserve">DPH uvedenú v bode </w:t>
      </w:r>
      <w:r w:rsidR="006D50FA">
        <w:rPr>
          <w:rFonts w:ascii="Cambria" w:hAnsi="Cambria" w:cs="Arial"/>
        </w:rPr>
        <w:fldChar w:fldCharType="begin"/>
      </w:r>
      <w:r w:rsidR="006D50FA">
        <w:rPr>
          <w:rFonts w:ascii="Cambria" w:hAnsi="Cambria" w:cs="Arial"/>
        </w:rPr>
        <w:instrText xml:space="preserve"> REF _Ref48913970 \r \h </w:instrText>
      </w:r>
      <w:r w:rsidR="006D50FA">
        <w:rPr>
          <w:rFonts w:ascii="Cambria" w:hAnsi="Cambria" w:cs="Arial"/>
        </w:rPr>
      </w:r>
      <w:r w:rsidR="006D50FA">
        <w:rPr>
          <w:rFonts w:ascii="Cambria" w:hAnsi="Cambria" w:cs="Arial"/>
        </w:rPr>
        <w:fldChar w:fldCharType="separate"/>
      </w:r>
      <w:r w:rsidR="006D50FA">
        <w:rPr>
          <w:rFonts w:ascii="Cambria" w:hAnsi="Cambria" w:cs="Arial"/>
        </w:rPr>
        <w:t>4.1.1</w:t>
      </w:r>
      <w:r w:rsidR="006D50FA">
        <w:rPr>
          <w:rFonts w:ascii="Cambria" w:hAnsi="Cambria" w:cs="Arial"/>
        </w:rPr>
        <w:fldChar w:fldCharType="end"/>
      </w:r>
      <w:r w:rsidR="00C5508B" w:rsidRPr="008113C6">
        <w:rPr>
          <w:rFonts w:ascii="Cambria" w:hAnsi="Cambria" w:cs="Arial"/>
        </w:rPr>
        <w:t xml:space="preserve"> tejto Zmluvy</w:t>
      </w:r>
      <w:r w:rsidRPr="008113C6">
        <w:rPr>
          <w:rFonts w:ascii="Cambria" w:hAnsi="Cambria" w:cs="Arial"/>
        </w:rPr>
        <w:t xml:space="preserve">. </w:t>
      </w:r>
    </w:p>
    <w:p w14:paraId="4907532D"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„Zmluvná strana“</w:t>
      </w:r>
      <w:r w:rsidRPr="008113C6">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Výklad Zmluvy a pojmov</w:t>
      </w:r>
    </w:p>
    <w:p w14:paraId="1C7AAC82"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Ak z kontextu Zmluvy nevyplýva niečo iné alebo v Zmluve nie je vyslovene uvedené inak, pre výklad Zmluvy a pojmov platia nasledovné pravidlá:</w:t>
      </w:r>
    </w:p>
    <w:p w14:paraId="2938AA54"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jednotnom čísle zahŕňajú aj ich množné číslo a naopak;</w:t>
      </w:r>
    </w:p>
    <w:p w14:paraId="7DEB2DB5"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mužskom rode zahŕňajú aj ich ženský rod a naopak;</w:t>
      </w:r>
    </w:p>
    <w:p w14:paraId="424566C0"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lastRenderedPageBreak/>
        <w:t>názvy bodov alebo nadpisy alebo vysvetľujúce poznámky, ktoré sa uvádzajú v tejto Zmluve, slúžia iba pre lepšiu orientáciu a pri vysvetľovaní podstatných podmienok a ustanovení tejto Zmluvy sa nebudú brať do úvahy;</w:t>
      </w:r>
    </w:p>
    <w:p w14:paraId="7B83A019" w14:textId="5606689C"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_Ref488226116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963576">
        <w:rPr>
          <w:rFonts w:ascii="Cambria" w:hAnsi="Cambria" w:cs="Arial"/>
          <w:sz w:val="20"/>
          <w:szCs w:val="20"/>
          <w:lang w:eastAsia="cs-CZ"/>
        </w:rPr>
        <w:t>1.3</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tejto Zmluvy;</w:t>
      </w:r>
    </w:p>
    <w:p w14:paraId="03A1E2CF" w14:textId="2C20F489"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deň sa rozumie kalendárny deň, </w:t>
      </w:r>
      <w:r w:rsidR="004B513E" w:rsidRPr="008113C6">
        <w:rPr>
          <w:rFonts w:ascii="Cambria" w:hAnsi="Cambria" w:cs="Arial"/>
          <w:sz w:val="20"/>
          <w:szCs w:val="20"/>
          <w:lang w:eastAsia="cs-CZ"/>
        </w:rPr>
        <w:t>a pracovný deň sa rozumie každý pracovný deň okrem soboty, nedele a štátnych sviatkov v Slovenskej republike</w:t>
      </w:r>
      <w:r w:rsidRPr="008113C6">
        <w:rPr>
          <w:rFonts w:ascii="Cambria" w:hAnsi="Cambria" w:cs="Arial"/>
          <w:sz w:val="20"/>
          <w:szCs w:val="20"/>
          <w:lang w:eastAsia="cs-CZ"/>
        </w:rPr>
        <w:t>;</w:t>
      </w:r>
    </w:p>
    <w:p w14:paraId="7486DF43" w14:textId="519E3764" w:rsidR="00A52409" w:rsidRPr="008113C6" w:rsidRDefault="00A52409" w:rsidP="00D47FC9">
      <w:pPr>
        <w:numPr>
          <w:ilvl w:val="3"/>
          <w:numId w:val="15"/>
        </w:numPr>
        <w:spacing w:before="0" w:after="120" w:line="240" w:lineRule="auto"/>
        <w:jc w:val="both"/>
        <w:rPr>
          <w:rFonts w:ascii="Cambria" w:hAnsi="Cambria" w:cs="Arial"/>
          <w:b/>
          <w:sz w:val="20"/>
          <w:szCs w:val="20"/>
        </w:rPr>
      </w:pPr>
      <w:r w:rsidRPr="008113C6">
        <w:rPr>
          <w:rFonts w:ascii="Cambria" w:hAnsi="Cambria" w:cs="Arial"/>
          <w:sz w:val="20"/>
          <w:szCs w:val="20"/>
          <w:lang w:eastAsia="cs-CZ"/>
        </w:rPr>
        <w:t>osobou sa rozumie aj právnická aj fyzická osoba,</w:t>
      </w:r>
      <w:bookmarkStart w:id="7" w:name="_Ref485113523"/>
      <w:r w:rsidRPr="008113C6">
        <w:rPr>
          <w:rFonts w:ascii="Cambria" w:hAnsi="Cambria" w:cs="Arial"/>
          <w:sz w:val="20"/>
          <w:szCs w:val="20"/>
          <w:lang w:eastAsia="cs-CZ"/>
        </w:rPr>
        <w:t xml:space="preserve"> vrátane jej právneho nástupcu.</w:t>
      </w:r>
    </w:p>
    <w:p w14:paraId="752FF2CA"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8" w:name="_Ref488226116"/>
      <w:r w:rsidRPr="008113C6">
        <w:rPr>
          <w:rFonts w:ascii="Cambria" w:hAnsi="Cambria" w:cs="Arial"/>
          <w:b/>
          <w:sz w:val="20"/>
          <w:szCs w:val="20"/>
        </w:rPr>
        <w:t>Poradie záväznosti dokumentov</w:t>
      </w:r>
      <w:bookmarkEnd w:id="7"/>
      <w:bookmarkEnd w:id="8"/>
    </w:p>
    <w:p w14:paraId="4B822D7D" w14:textId="77777777" w:rsidR="00A52409" w:rsidRPr="008113C6" w:rsidRDefault="00A52409" w:rsidP="00733DF1">
      <w:pPr>
        <w:pStyle w:val="BodyText"/>
        <w:ind w:left="709"/>
        <w:jc w:val="both"/>
        <w:rPr>
          <w:rFonts w:ascii="Cambria" w:hAnsi="Cambria" w:cs="Arial"/>
          <w:bCs/>
          <w:iCs/>
          <w:sz w:val="20"/>
          <w:szCs w:val="20"/>
        </w:rPr>
      </w:pPr>
      <w:r w:rsidRPr="008113C6">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6BB5F2A" w:rsidR="00B90F24" w:rsidRPr="008113C6" w:rsidRDefault="000D61B9" w:rsidP="00D47FC9">
      <w:pPr>
        <w:numPr>
          <w:ilvl w:val="3"/>
          <w:numId w:val="15"/>
        </w:numPr>
        <w:spacing w:before="0" w:after="120" w:line="240" w:lineRule="auto"/>
        <w:jc w:val="both"/>
        <w:rPr>
          <w:rFonts w:ascii="Cambria" w:hAnsi="Cambria" w:cs="Arial"/>
          <w:sz w:val="20"/>
          <w:szCs w:val="20"/>
          <w:lang w:eastAsia="cs-CZ"/>
        </w:rPr>
      </w:pPr>
      <w:r>
        <w:rPr>
          <w:rFonts w:ascii="Cambria" w:hAnsi="Cambria" w:cs="Arial"/>
          <w:sz w:val="20"/>
          <w:szCs w:val="20"/>
          <w:lang w:eastAsia="cs-CZ"/>
        </w:rPr>
        <w:t xml:space="preserve">text </w:t>
      </w:r>
      <w:r w:rsidR="00A52409" w:rsidRPr="008113C6">
        <w:rPr>
          <w:rFonts w:ascii="Cambria" w:hAnsi="Cambria" w:cs="Arial"/>
          <w:sz w:val="20"/>
          <w:szCs w:val="20"/>
          <w:lang w:eastAsia="cs-CZ"/>
        </w:rPr>
        <w:t>Zmluv</w:t>
      </w:r>
      <w:r>
        <w:rPr>
          <w:rFonts w:ascii="Cambria" w:hAnsi="Cambria" w:cs="Arial"/>
          <w:sz w:val="20"/>
          <w:szCs w:val="20"/>
          <w:lang w:eastAsia="cs-CZ"/>
        </w:rPr>
        <w:t>y</w:t>
      </w:r>
      <w:r w:rsidR="008E492C" w:rsidRPr="008113C6">
        <w:rPr>
          <w:rFonts w:ascii="Cambria" w:hAnsi="Cambria" w:cs="Arial"/>
          <w:sz w:val="20"/>
          <w:szCs w:val="20"/>
          <w:lang w:eastAsia="cs-CZ"/>
        </w:rPr>
        <w:t>;</w:t>
      </w:r>
    </w:p>
    <w:p w14:paraId="21ED3A19" w14:textId="594B5F07" w:rsidR="00F24F83" w:rsidRPr="008113C6" w:rsidRDefault="00F24F83"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Špecifikácia predmetu zákazky</w:t>
      </w:r>
      <w:r w:rsidR="002A4D26" w:rsidRPr="008113C6">
        <w:rPr>
          <w:rFonts w:ascii="Cambria" w:hAnsi="Cambria" w:cs="Arial"/>
          <w:sz w:val="20"/>
          <w:szCs w:val="20"/>
          <w:lang w:eastAsia="cs-CZ"/>
        </w:rPr>
        <w:t xml:space="preserve"> a</w:t>
      </w:r>
      <w:r w:rsidR="00DA1184" w:rsidRPr="008113C6">
        <w:rPr>
          <w:rFonts w:ascii="Cambria" w:hAnsi="Cambria" w:cs="Arial"/>
          <w:sz w:val="20"/>
          <w:szCs w:val="20"/>
          <w:lang w:eastAsia="cs-CZ"/>
        </w:rPr>
        <w:t xml:space="preserve"> vysvetlenia Súťažných podkladov</w:t>
      </w:r>
      <w:r w:rsidRPr="008113C6">
        <w:rPr>
          <w:rFonts w:ascii="Cambria" w:hAnsi="Cambria" w:cs="Arial"/>
          <w:sz w:val="20"/>
          <w:szCs w:val="20"/>
          <w:lang w:eastAsia="cs-CZ"/>
        </w:rPr>
        <w:t>;</w:t>
      </w:r>
    </w:p>
    <w:p w14:paraId="3E374408" w14:textId="7DD83F4D" w:rsidR="00A52409" w:rsidRPr="008113C6" w:rsidRDefault="00160CF2"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lang w:eastAsia="cs-CZ"/>
        </w:rPr>
        <w:t>Ponuka Zhotoviteľa</w:t>
      </w:r>
      <w:r w:rsidR="00A52409" w:rsidRPr="008113C6">
        <w:rPr>
          <w:rFonts w:ascii="Cambria" w:hAnsi="Cambria" w:cs="Arial"/>
          <w:sz w:val="20"/>
          <w:szCs w:val="20"/>
        </w:rPr>
        <w:t>.</w:t>
      </w:r>
    </w:p>
    <w:p w14:paraId="6939B0DC"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Predmet Zmluvy</w:t>
      </w:r>
    </w:p>
    <w:p w14:paraId="6542CC79"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Predmetom tejto Zmluvy sú najmä, nie však výlučne, nasledovné záväzky Zhotoviteľa: </w:t>
      </w:r>
    </w:p>
    <w:p w14:paraId="1AD734DE" w14:textId="67618ADF" w:rsidR="00825F7A" w:rsidRPr="008113C6" w:rsidRDefault="00825F7A"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Zhotoviteľ je povinný </w:t>
      </w:r>
      <w:r w:rsidR="00903D4F" w:rsidRPr="008113C6">
        <w:rPr>
          <w:rFonts w:ascii="Cambria" w:hAnsi="Cambria" w:cs="Arial"/>
          <w:sz w:val="20"/>
          <w:szCs w:val="20"/>
        </w:rPr>
        <w:t xml:space="preserve">v súlade s touto Zmluvou </w:t>
      </w:r>
      <w:r w:rsidRPr="008113C6">
        <w:rPr>
          <w:rFonts w:ascii="Cambria" w:hAnsi="Cambria" w:cs="Arial"/>
          <w:sz w:val="20"/>
          <w:szCs w:val="20"/>
        </w:rPr>
        <w:t xml:space="preserve">vypracovať </w:t>
      </w:r>
      <w:r w:rsidR="001E5149" w:rsidRPr="008113C6">
        <w:rPr>
          <w:rFonts w:ascii="Cambria" w:hAnsi="Cambria" w:cs="Arial"/>
          <w:sz w:val="20"/>
          <w:szCs w:val="20"/>
        </w:rPr>
        <w:t xml:space="preserve">a odovzdať </w:t>
      </w:r>
      <w:r w:rsidRPr="008113C6">
        <w:rPr>
          <w:rFonts w:ascii="Cambria" w:hAnsi="Cambria" w:cs="Arial"/>
          <w:sz w:val="20"/>
          <w:szCs w:val="20"/>
        </w:rPr>
        <w:t xml:space="preserve">všetku </w:t>
      </w:r>
      <w:r w:rsidRPr="008113C6">
        <w:rPr>
          <w:rFonts w:ascii="Cambria" w:hAnsi="Cambria" w:cs="Arial"/>
          <w:sz w:val="20"/>
          <w:szCs w:val="20"/>
          <w:lang w:eastAsia="cs-CZ"/>
        </w:rPr>
        <w:t>Dokumentáciu Zhotoviteľa</w:t>
      </w:r>
      <w:r w:rsidR="0062717B" w:rsidRPr="008113C6">
        <w:rPr>
          <w:rFonts w:ascii="Cambria" w:hAnsi="Cambria" w:cs="Arial"/>
          <w:sz w:val="20"/>
          <w:szCs w:val="20"/>
          <w:lang w:eastAsia="cs-CZ"/>
        </w:rPr>
        <w:t xml:space="preserve"> uvedenú v Zmluve a odstrániť na Dokumentácií Zhotoviteľa všetky vady</w:t>
      </w:r>
      <w:r w:rsidR="00160CF2">
        <w:rPr>
          <w:rFonts w:ascii="Cambria" w:hAnsi="Cambria" w:cs="Arial"/>
          <w:sz w:val="20"/>
          <w:szCs w:val="20"/>
          <w:lang w:eastAsia="cs-CZ"/>
        </w:rPr>
        <w:t xml:space="preserve"> a zabezpečiť vydanie </w:t>
      </w:r>
      <w:r w:rsidR="000747F5">
        <w:rPr>
          <w:rFonts w:ascii="Cambria" w:hAnsi="Cambria" w:cs="Arial"/>
          <w:sz w:val="20"/>
          <w:szCs w:val="20"/>
          <w:lang w:eastAsia="cs-CZ"/>
        </w:rPr>
        <w:t xml:space="preserve">a právoplatnosť </w:t>
      </w:r>
      <w:r w:rsidR="00160CF2">
        <w:rPr>
          <w:rFonts w:ascii="Cambria" w:hAnsi="Cambria" w:cs="Arial"/>
          <w:sz w:val="20"/>
          <w:szCs w:val="20"/>
          <w:lang w:eastAsia="cs-CZ"/>
        </w:rPr>
        <w:t xml:space="preserve">všetkých </w:t>
      </w:r>
      <w:r w:rsidR="000B4887">
        <w:rPr>
          <w:rFonts w:ascii="Cambria" w:hAnsi="Cambria" w:cs="Arial"/>
          <w:sz w:val="20"/>
          <w:szCs w:val="20"/>
          <w:lang w:eastAsia="cs-CZ"/>
        </w:rPr>
        <w:t>p</w:t>
      </w:r>
      <w:r w:rsidR="00160CF2">
        <w:rPr>
          <w:rFonts w:ascii="Cambria" w:hAnsi="Cambria" w:cs="Arial"/>
          <w:sz w:val="20"/>
          <w:szCs w:val="20"/>
          <w:lang w:eastAsia="cs-CZ"/>
        </w:rPr>
        <w:t>ovolení</w:t>
      </w:r>
      <w:r w:rsidR="000B4887">
        <w:rPr>
          <w:rFonts w:ascii="Cambria" w:hAnsi="Cambria" w:cs="Arial"/>
          <w:sz w:val="20"/>
          <w:szCs w:val="20"/>
          <w:lang w:eastAsia="cs-CZ"/>
        </w:rPr>
        <w:t xml:space="preserve"> na realizáciu Diela</w:t>
      </w:r>
      <w:r w:rsidR="00567E2F">
        <w:rPr>
          <w:rFonts w:ascii="Cambria" w:hAnsi="Cambria" w:cs="Arial"/>
          <w:sz w:val="20"/>
          <w:szCs w:val="20"/>
          <w:lang w:eastAsia="cs-CZ"/>
        </w:rPr>
        <w:t xml:space="preserve"> a</w:t>
      </w:r>
      <w:r w:rsidR="00FC46DE">
        <w:rPr>
          <w:rFonts w:ascii="Cambria" w:hAnsi="Cambria" w:cs="Arial"/>
          <w:sz w:val="20"/>
          <w:szCs w:val="20"/>
          <w:lang w:eastAsia="cs-CZ"/>
        </w:rPr>
        <w:t xml:space="preserve"> riadne povolené </w:t>
      </w:r>
      <w:r w:rsidR="00567E2F">
        <w:rPr>
          <w:rFonts w:ascii="Cambria" w:hAnsi="Cambria" w:cs="Arial"/>
          <w:sz w:val="20"/>
          <w:szCs w:val="20"/>
          <w:lang w:eastAsia="cs-CZ"/>
        </w:rPr>
        <w:t>užívanie Diela</w:t>
      </w:r>
      <w:r w:rsidR="0062717B" w:rsidRPr="008113C6">
        <w:rPr>
          <w:rFonts w:ascii="Cambria" w:hAnsi="Cambria" w:cs="Arial"/>
          <w:sz w:val="20"/>
          <w:szCs w:val="20"/>
          <w:lang w:eastAsia="cs-CZ"/>
        </w:rPr>
        <w:t>;</w:t>
      </w:r>
    </w:p>
    <w:p w14:paraId="191DCC59" w14:textId="2ABE8D9F"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vyhotoviť</w:t>
      </w:r>
      <w:r w:rsidR="0001447D" w:rsidRPr="008113C6">
        <w:rPr>
          <w:rFonts w:ascii="Cambria" w:hAnsi="Cambria" w:cs="Arial"/>
          <w:sz w:val="20"/>
          <w:szCs w:val="20"/>
          <w:lang w:eastAsia="cs-CZ"/>
        </w:rPr>
        <w:t>, dodať, nainštalovať a sprevádzkovať</w:t>
      </w:r>
      <w:r w:rsidRPr="008113C6">
        <w:rPr>
          <w:rFonts w:ascii="Cambria" w:hAnsi="Cambria" w:cs="Arial"/>
          <w:sz w:val="20"/>
          <w:szCs w:val="20"/>
          <w:lang w:eastAsia="cs-CZ"/>
        </w:rPr>
        <w:t xml:space="preserve"> pre Objednávateľa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v súlade s Ponukou Zhotoviteľa, Špecifikáciou predmetu zákazky, Zmluvou a Právnymi predpismi, a odstrániť na </w:t>
      </w:r>
      <w:r w:rsidR="00DD1435" w:rsidRPr="008113C6">
        <w:rPr>
          <w:rFonts w:ascii="Cambria" w:hAnsi="Cambria" w:cs="Arial"/>
          <w:sz w:val="20"/>
          <w:szCs w:val="20"/>
          <w:lang w:eastAsia="cs-CZ"/>
        </w:rPr>
        <w:t>Diel</w:t>
      </w:r>
      <w:r w:rsidR="00DD1435">
        <w:rPr>
          <w:rFonts w:ascii="Cambria" w:hAnsi="Cambria" w:cs="Arial"/>
          <w:sz w:val="20"/>
          <w:szCs w:val="20"/>
          <w:lang w:eastAsia="cs-CZ"/>
        </w:rPr>
        <w:t>e</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akékoľvek vady</w:t>
      </w:r>
      <w:r w:rsidR="00785740">
        <w:rPr>
          <w:rFonts w:ascii="Cambria" w:hAnsi="Cambria" w:cs="Arial"/>
          <w:sz w:val="20"/>
          <w:szCs w:val="20"/>
          <w:lang w:eastAsia="cs-CZ"/>
        </w:rPr>
        <w:t xml:space="preserve"> a nedorobky</w:t>
      </w:r>
      <w:r w:rsidRPr="008113C6">
        <w:rPr>
          <w:rFonts w:ascii="Cambria" w:hAnsi="Cambria" w:cs="Arial"/>
          <w:sz w:val="20"/>
          <w:szCs w:val="20"/>
          <w:lang w:eastAsia="cs-CZ"/>
        </w:rPr>
        <w:t>;</w:t>
      </w:r>
    </w:p>
    <w:p w14:paraId="27352968" w14:textId="024AE769"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riadne vyhotovené a dokončené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Objednávateľovi </w:t>
      </w:r>
      <w:r w:rsidR="00DE48E8" w:rsidRPr="008113C6">
        <w:rPr>
          <w:rFonts w:ascii="Cambria" w:hAnsi="Cambria" w:cs="Arial"/>
          <w:sz w:val="20"/>
          <w:szCs w:val="20"/>
          <w:lang w:eastAsia="cs-CZ"/>
        </w:rPr>
        <w:t>v</w:t>
      </w:r>
      <w:r w:rsidR="00343DEF" w:rsidRPr="008113C6">
        <w:rPr>
          <w:rFonts w:ascii="Cambria" w:hAnsi="Cambria" w:cs="Arial"/>
          <w:sz w:val="20"/>
          <w:szCs w:val="20"/>
          <w:lang w:eastAsia="cs-CZ"/>
        </w:rPr>
        <w:t xml:space="preserve"> </w:t>
      </w:r>
      <w:r w:rsidR="00DD1435" w:rsidRPr="008113C6">
        <w:rPr>
          <w:rFonts w:ascii="Cambria" w:hAnsi="Cambria" w:cs="Arial"/>
          <w:sz w:val="20"/>
          <w:szCs w:val="20"/>
          <w:lang w:eastAsia="cs-CZ"/>
        </w:rPr>
        <w:t>Lehot</w:t>
      </w:r>
      <w:r w:rsidR="00DD1435">
        <w:rPr>
          <w:rFonts w:ascii="Cambria" w:hAnsi="Cambria" w:cs="Arial"/>
          <w:sz w:val="20"/>
          <w:szCs w:val="20"/>
          <w:lang w:eastAsia="cs-CZ"/>
        </w:rPr>
        <w:t>e</w:t>
      </w:r>
      <w:r w:rsidR="00DD1435" w:rsidRPr="008113C6">
        <w:rPr>
          <w:rFonts w:ascii="Cambria" w:hAnsi="Cambria" w:cs="Arial"/>
          <w:sz w:val="20"/>
          <w:szCs w:val="20"/>
          <w:lang w:eastAsia="cs-CZ"/>
        </w:rPr>
        <w:t xml:space="preserve"> </w:t>
      </w:r>
      <w:r w:rsidR="00AA07F0" w:rsidRPr="008113C6">
        <w:rPr>
          <w:rFonts w:ascii="Cambria" w:hAnsi="Cambria" w:cs="Arial"/>
          <w:sz w:val="20"/>
          <w:szCs w:val="20"/>
          <w:lang w:eastAsia="cs-CZ"/>
        </w:rPr>
        <w:t xml:space="preserve">vykonania </w:t>
      </w:r>
      <w:r w:rsidR="006C6BF1" w:rsidRPr="008113C6">
        <w:rPr>
          <w:rFonts w:ascii="Cambria" w:hAnsi="Cambria" w:cs="Arial"/>
          <w:sz w:val="20"/>
          <w:szCs w:val="20"/>
          <w:lang w:eastAsia="cs-CZ"/>
        </w:rPr>
        <w:t>Diela</w:t>
      </w:r>
      <w:r w:rsidR="00DE48E8" w:rsidRPr="008113C6">
        <w:rPr>
          <w:rFonts w:ascii="Cambria" w:hAnsi="Cambria" w:cs="Arial"/>
          <w:sz w:val="20"/>
          <w:szCs w:val="20"/>
          <w:lang w:eastAsia="cs-CZ"/>
        </w:rPr>
        <w:t xml:space="preserve"> </w:t>
      </w:r>
      <w:r w:rsidRPr="008113C6">
        <w:rPr>
          <w:rFonts w:ascii="Cambria" w:hAnsi="Cambria" w:cs="Arial"/>
          <w:sz w:val="20"/>
          <w:szCs w:val="20"/>
          <w:lang w:eastAsia="cs-CZ"/>
        </w:rPr>
        <w:t>odovzdať v súlade s postupmi a podmienkami podľa tejto Zmluvy</w:t>
      </w:r>
      <w:r w:rsidR="0030636C" w:rsidRPr="008113C6">
        <w:rPr>
          <w:rFonts w:ascii="Cambria" w:hAnsi="Cambria" w:cs="Arial"/>
          <w:sz w:val="20"/>
          <w:szCs w:val="20"/>
          <w:lang w:eastAsia="cs-CZ"/>
        </w:rPr>
        <w:t>;</w:t>
      </w:r>
    </w:p>
    <w:p w14:paraId="3D8241AA"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sú najmä, nie však výlučne, nasledovné záväzky Objednávateľa:</w:t>
      </w:r>
    </w:p>
    <w:p w14:paraId="491DEA27" w14:textId="0E9C4E1C"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Objednávateľ je povinný </w:t>
      </w:r>
      <w:r w:rsidR="00EC19D5" w:rsidRPr="008113C6">
        <w:rPr>
          <w:rFonts w:ascii="Cambria" w:hAnsi="Cambria" w:cs="Arial"/>
          <w:sz w:val="20"/>
          <w:szCs w:val="20"/>
        </w:rPr>
        <w:t xml:space="preserve">v súlade s touto Zmluvou </w:t>
      </w:r>
      <w:r w:rsidRPr="008113C6">
        <w:rPr>
          <w:rFonts w:ascii="Cambria" w:hAnsi="Cambria" w:cs="Arial"/>
          <w:sz w:val="20"/>
          <w:szCs w:val="20"/>
        </w:rPr>
        <w:t xml:space="preserve">Zhotoviteľovi poskytnúť všetku </w:t>
      </w:r>
      <w:r w:rsidRPr="008113C6">
        <w:rPr>
          <w:rFonts w:ascii="Cambria" w:hAnsi="Cambria" w:cs="Arial"/>
          <w:sz w:val="20"/>
          <w:szCs w:val="20"/>
          <w:lang w:eastAsia="cs-CZ"/>
        </w:rPr>
        <w:t xml:space="preserve">súčinnosť tak, aby Zhotoviteľ mohol </w:t>
      </w:r>
      <w:r w:rsidR="001E5149" w:rsidRPr="008113C6">
        <w:rPr>
          <w:rFonts w:ascii="Cambria" w:hAnsi="Cambria" w:cs="Arial"/>
          <w:sz w:val="20"/>
          <w:szCs w:val="20"/>
          <w:lang w:eastAsia="cs-CZ"/>
        </w:rPr>
        <w:t xml:space="preserve">Dokumentáciu Zhotoviteľa a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a/alebo ktorúkoľvek časť plnenia na základe tejto Zmluvy vykonať riadne a včas;</w:t>
      </w:r>
    </w:p>
    <w:p w14:paraId="1BACBA61" w14:textId="6EA8DB4F"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Objednávateľ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 xml:space="preserve">za riadne </w:t>
      </w:r>
      <w:r w:rsidR="00343DEF" w:rsidRPr="008113C6">
        <w:rPr>
          <w:rFonts w:ascii="Cambria" w:hAnsi="Cambria" w:cs="Arial"/>
          <w:sz w:val="20"/>
          <w:szCs w:val="20"/>
          <w:lang w:eastAsia="cs-CZ"/>
        </w:rPr>
        <w:t xml:space="preserve">vykonané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 ostatné plnenia na základe tejto Zmluvy</w:t>
      </w:r>
      <w:r w:rsidR="005E5CC6" w:rsidRPr="008113C6">
        <w:rPr>
          <w:rFonts w:ascii="Cambria" w:hAnsi="Cambria" w:cs="Arial"/>
          <w:sz w:val="20"/>
          <w:szCs w:val="20"/>
          <w:lang w:eastAsia="cs-CZ"/>
        </w:rPr>
        <w:t>,</w:t>
      </w:r>
      <w:r w:rsidRPr="008113C6">
        <w:rPr>
          <w:rFonts w:ascii="Cambria" w:hAnsi="Cambria" w:cs="Arial"/>
          <w:sz w:val="20"/>
          <w:szCs w:val="20"/>
          <w:lang w:eastAsia="cs-CZ"/>
        </w:rPr>
        <w:t xml:space="preserve"> Zhotoviteľovi zaplatiť </w:t>
      </w:r>
      <w:r w:rsidR="00DD1435">
        <w:rPr>
          <w:rFonts w:ascii="Cambria" w:hAnsi="Cambria" w:cs="Arial"/>
          <w:sz w:val="20"/>
          <w:szCs w:val="20"/>
          <w:lang w:eastAsia="cs-CZ"/>
        </w:rPr>
        <w:t>Zmluvnú cenu</w:t>
      </w:r>
      <w:r w:rsidRPr="008113C6">
        <w:rPr>
          <w:rFonts w:ascii="Cambria" w:hAnsi="Cambria" w:cs="Arial"/>
          <w:sz w:val="20"/>
          <w:szCs w:val="20"/>
          <w:lang w:eastAsia="cs-CZ"/>
        </w:rPr>
        <w:t>;</w:t>
      </w:r>
    </w:p>
    <w:p w14:paraId="4C76D768" w14:textId="0F5C98CC"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lang w:eastAsia="cs-CZ"/>
        </w:rPr>
        <w:t>Objednávateľ je</w:t>
      </w:r>
      <w:r w:rsidR="00AF306B" w:rsidRPr="008113C6">
        <w:rPr>
          <w:rFonts w:ascii="Cambria" w:hAnsi="Cambria" w:cs="Arial"/>
          <w:sz w:val="20"/>
          <w:szCs w:val="20"/>
          <w:lang w:eastAsia="cs-CZ"/>
        </w:rPr>
        <w:t xml:space="preserve"> povinný</w:t>
      </w:r>
      <w:r w:rsidR="00343DEF"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riadne vykonané Dielo </w:t>
      </w:r>
      <w:r w:rsidR="008E7E4D" w:rsidRPr="008113C6">
        <w:rPr>
          <w:rFonts w:ascii="Cambria" w:hAnsi="Cambria" w:cs="Arial"/>
          <w:sz w:val="20"/>
          <w:szCs w:val="20"/>
          <w:lang w:eastAsia="cs-CZ"/>
        </w:rPr>
        <w:t>a ostatné plnenia</w:t>
      </w:r>
      <w:r w:rsidR="0030636C" w:rsidRPr="008113C6">
        <w:rPr>
          <w:rFonts w:ascii="Cambria" w:hAnsi="Cambria" w:cs="Arial"/>
          <w:sz w:val="20"/>
          <w:szCs w:val="20"/>
          <w:lang w:eastAsia="cs-CZ"/>
        </w:rPr>
        <w:t xml:space="preserve"> </w:t>
      </w:r>
      <w:r w:rsidR="008E7E4D" w:rsidRPr="008113C6">
        <w:rPr>
          <w:rFonts w:ascii="Cambria" w:hAnsi="Cambria" w:cs="Arial"/>
          <w:sz w:val="20"/>
          <w:szCs w:val="20"/>
          <w:lang w:eastAsia="cs-CZ"/>
        </w:rPr>
        <w:t xml:space="preserve">podľa tejto Zmluvy </w:t>
      </w:r>
      <w:r w:rsidRPr="008113C6">
        <w:rPr>
          <w:rFonts w:ascii="Cambria" w:hAnsi="Cambria" w:cs="Arial"/>
          <w:sz w:val="20"/>
          <w:szCs w:val="20"/>
          <w:lang w:eastAsia="cs-CZ"/>
        </w:rPr>
        <w:t>v súlade</w:t>
      </w:r>
      <w:r w:rsidRPr="008113C6">
        <w:rPr>
          <w:rFonts w:ascii="Cambria" w:hAnsi="Cambria" w:cs="Arial"/>
          <w:sz w:val="20"/>
          <w:szCs w:val="20"/>
        </w:rPr>
        <w:t xml:space="preserve"> s ustanoveniami tejto Zmluvy prevziať.</w:t>
      </w:r>
    </w:p>
    <w:p w14:paraId="06328528" w14:textId="7F6E21E1"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je aj úprava všetkých ostatných práv a povinností Zmluvných strán spojených s riadnym plnením tejto Zmluvy alebo v súvislosti s ňou.</w:t>
      </w:r>
    </w:p>
    <w:p w14:paraId="5537C74A" w14:textId="15EAC42B" w:rsidR="0064034F" w:rsidRPr="008113C6" w:rsidRDefault="0064034F" w:rsidP="00D47FC9">
      <w:pPr>
        <w:numPr>
          <w:ilvl w:val="0"/>
          <w:numId w:val="15"/>
        </w:numPr>
        <w:spacing w:after="240" w:line="240" w:lineRule="auto"/>
        <w:jc w:val="both"/>
        <w:rPr>
          <w:rFonts w:ascii="Cambria" w:hAnsi="Cambria" w:cs="Arial"/>
          <w:b/>
          <w:sz w:val="20"/>
          <w:szCs w:val="20"/>
        </w:rPr>
      </w:pPr>
      <w:r w:rsidRPr="008113C6">
        <w:rPr>
          <w:rFonts w:ascii="Cambria" w:hAnsi="Cambria" w:cs="Arial"/>
          <w:b/>
          <w:sz w:val="20"/>
          <w:szCs w:val="20"/>
        </w:rPr>
        <w:t>PROJEKTOVANIE A DOKUMENTÁCIA ZHOTOVITEĽA</w:t>
      </w:r>
    </w:p>
    <w:p w14:paraId="25FF87C4" w14:textId="779A6B4E" w:rsidR="00E6401D" w:rsidRPr="008113C6" w:rsidRDefault="00E6401D" w:rsidP="00D47FC9">
      <w:pPr>
        <w:numPr>
          <w:ilvl w:val="1"/>
          <w:numId w:val="15"/>
        </w:numPr>
        <w:spacing w:before="0" w:after="120" w:line="240" w:lineRule="auto"/>
        <w:jc w:val="both"/>
        <w:rPr>
          <w:rFonts w:ascii="Cambria" w:hAnsi="Cambria" w:cs="Arial"/>
          <w:b/>
          <w:sz w:val="20"/>
          <w:szCs w:val="20"/>
        </w:rPr>
      </w:pPr>
      <w:bookmarkStart w:id="9" w:name="_Ref488314047"/>
      <w:bookmarkStart w:id="10" w:name="_Ref512426188"/>
      <w:r w:rsidRPr="008113C6">
        <w:rPr>
          <w:rFonts w:ascii="Cambria" w:hAnsi="Cambria" w:cs="Arial"/>
          <w:b/>
          <w:sz w:val="20"/>
          <w:szCs w:val="20"/>
        </w:rPr>
        <w:t>Dokumentáci</w:t>
      </w:r>
      <w:r w:rsidR="00B17F71" w:rsidRPr="008113C6">
        <w:rPr>
          <w:rFonts w:ascii="Cambria" w:hAnsi="Cambria" w:cs="Arial"/>
          <w:b/>
          <w:sz w:val="20"/>
          <w:szCs w:val="20"/>
        </w:rPr>
        <w:t>a</w:t>
      </w:r>
      <w:r w:rsidRPr="008113C6">
        <w:rPr>
          <w:rFonts w:ascii="Cambria" w:hAnsi="Cambria" w:cs="Arial"/>
          <w:b/>
          <w:sz w:val="20"/>
          <w:szCs w:val="20"/>
        </w:rPr>
        <w:t xml:space="preserve"> Zhotoviteľa</w:t>
      </w:r>
      <w:bookmarkEnd w:id="9"/>
      <w:bookmarkEnd w:id="10"/>
    </w:p>
    <w:p w14:paraId="37849479" w14:textId="6333F812" w:rsidR="00E6401D" w:rsidRPr="008113C6" w:rsidRDefault="00E6401D" w:rsidP="00D47FC9">
      <w:pPr>
        <w:numPr>
          <w:ilvl w:val="2"/>
          <w:numId w:val="15"/>
        </w:numPr>
        <w:spacing w:before="0" w:after="120" w:line="240" w:lineRule="auto"/>
        <w:jc w:val="both"/>
        <w:rPr>
          <w:rFonts w:ascii="Cambria" w:hAnsi="Cambria" w:cs="Arial"/>
          <w:sz w:val="20"/>
          <w:szCs w:val="20"/>
        </w:rPr>
      </w:pPr>
      <w:bookmarkStart w:id="11" w:name="_Ref8132478"/>
      <w:bookmarkStart w:id="12" w:name="_Ref511212834"/>
      <w:r w:rsidRPr="008113C6">
        <w:rPr>
          <w:rFonts w:ascii="Cambria" w:hAnsi="Cambria" w:cs="Arial"/>
          <w:sz w:val="20"/>
          <w:szCs w:val="20"/>
        </w:rPr>
        <w:t>Zhotoviteľ vypracuje a bude zodpovedný za všetku Dokumentáciu Zhotoviteľa, ktorú je povinný zhotoviť podľa tejto Zmluvy</w:t>
      </w:r>
      <w:r w:rsidR="00B73CE4" w:rsidRPr="008113C6">
        <w:rPr>
          <w:rFonts w:ascii="Cambria" w:hAnsi="Cambria" w:cs="Arial"/>
          <w:sz w:val="20"/>
          <w:szCs w:val="20"/>
        </w:rPr>
        <w:t xml:space="preserve">, Špecifikácie predmetu zákazky, </w:t>
      </w:r>
      <w:r w:rsidR="00260D39" w:rsidRPr="008113C6">
        <w:rPr>
          <w:rFonts w:ascii="Cambria" w:hAnsi="Cambria" w:cs="Arial"/>
          <w:sz w:val="20"/>
          <w:szCs w:val="20"/>
        </w:rPr>
        <w:t xml:space="preserve">Návrhu Zhotoviteľa </w:t>
      </w:r>
      <w:r w:rsidR="00B73CE4" w:rsidRPr="008113C6">
        <w:rPr>
          <w:rFonts w:ascii="Cambria" w:hAnsi="Cambria" w:cs="Arial"/>
          <w:sz w:val="20"/>
          <w:szCs w:val="20"/>
        </w:rPr>
        <w:t>alebo Právnych predpisov</w:t>
      </w:r>
      <w:r w:rsidR="00260D39" w:rsidRPr="008113C6">
        <w:rPr>
          <w:rFonts w:ascii="Cambria" w:hAnsi="Cambria" w:cs="Arial"/>
          <w:sz w:val="20"/>
          <w:szCs w:val="20"/>
        </w:rPr>
        <w:t xml:space="preserve"> a za jej súlad </w:t>
      </w:r>
      <w:r w:rsidRPr="008113C6">
        <w:rPr>
          <w:rFonts w:ascii="Cambria" w:hAnsi="Cambria" w:cs="Arial"/>
          <w:sz w:val="20"/>
          <w:szCs w:val="20"/>
        </w:rPr>
        <w:t>s Ponukou Zhotoviteľa, Špecifikáciou predmetu zákazky, Zmluvou a Právnymi predpismi. Pokiaľ táto Zmluva neustanovuje vo vzťahu k určitej časti Dokumentácie Zhotoviteľa</w:t>
      </w:r>
      <w:r w:rsidR="00365863" w:rsidRPr="008113C6">
        <w:rPr>
          <w:rFonts w:ascii="Cambria" w:hAnsi="Cambria" w:cs="Arial"/>
          <w:sz w:val="20"/>
          <w:szCs w:val="20"/>
        </w:rPr>
        <w:t xml:space="preserve"> osobitne</w:t>
      </w:r>
      <w:r w:rsidRPr="008113C6">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w:t>
      </w:r>
      <w:r w:rsidR="00355AC7">
        <w:rPr>
          <w:rFonts w:ascii="Cambria" w:hAnsi="Cambria" w:cs="Arial"/>
          <w:sz w:val="20"/>
          <w:szCs w:val="20"/>
        </w:rPr>
        <w:t>šiestich</w:t>
      </w:r>
      <w:r w:rsidR="00072875" w:rsidRPr="008113C6">
        <w:rPr>
          <w:rFonts w:ascii="Cambria" w:hAnsi="Cambria" w:cs="Arial"/>
          <w:sz w:val="20"/>
          <w:szCs w:val="20"/>
        </w:rPr>
        <w:t xml:space="preserve"> </w:t>
      </w:r>
      <w:r w:rsidRPr="008113C6">
        <w:rPr>
          <w:rFonts w:ascii="Cambria" w:hAnsi="Cambria" w:cs="Arial"/>
          <w:sz w:val="20"/>
          <w:szCs w:val="20"/>
        </w:rPr>
        <w:t>(</w:t>
      </w:r>
      <w:r w:rsidR="00355AC7">
        <w:rPr>
          <w:rFonts w:ascii="Cambria" w:hAnsi="Cambria" w:cs="Arial"/>
          <w:sz w:val="20"/>
          <w:szCs w:val="20"/>
        </w:rPr>
        <w:t>6</w:t>
      </w:r>
      <w:r w:rsidRPr="008113C6">
        <w:rPr>
          <w:rFonts w:ascii="Cambria" w:hAnsi="Cambria" w:cs="Arial"/>
          <w:sz w:val="20"/>
          <w:szCs w:val="20"/>
        </w:rPr>
        <w:t xml:space="preserve">) vyhotoveniach v tlačenej forme a v jednom (1) vyhotovení </w:t>
      </w:r>
      <w:r w:rsidRPr="008113C6">
        <w:rPr>
          <w:rFonts w:ascii="Cambria" w:hAnsi="Cambria" w:cs="Arial"/>
          <w:sz w:val="20"/>
          <w:szCs w:val="20"/>
        </w:rPr>
        <w:lastRenderedPageBreak/>
        <w:t xml:space="preserve">v elektronickej </w:t>
      </w:r>
      <w:r w:rsidR="007222C3" w:rsidRPr="008113C6">
        <w:rPr>
          <w:rFonts w:ascii="Cambria" w:hAnsi="Cambria" w:cs="Arial"/>
          <w:sz w:val="20"/>
          <w:szCs w:val="20"/>
        </w:rPr>
        <w:t>podobe</w:t>
      </w:r>
      <w:r w:rsidR="007D07CE" w:rsidRPr="008113C6">
        <w:rPr>
          <w:rFonts w:ascii="Cambria" w:hAnsi="Cambria" w:cs="Arial"/>
          <w:sz w:val="20"/>
          <w:szCs w:val="20"/>
        </w:rPr>
        <w:t xml:space="preserve"> </w:t>
      </w:r>
      <w:r w:rsidR="007222C3" w:rsidRPr="008113C6">
        <w:rPr>
          <w:rFonts w:ascii="Cambria" w:hAnsi="Cambria" w:cs="Arial"/>
          <w:sz w:val="20"/>
          <w:szCs w:val="20"/>
        </w:rPr>
        <w:t>vo formátoch požadovaných Špecifikáciou predmetu zákazky, Ponukou Zhotoviteľa</w:t>
      </w:r>
      <w:r w:rsidR="007D07CE" w:rsidRPr="008113C6">
        <w:rPr>
          <w:rFonts w:ascii="Cambria" w:hAnsi="Cambria" w:cs="Arial"/>
          <w:sz w:val="20"/>
          <w:szCs w:val="20"/>
        </w:rPr>
        <w:t xml:space="preserve"> </w:t>
      </w:r>
      <w:r w:rsidR="007222C3" w:rsidRPr="008113C6">
        <w:rPr>
          <w:rFonts w:ascii="Cambria" w:hAnsi="Cambria" w:cs="Arial"/>
          <w:sz w:val="20"/>
          <w:szCs w:val="20"/>
        </w:rPr>
        <w:t>alebo inak definovanou touto Zmluvou</w:t>
      </w:r>
      <w:r w:rsidR="00DF6F91" w:rsidRPr="008113C6">
        <w:rPr>
          <w:rFonts w:ascii="Cambria" w:hAnsi="Cambria" w:cs="Arial"/>
          <w:sz w:val="20"/>
          <w:szCs w:val="20"/>
        </w:rPr>
        <w:t xml:space="preserve">, vždy však najmenej vo formáte </w:t>
      </w:r>
      <w:proofErr w:type="spellStart"/>
      <w:r w:rsidR="007222C3" w:rsidRPr="008113C6">
        <w:rPr>
          <w:rFonts w:ascii="Cambria" w:hAnsi="Cambria" w:cs="Arial"/>
          <w:sz w:val="20"/>
          <w:szCs w:val="20"/>
        </w:rPr>
        <w:t>pdf</w:t>
      </w:r>
      <w:proofErr w:type="spellEnd"/>
      <w:r w:rsidR="007222C3" w:rsidRPr="008113C6">
        <w:rPr>
          <w:rFonts w:ascii="Cambria" w:hAnsi="Cambria" w:cs="Arial"/>
          <w:sz w:val="20"/>
          <w:szCs w:val="20"/>
        </w:rPr>
        <w:t>.</w:t>
      </w:r>
      <w:r w:rsidR="00DF6F91" w:rsidRPr="008113C6">
        <w:rPr>
          <w:rFonts w:ascii="Cambria" w:hAnsi="Cambria" w:cs="Arial"/>
          <w:sz w:val="20"/>
          <w:szCs w:val="20"/>
        </w:rPr>
        <w:t xml:space="preserve"> a pre výkresové a projektové časti aj vo formáte</w:t>
      </w:r>
      <w:r w:rsidR="007222C3" w:rsidRPr="008113C6">
        <w:rPr>
          <w:rFonts w:ascii="Cambria" w:hAnsi="Cambria" w:cs="Arial"/>
          <w:sz w:val="20"/>
          <w:szCs w:val="20"/>
        </w:rPr>
        <w:t xml:space="preserve"> </w:t>
      </w:r>
      <w:proofErr w:type="spellStart"/>
      <w:r w:rsidR="007222C3" w:rsidRPr="008113C6">
        <w:rPr>
          <w:rFonts w:ascii="Cambria" w:hAnsi="Cambria" w:cs="Arial"/>
          <w:sz w:val="20"/>
          <w:szCs w:val="20"/>
        </w:rPr>
        <w:t>dwg</w:t>
      </w:r>
      <w:proofErr w:type="spellEnd"/>
      <w:r w:rsidR="007222C3" w:rsidRPr="008113C6">
        <w:rPr>
          <w:rFonts w:ascii="Cambria" w:hAnsi="Cambria" w:cs="Arial"/>
          <w:sz w:val="20"/>
          <w:szCs w:val="20"/>
        </w:rPr>
        <w:t>.</w:t>
      </w:r>
      <w:r w:rsidR="00FD6543" w:rsidRPr="008113C6">
        <w:rPr>
          <w:rFonts w:ascii="Cambria" w:hAnsi="Cambria" w:cs="Arial"/>
          <w:sz w:val="20"/>
          <w:szCs w:val="20"/>
        </w:rPr>
        <w:t>, textové časti aj vo formáte doc. (</w:t>
      </w:r>
      <w:proofErr w:type="spellStart"/>
      <w:r w:rsidR="00FD6543" w:rsidRPr="008113C6">
        <w:rPr>
          <w:rFonts w:ascii="Cambria" w:hAnsi="Cambria" w:cs="Arial"/>
          <w:sz w:val="20"/>
          <w:szCs w:val="20"/>
        </w:rPr>
        <w:t>word</w:t>
      </w:r>
      <w:proofErr w:type="spellEnd"/>
      <w:r w:rsidR="00FD6543" w:rsidRPr="008113C6">
        <w:rPr>
          <w:rFonts w:ascii="Cambria" w:hAnsi="Cambria" w:cs="Arial"/>
          <w:sz w:val="20"/>
          <w:szCs w:val="20"/>
        </w:rPr>
        <w:t xml:space="preserve">) a tabuľkové časti </w:t>
      </w:r>
      <w:r w:rsidR="0043574F" w:rsidRPr="008113C6">
        <w:rPr>
          <w:rFonts w:ascii="Cambria" w:hAnsi="Cambria" w:cs="Arial"/>
          <w:sz w:val="20"/>
          <w:szCs w:val="20"/>
        </w:rPr>
        <w:t xml:space="preserve">aj </w:t>
      </w:r>
      <w:r w:rsidR="00FD6543" w:rsidRPr="008113C6">
        <w:rPr>
          <w:rFonts w:ascii="Cambria" w:hAnsi="Cambria" w:cs="Arial"/>
          <w:sz w:val="20"/>
          <w:szCs w:val="20"/>
        </w:rPr>
        <w:t xml:space="preserve">vo formáte </w:t>
      </w:r>
      <w:proofErr w:type="spellStart"/>
      <w:r w:rsidR="00FD6543" w:rsidRPr="008113C6">
        <w:rPr>
          <w:rFonts w:ascii="Cambria" w:hAnsi="Cambria" w:cs="Arial"/>
          <w:sz w:val="20"/>
          <w:szCs w:val="20"/>
        </w:rPr>
        <w:t>xls</w:t>
      </w:r>
      <w:proofErr w:type="spellEnd"/>
      <w:r w:rsidR="00FD6543" w:rsidRPr="008113C6">
        <w:rPr>
          <w:rFonts w:ascii="Cambria" w:hAnsi="Cambria" w:cs="Arial"/>
          <w:sz w:val="20"/>
          <w:szCs w:val="20"/>
        </w:rPr>
        <w:t>. (</w:t>
      </w:r>
      <w:proofErr w:type="spellStart"/>
      <w:r w:rsidR="00FD6543" w:rsidRPr="008113C6">
        <w:rPr>
          <w:rFonts w:ascii="Cambria" w:hAnsi="Cambria" w:cs="Arial"/>
          <w:sz w:val="20"/>
          <w:szCs w:val="20"/>
        </w:rPr>
        <w:t>excel</w:t>
      </w:r>
      <w:proofErr w:type="spellEnd"/>
      <w:r w:rsidR="00FD6543" w:rsidRPr="008113C6">
        <w:rPr>
          <w:rFonts w:ascii="Cambria" w:hAnsi="Cambria" w:cs="Arial"/>
          <w:sz w:val="20"/>
          <w:szCs w:val="20"/>
        </w:rPr>
        <w:t>)</w:t>
      </w:r>
      <w:r w:rsidRPr="008113C6">
        <w:rPr>
          <w:rFonts w:ascii="Cambria" w:hAnsi="Cambria" w:cs="Arial"/>
          <w:sz w:val="20"/>
          <w:szCs w:val="20"/>
        </w:rPr>
        <w:t>.</w:t>
      </w:r>
      <w:bookmarkEnd w:id="11"/>
      <w:r w:rsidRPr="008113C6">
        <w:rPr>
          <w:rFonts w:ascii="Cambria" w:hAnsi="Cambria" w:cs="Arial"/>
          <w:sz w:val="20"/>
          <w:szCs w:val="20"/>
        </w:rPr>
        <w:t xml:space="preserve"> </w:t>
      </w:r>
      <w:bookmarkEnd w:id="12"/>
    </w:p>
    <w:p w14:paraId="6D4DCB44" w14:textId="3A93BFED" w:rsidR="00A76E84" w:rsidRPr="008113C6" w:rsidRDefault="00A76E84" w:rsidP="00D47FC9">
      <w:pPr>
        <w:numPr>
          <w:ilvl w:val="2"/>
          <w:numId w:val="15"/>
        </w:numPr>
        <w:spacing w:before="0" w:after="120" w:line="240" w:lineRule="auto"/>
        <w:jc w:val="both"/>
        <w:rPr>
          <w:rFonts w:ascii="Cambria" w:hAnsi="Cambria" w:cs="Arial"/>
          <w:sz w:val="20"/>
          <w:szCs w:val="20"/>
        </w:rPr>
      </w:pPr>
      <w:bookmarkStart w:id="13" w:name="_Ref485905941"/>
      <w:bookmarkStart w:id="14" w:name="_Ref488314088"/>
      <w:r w:rsidRPr="008113C6">
        <w:rPr>
          <w:rFonts w:ascii="Cambria" w:hAnsi="Cambria" w:cs="Arial"/>
          <w:sz w:val="20"/>
          <w:szCs w:val="20"/>
        </w:rPr>
        <w:t xml:space="preserve">Každý dokument, ktorý znamená Dokumentáciu </w:t>
      </w:r>
      <w:bookmarkStart w:id="15" w:name="_Hlk485804303"/>
      <w:r w:rsidR="009A21BB" w:rsidRPr="008113C6">
        <w:rPr>
          <w:rFonts w:ascii="Cambria" w:hAnsi="Cambria" w:cs="Arial"/>
          <w:sz w:val="20"/>
          <w:szCs w:val="20"/>
        </w:rPr>
        <w:t>Zhotoviteľ</w:t>
      </w:r>
      <w:r w:rsidRPr="008113C6">
        <w:rPr>
          <w:rFonts w:ascii="Cambria" w:hAnsi="Cambria" w:cs="Arial"/>
          <w:sz w:val="20"/>
          <w:szCs w:val="20"/>
        </w:rPr>
        <w:t xml:space="preserve">a </w:t>
      </w:r>
      <w:bookmarkEnd w:id="15"/>
      <w:r w:rsidRPr="008113C6">
        <w:rPr>
          <w:rFonts w:ascii="Cambria" w:hAnsi="Cambria" w:cs="Arial"/>
          <w:sz w:val="20"/>
          <w:szCs w:val="20"/>
        </w:rPr>
        <w:t xml:space="preserve">a vyžaduje sa jeho preskúmanie podľa Špecifikácie predmetu </w:t>
      </w:r>
      <w:r w:rsidR="009A21BB" w:rsidRPr="008113C6">
        <w:rPr>
          <w:rFonts w:ascii="Cambria" w:hAnsi="Cambria" w:cs="Arial"/>
          <w:sz w:val="20"/>
          <w:szCs w:val="20"/>
        </w:rPr>
        <w:t>zákazky</w:t>
      </w:r>
      <w:r w:rsidRPr="008113C6">
        <w:rPr>
          <w:rFonts w:ascii="Cambria" w:hAnsi="Cambria" w:cs="Arial"/>
          <w:sz w:val="20"/>
          <w:szCs w:val="20"/>
        </w:rPr>
        <w:t xml:space="preserve"> a/alebo tejto Zmluvy bude predložený Objednávateľovi na preskúmanie 1x v tlačenej a 1x v elektronickej forme. Odo dňa, kedy Objednávateľ </w:t>
      </w:r>
      <w:r w:rsidR="00CA089D" w:rsidRPr="008113C6">
        <w:rPr>
          <w:rFonts w:ascii="Cambria" w:hAnsi="Cambria" w:cs="Arial"/>
          <w:sz w:val="20"/>
          <w:szCs w:val="20"/>
        </w:rPr>
        <w:t xml:space="preserve">dostane </w:t>
      </w:r>
      <w:r w:rsidRPr="008113C6">
        <w:rPr>
          <w:rFonts w:ascii="Cambria" w:hAnsi="Cambria" w:cs="Arial"/>
          <w:sz w:val="20"/>
          <w:szCs w:val="20"/>
        </w:rPr>
        <w:t xml:space="preserve">Dokument </w:t>
      </w:r>
      <w:r w:rsidR="009A21BB" w:rsidRPr="008113C6">
        <w:rPr>
          <w:rFonts w:ascii="Cambria" w:hAnsi="Cambria" w:cs="Arial"/>
          <w:sz w:val="20"/>
          <w:szCs w:val="20"/>
        </w:rPr>
        <w:t>Zhotoviteľ</w:t>
      </w:r>
      <w:r w:rsidRPr="008113C6">
        <w:rPr>
          <w:rFonts w:ascii="Cambria" w:hAnsi="Cambria" w:cs="Arial"/>
          <w:sz w:val="20"/>
          <w:szCs w:val="20"/>
        </w:rPr>
        <w:t xml:space="preserve">a má Objednávateľ 20 dní na preskúmanie Dokumentu </w:t>
      </w:r>
      <w:r w:rsidR="009A21BB" w:rsidRPr="008113C6">
        <w:rPr>
          <w:rFonts w:ascii="Cambria" w:hAnsi="Cambria" w:cs="Arial"/>
          <w:sz w:val="20"/>
          <w:szCs w:val="20"/>
        </w:rPr>
        <w:t>Zhotoviteľ</w:t>
      </w:r>
      <w:r w:rsidRPr="008113C6">
        <w:rPr>
          <w:rFonts w:ascii="Cambria" w:hAnsi="Cambria" w:cs="Arial"/>
          <w:sz w:val="20"/>
          <w:szCs w:val="20"/>
        </w:rPr>
        <w:t xml:space="preserve">a, ak nie je v Zmluve osobitne uvedené inak. V rámci lehoty na preskúmanie má Objednávateľ povinnosť vydať </w:t>
      </w:r>
      <w:r w:rsidR="009A21BB" w:rsidRPr="008113C6">
        <w:rPr>
          <w:rFonts w:ascii="Cambria" w:hAnsi="Cambria" w:cs="Arial"/>
          <w:sz w:val="20"/>
          <w:szCs w:val="20"/>
        </w:rPr>
        <w:t>Zhotoviteľ</w:t>
      </w:r>
      <w:r w:rsidRPr="008113C6">
        <w:rPr>
          <w:rFonts w:ascii="Cambria" w:hAnsi="Cambria" w:cs="Arial"/>
          <w:sz w:val="20"/>
          <w:szCs w:val="20"/>
        </w:rPr>
        <w:t xml:space="preserve">ovi oznámenie, že nenašiel na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alebo, že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podľa Zmluvy s konkrétnym uvedením všetkých požiadaviek, ktoré nespĺňa. Ak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Zmluvy, bude na náklady </w:t>
      </w:r>
      <w:r w:rsidR="009A21BB" w:rsidRPr="008113C6">
        <w:rPr>
          <w:rFonts w:ascii="Cambria" w:hAnsi="Cambria" w:cs="Arial"/>
          <w:sz w:val="20"/>
          <w:szCs w:val="20"/>
        </w:rPr>
        <w:t>Zhotoviteľ</w:t>
      </w:r>
      <w:r w:rsidRPr="008113C6">
        <w:rPr>
          <w:rFonts w:ascii="Cambria" w:hAnsi="Cambria" w:cs="Arial"/>
          <w:sz w:val="20"/>
          <w:szCs w:val="20"/>
        </w:rPr>
        <w:t xml:space="preserve">a opravený, znova predložený a znova preskúmaný v súlade s týmto bodom. Opätovné preskúmanie opraveného Dokumentu </w:t>
      </w:r>
      <w:r w:rsidR="009A21BB" w:rsidRPr="008113C6">
        <w:rPr>
          <w:rFonts w:ascii="Cambria" w:hAnsi="Cambria" w:cs="Arial"/>
          <w:sz w:val="20"/>
          <w:szCs w:val="20"/>
        </w:rPr>
        <w:t>Zhotoviteľ</w:t>
      </w:r>
      <w:r w:rsidRPr="008113C6">
        <w:rPr>
          <w:rFonts w:ascii="Cambria" w:hAnsi="Cambria" w:cs="Arial"/>
          <w:sz w:val="20"/>
          <w:szCs w:val="20"/>
        </w:rPr>
        <w:t xml:space="preserve">a nezbavuje </w:t>
      </w:r>
      <w:r w:rsidR="00CA089D" w:rsidRPr="008113C6">
        <w:rPr>
          <w:rFonts w:ascii="Cambria" w:hAnsi="Cambria" w:cs="Arial"/>
          <w:sz w:val="20"/>
          <w:szCs w:val="20"/>
        </w:rPr>
        <w:t xml:space="preserve">Zhotoviteľa </w:t>
      </w:r>
      <w:r w:rsidRPr="008113C6">
        <w:rPr>
          <w:rFonts w:ascii="Cambria" w:hAnsi="Cambria" w:cs="Arial"/>
          <w:sz w:val="20"/>
          <w:szCs w:val="20"/>
        </w:rPr>
        <w:t xml:space="preserve">zodpovednosti za omeškanie s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a/alebo za omeškanie s iným súvisiacim plnením podľa tejto Zmluvy. Pre vylúčenie pochybností platí, že v prípade, ak bude preukázané, že k dátumu odovzdania Dokument </w:t>
      </w:r>
      <w:r w:rsidR="009A21BB" w:rsidRPr="008113C6">
        <w:rPr>
          <w:rFonts w:ascii="Cambria" w:hAnsi="Cambria" w:cs="Arial"/>
          <w:sz w:val="20"/>
          <w:szCs w:val="20"/>
        </w:rPr>
        <w:t>Zhotoviteľ</w:t>
      </w:r>
      <w:r w:rsidRPr="008113C6">
        <w:rPr>
          <w:rFonts w:ascii="Cambria" w:hAnsi="Cambria" w:cs="Arial"/>
          <w:sz w:val="20"/>
          <w:szCs w:val="20"/>
        </w:rPr>
        <w:t xml:space="preserve">a nespĺňal požiadavky tejto Zmluvy, má sa za to, že </w:t>
      </w:r>
      <w:r w:rsidR="009A21BB" w:rsidRPr="008113C6">
        <w:rPr>
          <w:rFonts w:ascii="Cambria" w:hAnsi="Cambria" w:cs="Arial"/>
          <w:sz w:val="20"/>
          <w:szCs w:val="20"/>
        </w:rPr>
        <w:t>Zhotoviteľ</w:t>
      </w:r>
      <w:r w:rsidRPr="008113C6">
        <w:rPr>
          <w:rFonts w:ascii="Cambria" w:hAnsi="Cambria" w:cs="Arial"/>
          <w:sz w:val="20"/>
          <w:szCs w:val="20"/>
        </w:rPr>
        <w:t xml:space="preserve"> sa dostal do omeškania s riadnym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ku dňu, kedy mal </w:t>
      </w:r>
      <w:r w:rsidR="009A21BB" w:rsidRPr="008113C6">
        <w:rPr>
          <w:rFonts w:ascii="Cambria" w:hAnsi="Cambria" w:cs="Arial"/>
          <w:sz w:val="20"/>
          <w:szCs w:val="20"/>
        </w:rPr>
        <w:t>Zhotoviteľ</w:t>
      </w:r>
      <w:r w:rsidRPr="008113C6">
        <w:rPr>
          <w:rFonts w:ascii="Cambria" w:hAnsi="Cambria" w:cs="Arial"/>
          <w:sz w:val="20"/>
          <w:szCs w:val="20"/>
        </w:rPr>
        <w:t xml:space="preserve"> podľa tejto Zmluvy odovzdať Dokument </w:t>
      </w:r>
      <w:r w:rsidR="009A21BB" w:rsidRPr="008113C6">
        <w:rPr>
          <w:rFonts w:ascii="Cambria" w:hAnsi="Cambria" w:cs="Arial"/>
          <w:sz w:val="20"/>
          <w:szCs w:val="20"/>
        </w:rPr>
        <w:t>Zhotoviteľ</w:t>
      </w:r>
      <w:r w:rsidRPr="008113C6">
        <w:rPr>
          <w:rFonts w:ascii="Cambria" w:hAnsi="Cambria" w:cs="Arial"/>
          <w:sz w:val="20"/>
          <w:szCs w:val="20"/>
        </w:rPr>
        <w:t>a Objednávateľovi, a to bez ohľadu na jeho následnú opravu.</w:t>
      </w:r>
      <w:bookmarkEnd w:id="13"/>
    </w:p>
    <w:p w14:paraId="5C7BD66E" w14:textId="35BDCCE0" w:rsidR="00A76E84" w:rsidRPr="008113C6" w:rsidRDefault="00A76E84" w:rsidP="00D47FC9">
      <w:pPr>
        <w:numPr>
          <w:ilvl w:val="2"/>
          <w:numId w:val="15"/>
        </w:numPr>
        <w:spacing w:before="0" w:after="120" w:line="240" w:lineRule="auto"/>
        <w:jc w:val="both"/>
        <w:rPr>
          <w:rFonts w:ascii="Cambria" w:hAnsi="Cambria" w:cs="Arial"/>
          <w:sz w:val="20"/>
          <w:szCs w:val="20"/>
        </w:rPr>
      </w:pPr>
      <w:bookmarkStart w:id="16" w:name="_Ref485906132"/>
      <w:r w:rsidRPr="008113C6">
        <w:rPr>
          <w:rFonts w:ascii="Cambria" w:hAnsi="Cambria" w:cs="Arial"/>
          <w:sz w:val="20"/>
          <w:szCs w:val="20"/>
        </w:rPr>
        <w:t xml:space="preserve">Ak Objednávateľ neidentifikoval v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Objednávateľ o tom v  lehote na preskúmanie podľa bodu </w:t>
      </w:r>
      <w:r w:rsidRPr="00923399">
        <w:rPr>
          <w:rFonts w:ascii="Cambria" w:hAnsi="Cambria" w:cs="Arial"/>
          <w:sz w:val="20"/>
          <w:szCs w:val="20"/>
        </w:rPr>
        <w:fldChar w:fldCharType="begin"/>
      </w:r>
      <w:r w:rsidRPr="008113C6">
        <w:rPr>
          <w:rFonts w:ascii="Cambria" w:hAnsi="Cambria" w:cs="Arial"/>
          <w:sz w:val="20"/>
          <w:szCs w:val="20"/>
        </w:rPr>
        <w:instrText xml:space="preserve"> REF _Ref485905941 \r \h  \* MERGEFORMAT </w:instrText>
      </w:r>
      <w:r w:rsidRPr="00923399">
        <w:rPr>
          <w:rFonts w:ascii="Cambria" w:hAnsi="Cambria" w:cs="Arial"/>
          <w:sz w:val="20"/>
          <w:szCs w:val="20"/>
        </w:rPr>
      </w:r>
      <w:r w:rsidRPr="00923399">
        <w:rPr>
          <w:rFonts w:ascii="Cambria" w:hAnsi="Cambria" w:cs="Arial"/>
          <w:sz w:val="20"/>
          <w:szCs w:val="20"/>
        </w:rPr>
        <w:fldChar w:fldCharType="separate"/>
      </w:r>
      <w:r w:rsidR="00963576">
        <w:rPr>
          <w:rFonts w:ascii="Cambria" w:hAnsi="Cambria" w:cs="Arial"/>
          <w:sz w:val="20"/>
          <w:szCs w:val="20"/>
        </w:rPr>
        <w:t>2.1.2</w:t>
      </w:r>
      <w:r w:rsidRPr="00923399">
        <w:rPr>
          <w:rFonts w:ascii="Cambria" w:hAnsi="Cambria" w:cs="Arial"/>
          <w:sz w:val="20"/>
          <w:szCs w:val="20"/>
        </w:rPr>
        <w:fldChar w:fldCharType="end"/>
      </w:r>
      <w:r w:rsidRPr="008113C6">
        <w:rPr>
          <w:rFonts w:ascii="Cambria" w:hAnsi="Cambria" w:cs="Arial"/>
          <w:sz w:val="20"/>
          <w:szCs w:val="20"/>
        </w:rPr>
        <w:t xml:space="preserve"> </w:t>
      </w:r>
      <w:r w:rsidR="009A21BB" w:rsidRPr="008113C6">
        <w:rPr>
          <w:rFonts w:ascii="Cambria" w:hAnsi="Cambria" w:cs="Arial"/>
          <w:sz w:val="20"/>
          <w:szCs w:val="20"/>
        </w:rPr>
        <w:t>Zhotoviteľ</w:t>
      </w:r>
      <w:r w:rsidRPr="008113C6">
        <w:rPr>
          <w:rFonts w:ascii="Cambria" w:hAnsi="Cambria" w:cs="Arial"/>
          <w:sz w:val="20"/>
          <w:szCs w:val="20"/>
        </w:rPr>
        <w:t xml:space="preserve">ovi podá vyjadrenie. Pokiaľ Objednávateľ nepodá toto vyjadrenie v príslušnej lehote na preskúmanie, </w:t>
      </w:r>
      <w:r w:rsidR="009A21BB" w:rsidRPr="008113C6">
        <w:rPr>
          <w:rFonts w:ascii="Cambria" w:hAnsi="Cambria" w:cs="Arial"/>
          <w:sz w:val="20"/>
          <w:szCs w:val="20"/>
        </w:rPr>
        <w:t>Zhotoviteľ</w:t>
      </w:r>
      <w:r w:rsidRPr="008113C6">
        <w:rPr>
          <w:rFonts w:ascii="Cambria" w:hAnsi="Cambria" w:cs="Arial"/>
          <w:sz w:val="20"/>
          <w:szCs w:val="20"/>
        </w:rPr>
        <w:t xml:space="preserve"> sa nedostane do omeškania s plnením povinností, ktoré sú viazané na podanie tohto vyjadrenia zo strany Objednávateľa.</w:t>
      </w:r>
      <w:bookmarkEnd w:id="16"/>
      <w:r w:rsidRPr="008113C6">
        <w:rPr>
          <w:rFonts w:ascii="Cambria" w:hAnsi="Cambria" w:cs="Arial"/>
          <w:sz w:val="20"/>
          <w:szCs w:val="20"/>
        </w:rPr>
        <w:t xml:space="preserve"> </w:t>
      </w:r>
    </w:p>
    <w:bookmarkEnd w:id="14"/>
    <w:p w14:paraId="568F21FF" w14:textId="1D3B4501" w:rsidR="00E6401D" w:rsidRPr="008113C6" w:rsidRDefault="00E6401D"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923399">
        <w:rPr>
          <w:rFonts w:ascii="Cambria" w:hAnsi="Cambria" w:cs="Arial"/>
          <w:sz w:val="20"/>
          <w:szCs w:val="20"/>
        </w:rPr>
        <w:fldChar w:fldCharType="begin"/>
      </w:r>
      <w:r w:rsidRPr="008113C6">
        <w:rPr>
          <w:rFonts w:ascii="Cambria" w:hAnsi="Cambria" w:cs="Arial"/>
          <w:sz w:val="20"/>
          <w:szCs w:val="20"/>
        </w:rPr>
        <w:instrText xml:space="preserve"> REF _Ref488314047 \r \h  \* MERGEFORMAT </w:instrText>
      </w:r>
      <w:r w:rsidRPr="00923399">
        <w:rPr>
          <w:rFonts w:ascii="Cambria" w:hAnsi="Cambria" w:cs="Arial"/>
          <w:sz w:val="20"/>
          <w:szCs w:val="20"/>
        </w:rPr>
      </w:r>
      <w:r w:rsidRPr="00923399">
        <w:rPr>
          <w:rFonts w:ascii="Cambria" w:hAnsi="Cambria" w:cs="Arial"/>
          <w:sz w:val="20"/>
          <w:szCs w:val="20"/>
        </w:rPr>
        <w:fldChar w:fldCharType="separate"/>
      </w:r>
      <w:r w:rsidR="00963576">
        <w:rPr>
          <w:rFonts w:ascii="Cambria" w:hAnsi="Cambria" w:cs="Arial"/>
          <w:sz w:val="20"/>
          <w:szCs w:val="20"/>
        </w:rPr>
        <w:t>2.1</w:t>
      </w:r>
      <w:r w:rsidRPr="00923399">
        <w:rPr>
          <w:rFonts w:ascii="Cambria" w:hAnsi="Cambria" w:cs="Arial"/>
          <w:sz w:val="20"/>
          <w:szCs w:val="20"/>
        </w:rPr>
        <w:fldChar w:fldCharType="end"/>
      </w:r>
      <w:r w:rsidRPr="008113C6">
        <w:rPr>
          <w:rFonts w:ascii="Cambria" w:hAnsi="Cambria" w:cs="Arial"/>
          <w:sz w:val="20"/>
          <w:szCs w:val="20"/>
        </w:rPr>
        <w:t>.</w:t>
      </w:r>
    </w:p>
    <w:p w14:paraId="58CD9BE9" w14:textId="77777777" w:rsidR="00233778" w:rsidRPr="008113C6" w:rsidRDefault="00233778" w:rsidP="00D47FC9">
      <w:pPr>
        <w:numPr>
          <w:ilvl w:val="1"/>
          <w:numId w:val="15"/>
        </w:numPr>
        <w:spacing w:before="0" w:after="120" w:line="240" w:lineRule="auto"/>
        <w:jc w:val="both"/>
        <w:rPr>
          <w:rFonts w:ascii="Cambria" w:hAnsi="Cambria" w:cs="Arial"/>
          <w:b/>
          <w:sz w:val="20"/>
          <w:szCs w:val="20"/>
        </w:rPr>
      </w:pPr>
      <w:bookmarkStart w:id="17" w:name="_Ref485906146"/>
      <w:bookmarkStart w:id="18" w:name="_Ref514746327"/>
      <w:r w:rsidRPr="008113C6">
        <w:rPr>
          <w:rFonts w:ascii="Cambria" w:hAnsi="Cambria" w:cs="Arial"/>
          <w:b/>
          <w:sz w:val="20"/>
          <w:szCs w:val="20"/>
        </w:rPr>
        <w:t>Úradné rozhodnutia, schválenia a súhlasy</w:t>
      </w:r>
      <w:bookmarkEnd w:id="17"/>
    </w:p>
    <w:p w14:paraId="62E32072" w14:textId="03F98B33" w:rsidR="00233778" w:rsidRPr="008113C6" w:rsidRDefault="00633B3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je povinný zaobstarať všetky povolenia, licencie, súhlasy</w:t>
      </w:r>
      <w:r w:rsidR="00020884">
        <w:rPr>
          <w:rFonts w:ascii="Cambria" w:hAnsi="Cambria" w:cs="Arial"/>
          <w:sz w:val="20"/>
          <w:szCs w:val="20"/>
        </w:rPr>
        <w:t>, vyjadrenia, stanoviská</w:t>
      </w:r>
      <w:r w:rsidR="00233778" w:rsidRPr="008113C6">
        <w:rPr>
          <w:rFonts w:ascii="Cambria" w:hAnsi="Cambria" w:cs="Arial"/>
          <w:sz w:val="20"/>
          <w:szCs w:val="20"/>
        </w:rPr>
        <w:t xml:space="preserve"> a rozhodnutia požadované Právnymi predpismi a touto Zmluvou týkajúce sa vyhotovenia a dokončenia Diela a odstránenia akýchkoľvek vád</w:t>
      </w:r>
      <w:r w:rsidR="00020884">
        <w:rPr>
          <w:rFonts w:ascii="Cambria" w:hAnsi="Cambria" w:cs="Arial"/>
          <w:sz w:val="20"/>
          <w:szCs w:val="20"/>
        </w:rPr>
        <w:t xml:space="preserve"> a nedorobkov</w:t>
      </w:r>
      <w:r w:rsidR="00233778" w:rsidRPr="008113C6">
        <w:rPr>
          <w:rFonts w:ascii="Cambria" w:hAnsi="Cambria" w:cs="Arial"/>
          <w:sz w:val="20"/>
          <w:szCs w:val="20"/>
        </w:rPr>
        <w:t xml:space="preserve"> a zaplatiť všetky dane, odvody a poplatky súvisiace s tým. </w:t>
      </w:r>
      <w:r w:rsidRPr="008113C6">
        <w:rPr>
          <w:rFonts w:ascii="Cambria" w:hAnsi="Cambria" w:cs="Arial"/>
          <w:sz w:val="20"/>
          <w:szCs w:val="20"/>
        </w:rPr>
        <w:t>Zhotoviteľ</w:t>
      </w:r>
      <w:r w:rsidR="00233778" w:rsidRPr="008113C6">
        <w:rPr>
          <w:rFonts w:ascii="Cambria" w:hAnsi="Cambria" w:cs="Arial"/>
          <w:sz w:val="20"/>
          <w:szCs w:val="20"/>
        </w:rPr>
        <w:t xml:space="preserve"> sa zaväzuje v plnom rozsahu odškodniť Objednávateľa a zabezpečiť, aby mu nevznikla škoda v dôsledku toho, že tak </w:t>
      </w:r>
      <w:r w:rsidRPr="008113C6">
        <w:rPr>
          <w:rFonts w:ascii="Cambria" w:hAnsi="Cambria" w:cs="Arial"/>
          <w:sz w:val="20"/>
          <w:szCs w:val="20"/>
        </w:rPr>
        <w:t>Zhotoviteľ</w:t>
      </w:r>
      <w:r w:rsidR="00233778" w:rsidRPr="008113C6">
        <w:rPr>
          <w:rFonts w:ascii="Cambria" w:hAnsi="Cambria" w:cs="Arial"/>
          <w:sz w:val="20"/>
          <w:szCs w:val="20"/>
        </w:rPr>
        <w:t xml:space="preserve"> opomenul urobiť.</w:t>
      </w:r>
    </w:p>
    <w:p w14:paraId="3E609759" w14:textId="794BBE36" w:rsidR="00233778" w:rsidRPr="008113C6" w:rsidRDefault="00633B3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t>
      </w:r>
      <w:r w:rsidR="00063485" w:rsidRPr="008113C6">
        <w:rPr>
          <w:rFonts w:ascii="Cambria" w:hAnsi="Cambria" w:cs="Arial"/>
          <w:sz w:val="20"/>
          <w:szCs w:val="20"/>
        </w:rPr>
        <w:t>Diela potrebné</w:t>
      </w:r>
      <w:r w:rsidR="00233778" w:rsidRPr="008113C6">
        <w:rPr>
          <w:rFonts w:ascii="Cambria" w:hAnsi="Cambria" w:cs="Arial"/>
          <w:sz w:val="20"/>
          <w:szCs w:val="20"/>
        </w:rPr>
        <w:t xml:space="preserve">) </w:t>
      </w:r>
      <w:r w:rsidR="00020884">
        <w:rPr>
          <w:rFonts w:ascii="Cambria" w:hAnsi="Cambria" w:cs="Arial"/>
          <w:sz w:val="20"/>
          <w:szCs w:val="20"/>
        </w:rPr>
        <w:t>a vykonanie predpísaných skúšok</w:t>
      </w:r>
      <w:r w:rsidR="00B25846">
        <w:rPr>
          <w:rFonts w:ascii="Cambria" w:hAnsi="Cambria" w:cs="Arial"/>
          <w:sz w:val="20"/>
          <w:szCs w:val="20"/>
        </w:rPr>
        <w:t xml:space="preserve"> a testov (v rozsahu v akom sú pre zhotovenia a následné prevádzkovanie Diela potrebné) </w:t>
      </w:r>
      <w:r w:rsidR="00233778" w:rsidRPr="008113C6">
        <w:rPr>
          <w:rFonts w:ascii="Cambria" w:hAnsi="Cambria" w:cs="Arial"/>
          <w:sz w:val="20"/>
          <w:szCs w:val="20"/>
        </w:rPr>
        <w:t>tak, aby tým nebolo ohrozené zhotovenie a dokončenie Diela a odstránenie vád</w:t>
      </w:r>
      <w:r w:rsidR="00B25846">
        <w:rPr>
          <w:rFonts w:ascii="Cambria" w:hAnsi="Cambria" w:cs="Arial"/>
          <w:sz w:val="20"/>
          <w:szCs w:val="20"/>
        </w:rPr>
        <w:t xml:space="preserve"> a nedorobkov</w:t>
      </w:r>
      <w:r w:rsidR="00233778" w:rsidRPr="008113C6">
        <w:rPr>
          <w:rFonts w:ascii="Cambria" w:hAnsi="Cambria" w:cs="Arial"/>
          <w:sz w:val="20"/>
          <w:szCs w:val="20"/>
        </w:rPr>
        <w:t xml:space="preserve">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Ponuka </w:t>
      </w:r>
      <w:r w:rsidRPr="008113C6">
        <w:rPr>
          <w:rFonts w:ascii="Cambria" w:hAnsi="Cambria" w:cs="Arial"/>
          <w:sz w:val="20"/>
          <w:szCs w:val="20"/>
        </w:rPr>
        <w:t>Zhotoviteľ</w:t>
      </w:r>
      <w:r w:rsidR="00233778" w:rsidRPr="008113C6">
        <w:rPr>
          <w:rFonts w:ascii="Cambria" w:hAnsi="Cambria" w:cs="Arial"/>
          <w:sz w:val="20"/>
          <w:szCs w:val="20"/>
        </w:rPr>
        <w:t xml:space="preserve">a počíta s potrebou vydania týchto rozhodnutí a schválení a primeranú časovú náročnosť tohto procesu </w:t>
      </w:r>
      <w:r w:rsidR="00B25846">
        <w:rPr>
          <w:rFonts w:ascii="Cambria" w:hAnsi="Cambria" w:cs="Arial"/>
          <w:sz w:val="20"/>
          <w:szCs w:val="20"/>
        </w:rPr>
        <w:t xml:space="preserve">vrátane všetkých prípadne nadväzujúcich procesov a konaní </w:t>
      </w:r>
      <w:r w:rsidRPr="008113C6">
        <w:rPr>
          <w:rFonts w:ascii="Cambria" w:hAnsi="Cambria" w:cs="Arial"/>
          <w:sz w:val="20"/>
          <w:szCs w:val="20"/>
        </w:rPr>
        <w:t>Zhotoviteľ</w:t>
      </w:r>
      <w:r w:rsidR="00233778" w:rsidRPr="008113C6">
        <w:rPr>
          <w:rFonts w:ascii="Cambria" w:hAnsi="Cambria" w:cs="Arial"/>
          <w:sz w:val="20"/>
          <w:szCs w:val="20"/>
        </w:rPr>
        <w:t xml:space="preserve"> </w:t>
      </w:r>
      <w:r w:rsidR="00373DDB">
        <w:rPr>
          <w:rFonts w:ascii="Cambria" w:hAnsi="Cambria" w:cs="Arial"/>
          <w:sz w:val="20"/>
          <w:szCs w:val="20"/>
        </w:rPr>
        <w:t xml:space="preserve">plne a bez akejkoľvek výhrady </w:t>
      </w:r>
      <w:r w:rsidR="00233778" w:rsidRPr="008113C6">
        <w:rPr>
          <w:rFonts w:ascii="Cambria" w:hAnsi="Cambria" w:cs="Arial"/>
          <w:sz w:val="20"/>
          <w:szCs w:val="20"/>
        </w:rPr>
        <w:t xml:space="preserve">zohľadnil vo svojej Ponuke </w:t>
      </w:r>
      <w:r w:rsidRPr="008113C6">
        <w:rPr>
          <w:rFonts w:ascii="Cambria" w:hAnsi="Cambria" w:cs="Arial"/>
          <w:sz w:val="20"/>
          <w:szCs w:val="20"/>
        </w:rPr>
        <w:t>Zhotoviteľ</w:t>
      </w:r>
      <w:r w:rsidR="00233778" w:rsidRPr="008113C6">
        <w:rPr>
          <w:rFonts w:ascii="Cambria" w:hAnsi="Cambria" w:cs="Arial"/>
          <w:sz w:val="20"/>
          <w:szCs w:val="20"/>
        </w:rPr>
        <w:t>a.</w:t>
      </w:r>
    </w:p>
    <w:p w14:paraId="33F1D32A" w14:textId="7CF83E07" w:rsidR="002C079E" w:rsidRPr="008113C6" w:rsidRDefault="002C079E" w:rsidP="00D47FC9">
      <w:pPr>
        <w:numPr>
          <w:ilvl w:val="1"/>
          <w:numId w:val="15"/>
        </w:numPr>
        <w:spacing w:before="0" w:after="120" w:line="240" w:lineRule="auto"/>
        <w:jc w:val="both"/>
        <w:rPr>
          <w:rFonts w:ascii="Cambria" w:hAnsi="Cambria" w:cs="Arial"/>
          <w:b/>
          <w:sz w:val="20"/>
          <w:szCs w:val="20"/>
        </w:rPr>
      </w:pPr>
      <w:bookmarkStart w:id="19" w:name="_Ref8119126"/>
      <w:bookmarkStart w:id="20" w:name="_Ref485904907"/>
      <w:r w:rsidRPr="008113C6">
        <w:rPr>
          <w:rFonts w:ascii="Cambria" w:hAnsi="Cambria" w:cs="Arial"/>
          <w:b/>
          <w:sz w:val="20"/>
          <w:szCs w:val="20"/>
        </w:rPr>
        <w:t>Projektová dokumentácia Diela</w:t>
      </w:r>
      <w:bookmarkEnd w:id="19"/>
    </w:p>
    <w:p w14:paraId="4663FDD4" w14:textId="096DD5ED" w:rsidR="002C079E" w:rsidRPr="008113C6" w:rsidRDefault="00F52414" w:rsidP="00D47FC9">
      <w:pPr>
        <w:numPr>
          <w:ilvl w:val="2"/>
          <w:numId w:val="15"/>
        </w:numPr>
        <w:spacing w:before="0" w:after="120" w:line="240" w:lineRule="auto"/>
        <w:jc w:val="both"/>
        <w:rPr>
          <w:rFonts w:ascii="Cambria" w:hAnsi="Cambria" w:cs="Arial"/>
          <w:sz w:val="20"/>
          <w:szCs w:val="20"/>
        </w:rPr>
      </w:pPr>
      <w:bookmarkStart w:id="21" w:name="_Ref8126391"/>
      <w:r w:rsidRPr="008113C6">
        <w:rPr>
          <w:rFonts w:ascii="Cambria" w:hAnsi="Cambria" w:cs="Arial"/>
          <w:sz w:val="20"/>
          <w:szCs w:val="20"/>
        </w:rPr>
        <w:t>Zhotoviteľ</w:t>
      </w:r>
      <w:r w:rsidR="002C079E" w:rsidRPr="008113C6">
        <w:rPr>
          <w:rFonts w:ascii="Cambria" w:hAnsi="Cambria" w:cs="Arial"/>
          <w:sz w:val="20"/>
          <w:szCs w:val="20"/>
        </w:rPr>
        <w:t xml:space="preserve"> vypracuje kompletnú projektovú dokumentáciu Diela, ktorá bude vyhovovať Špecifikácií predmetu </w:t>
      </w:r>
      <w:r w:rsidR="00CA089D" w:rsidRPr="008113C6">
        <w:rPr>
          <w:rFonts w:ascii="Cambria" w:hAnsi="Cambria" w:cs="Arial"/>
          <w:sz w:val="20"/>
          <w:szCs w:val="20"/>
        </w:rPr>
        <w:t xml:space="preserve">zákazky </w:t>
      </w:r>
      <w:r w:rsidR="002C079E" w:rsidRPr="008113C6">
        <w:rPr>
          <w:rFonts w:ascii="Cambria" w:hAnsi="Cambria" w:cs="Arial"/>
          <w:sz w:val="20"/>
          <w:szCs w:val="20"/>
        </w:rPr>
        <w:t xml:space="preserve">a bude v súlade s Ponukou </w:t>
      </w:r>
      <w:r w:rsidRPr="008113C6">
        <w:rPr>
          <w:rFonts w:ascii="Cambria" w:hAnsi="Cambria" w:cs="Arial"/>
          <w:sz w:val="20"/>
          <w:szCs w:val="20"/>
        </w:rPr>
        <w:t>Zhotoviteľ</w:t>
      </w:r>
      <w:r w:rsidR="002C079E" w:rsidRPr="008113C6">
        <w:rPr>
          <w:rFonts w:ascii="Cambria" w:hAnsi="Cambria" w:cs="Arial"/>
          <w:sz w:val="20"/>
          <w:szCs w:val="20"/>
        </w:rPr>
        <w:t xml:space="preserve">a, a na ktorej základe bude možné postupne riadne a v súlade s Harmonogramom prác zhotoviť Dielo tak, aby bolo Dielo zhotovené pre účely </w:t>
      </w:r>
      <w:r w:rsidR="006529C2" w:rsidRPr="008113C6">
        <w:rPr>
          <w:rFonts w:ascii="Cambria" w:hAnsi="Cambria" w:cs="Arial"/>
          <w:sz w:val="20"/>
          <w:szCs w:val="20"/>
        </w:rPr>
        <w:t>Preberacieho</w:t>
      </w:r>
      <w:r w:rsidR="002C079E" w:rsidRPr="008113C6">
        <w:rPr>
          <w:rFonts w:ascii="Cambria" w:hAnsi="Cambria" w:cs="Arial"/>
          <w:sz w:val="20"/>
          <w:szCs w:val="20"/>
        </w:rPr>
        <w:t xml:space="preserve"> konania podľa bodu </w:t>
      </w:r>
      <w:r w:rsidR="006529C2" w:rsidRPr="008113C6">
        <w:rPr>
          <w:rFonts w:ascii="Cambria" w:hAnsi="Cambria" w:cs="Arial"/>
          <w:sz w:val="20"/>
          <w:szCs w:val="20"/>
        </w:rPr>
        <w:fldChar w:fldCharType="begin"/>
      </w:r>
      <w:r w:rsidR="006529C2" w:rsidRPr="008113C6">
        <w:rPr>
          <w:rFonts w:ascii="Cambria" w:hAnsi="Cambria" w:cs="Arial"/>
          <w:sz w:val="20"/>
          <w:szCs w:val="20"/>
        </w:rPr>
        <w:instrText xml:space="preserve"> REF _Ref485113649 \r \h </w:instrText>
      </w:r>
      <w:r w:rsidR="00B76034" w:rsidRPr="008113C6">
        <w:rPr>
          <w:rFonts w:ascii="Cambria" w:hAnsi="Cambria" w:cs="Arial"/>
          <w:sz w:val="20"/>
          <w:szCs w:val="20"/>
        </w:rPr>
        <w:instrText xml:space="preserve"> \* MERGEFORMAT </w:instrText>
      </w:r>
      <w:r w:rsidR="006529C2" w:rsidRPr="008113C6">
        <w:rPr>
          <w:rFonts w:ascii="Cambria" w:hAnsi="Cambria" w:cs="Arial"/>
          <w:sz w:val="20"/>
          <w:szCs w:val="20"/>
        </w:rPr>
      </w:r>
      <w:r w:rsidR="006529C2" w:rsidRPr="008113C6">
        <w:rPr>
          <w:rFonts w:ascii="Cambria" w:hAnsi="Cambria" w:cs="Arial"/>
          <w:sz w:val="20"/>
          <w:szCs w:val="20"/>
        </w:rPr>
        <w:fldChar w:fldCharType="separate"/>
      </w:r>
      <w:r w:rsidR="00963576">
        <w:rPr>
          <w:rFonts w:ascii="Cambria" w:hAnsi="Cambria" w:cs="Arial"/>
          <w:sz w:val="20"/>
          <w:szCs w:val="20"/>
        </w:rPr>
        <w:t>3.6</w:t>
      </w:r>
      <w:r w:rsidR="006529C2" w:rsidRPr="008113C6">
        <w:rPr>
          <w:rFonts w:ascii="Cambria" w:hAnsi="Cambria" w:cs="Arial"/>
          <w:sz w:val="20"/>
          <w:szCs w:val="20"/>
        </w:rPr>
        <w:fldChar w:fldCharType="end"/>
      </w:r>
      <w:r w:rsidR="002C079E" w:rsidRPr="008113C6">
        <w:rPr>
          <w:rFonts w:ascii="Cambria" w:hAnsi="Cambria" w:cs="Arial"/>
          <w:sz w:val="20"/>
          <w:szCs w:val="20"/>
        </w:rPr>
        <w:t xml:space="preserve"> tejto Zmluvy. </w:t>
      </w:r>
      <w:r w:rsidR="007059D0" w:rsidRPr="008113C6">
        <w:rPr>
          <w:rFonts w:ascii="Cambria" w:hAnsi="Cambria" w:cs="Arial"/>
          <w:sz w:val="20"/>
          <w:szCs w:val="20"/>
        </w:rPr>
        <w:t>Projektová dokumentácia Diela</w:t>
      </w:r>
      <w:r w:rsidR="002C079E" w:rsidRPr="008113C6">
        <w:rPr>
          <w:rFonts w:ascii="Cambria" w:hAnsi="Cambria" w:cs="Arial"/>
          <w:sz w:val="20"/>
          <w:szCs w:val="20"/>
        </w:rPr>
        <w:t xml:space="preserve"> zahŕňa nasledovné dokumenty:</w:t>
      </w:r>
      <w:bookmarkEnd w:id="20"/>
      <w:bookmarkEnd w:id="21"/>
      <w:r w:rsidR="002C079E" w:rsidRPr="008113C6">
        <w:rPr>
          <w:rFonts w:ascii="Cambria" w:hAnsi="Cambria" w:cs="Arial"/>
          <w:sz w:val="20"/>
          <w:szCs w:val="20"/>
        </w:rPr>
        <w:t xml:space="preserve"> </w:t>
      </w:r>
    </w:p>
    <w:p w14:paraId="050D8F80" w14:textId="77777777" w:rsidR="002C079E" w:rsidRPr="008113C6" w:rsidRDefault="002C079E"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Projektová dokumentácia pre stavebné povolenie v podrobnosti dokumentácie na realizáciu stavby; a/alebo</w:t>
      </w:r>
    </w:p>
    <w:p w14:paraId="7446E109" w14:textId="17AB7CC2" w:rsidR="002C079E" w:rsidRPr="008113C6" w:rsidRDefault="00C65FB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Projektová dokumentácia</w:t>
      </w:r>
      <w:r w:rsidR="002C079E" w:rsidRPr="008113C6">
        <w:rPr>
          <w:rFonts w:ascii="Cambria" w:hAnsi="Cambria" w:cs="Arial"/>
          <w:sz w:val="20"/>
          <w:szCs w:val="20"/>
        </w:rPr>
        <w:t xml:space="preserve"> opatrení </w:t>
      </w:r>
      <w:r w:rsidR="007059D0" w:rsidRPr="008113C6">
        <w:rPr>
          <w:rFonts w:ascii="Cambria" w:hAnsi="Cambria" w:cs="Arial"/>
          <w:sz w:val="20"/>
          <w:szCs w:val="20"/>
        </w:rPr>
        <w:t>rekonštrukcie Budov</w:t>
      </w:r>
      <w:r w:rsidR="00B734B5">
        <w:rPr>
          <w:rFonts w:ascii="Cambria" w:hAnsi="Cambria" w:cs="Arial"/>
          <w:sz w:val="20"/>
          <w:szCs w:val="20"/>
        </w:rPr>
        <w:t>y</w:t>
      </w:r>
      <w:r w:rsidR="002B4C4B">
        <w:rPr>
          <w:rFonts w:ascii="Cambria" w:hAnsi="Cambria" w:cs="Arial"/>
          <w:sz w:val="20"/>
          <w:szCs w:val="20"/>
        </w:rPr>
        <w:t xml:space="preserve"> v podrobnosti potrebnej na realizáciu stavby</w:t>
      </w:r>
      <w:r w:rsidR="007059D0" w:rsidRPr="008113C6">
        <w:rPr>
          <w:rFonts w:ascii="Cambria" w:hAnsi="Cambria" w:cs="Arial"/>
          <w:sz w:val="20"/>
          <w:szCs w:val="20"/>
        </w:rPr>
        <w:t xml:space="preserve"> pre časti Diela, pre ktoré sa na </w:t>
      </w:r>
      <w:r w:rsidR="00C31EB5">
        <w:rPr>
          <w:rFonts w:ascii="Cambria" w:hAnsi="Cambria" w:cs="Arial"/>
          <w:sz w:val="20"/>
          <w:szCs w:val="20"/>
        </w:rPr>
        <w:t>jeho</w:t>
      </w:r>
      <w:r w:rsidR="00C31EB5" w:rsidRPr="008113C6">
        <w:rPr>
          <w:rFonts w:ascii="Cambria" w:hAnsi="Cambria" w:cs="Arial"/>
          <w:sz w:val="20"/>
          <w:szCs w:val="20"/>
        </w:rPr>
        <w:t xml:space="preserve"> </w:t>
      </w:r>
      <w:r w:rsidR="007059D0" w:rsidRPr="008113C6">
        <w:rPr>
          <w:rFonts w:ascii="Cambria" w:hAnsi="Cambria" w:cs="Arial"/>
          <w:sz w:val="20"/>
          <w:szCs w:val="20"/>
        </w:rPr>
        <w:t>realizáciu nevyžaduje</w:t>
      </w:r>
      <w:r w:rsidR="002C079E" w:rsidRPr="008113C6">
        <w:rPr>
          <w:rFonts w:ascii="Cambria" w:hAnsi="Cambria" w:cs="Arial"/>
          <w:sz w:val="20"/>
          <w:szCs w:val="20"/>
        </w:rPr>
        <w:t xml:space="preserve"> stavebné povolenie</w:t>
      </w:r>
      <w:r w:rsidR="007059D0" w:rsidRPr="008113C6">
        <w:rPr>
          <w:rFonts w:ascii="Cambria" w:hAnsi="Cambria" w:cs="Arial"/>
          <w:sz w:val="20"/>
          <w:szCs w:val="20"/>
        </w:rPr>
        <w:t>.</w:t>
      </w:r>
    </w:p>
    <w:p w14:paraId="6F4D1812" w14:textId="0FEDDAC5" w:rsidR="00233778" w:rsidRPr="00963576" w:rsidRDefault="0054523A" w:rsidP="00D47FC9">
      <w:pPr>
        <w:numPr>
          <w:ilvl w:val="2"/>
          <w:numId w:val="15"/>
        </w:numPr>
        <w:spacing w:before="0" w:after="120" w:line="240" w:lineRule="auto"/>
        <w:jc w:val="both"/>
        <w:rPr>
          <w:rFonts w:ascii="Cambria" w:hAnsi="Cambria" w:cs="Arial"/>
          <w:b/>
          <w:sz w:val="20"/>
          <w:szCs w:val="20"/>
        </w:rPr>
      </w:pPr>
      <w:bookmarkStart w:id="22" w:name="_Ref525819706"/>
      <w:bookmarkStart w:id="23" w:name="_Ref8132595"/>
      <w:r w:rsidRPr="008113C6">
        <w:rPr>
          <w:rFonts w:ascii="Cambria" w:hAnsi="Cambria" w:cs="Arial"/>
          <w:sz w:val="20"/>
          <w:szCs w:val="20"/>
        </w:rPr>
        <w:t xml:space="preserve">Zhotoviteľ začne práce na projektovej dokumentácii Diela tak skoro, ako je to primerane možné ihneď po nadobudnutí účinnosti tejto Zmluvy tak, aby projektovú dokumentáciu </w:t>
      </w:r>
      <w:r w:rsidRPr="00052F40">
        <w:rPr>
          <w:rFonts w:ascii="Cambria" w:hAnsi="Cambria" w:cs="Arial"/>
          <w:sz w:val="20"/>
          <w:szCs w:val="20"/>
        </w:rPr>
        <w:t>Diela vyprojektoval</w:t>
      </w:r>
      <w:r>
        <w:rPr>
          <w:rFonts w:ascii="Cambria" w:hAnsi="Cambria" w:cs="Arial"/>
          <w:sz w:val="20"/>
          <w:szCs w:val="20"/>
        </w:rPr>
        <w:t>,</w:t>
      </w:r>
      <w:r w:rsidRPr="00052F40" w:rsidDel="00870FA8">
        <w:rPr>
          <w:rFonts w:ascii="Cambria" w:hAnsi="Cambria" w:cs="Arial"/>
          <w:sz w:val="20"/>
          <w:szCs w:val="20"/>
        </w:rPr>
        <w:t xml:space="preserve"> </w:t>
      </w:r>
      <w:r w:rsidRPr="00052F40">
        <w:rPr>
          <w:rFonts w:ascii="Cambria" w:hAnsi="Cambria" w:cs="Arial"/>
          <w:sz w:val="20"/>
          <w:szCs w:val="20"/>
        </w:rPr>
        <w:t>dokon</w:t>
      </w:r>
      <w:r w:rsidRPr="00052F40">
        <w:rPr>
          <w:rFonts w:ascii="Cambria" w:hAnsi="Cambria" w:cs="Proba Pro"/>
          <w:sz w:val="20"/>
          <w:szCs w:val="20"/>
        </w:rPr>
        <w:t>č</w:t>
      </w:r>
      <w:r w:rsidRPr="00052F40">
        <w:rPr>
          <w:rFonts w:ascii="Cambria" w:hAnsi="Cambria" w:cs="Arial"/>
          <w:sz w:val="20"/>
          <w:szCs w:val="20"/>
        </w:rPr>
        <w:t xml:space="preserve">il </w:t>
      </w:r>
      <w:r>
        <w:rPr>
          <w:rFonts w:ascii="Cambria" w:hAnsi="Cambria" w:cs="Arial"/>
          <w:sz w:val="20"/>
          <w:szCs w:val="20"/>
        </w:rPr>
        <w:t xml:space="preserve">a zabezpečil právoplatnosť všetkých povolení potrebných na realizáciu Diela </w:t>
      </w:r>
      <w:r w:rsidRPr="00052F40">
        <w:rPr>
          <w:rFonts w:ascii="Cambria" w:hAnsi="Cambria" w:cs="Arial"/>
          <w:sz w:val="20"/>
          <w:szCs w:val="20"/>
        </w:rPr>
        <w:t>v s</w:t>
      </w:r>
      <w:r w:rsidRPr="00052F40">
        <w:rPr>
          <w:rFonts w:ascii="Cambria" w:hAnsi="Cambria" w:cs="Proba Pro"/>
          <w:sz w:val="20"/>
          <w:szCs w:val="20"/>
        </w:rPr>
        <w:t>ú</w:t>
      </w:r>
      <w:r w:rsidRPr="00052F40">
        <w:rPr>
          <w:rFonts w:ascii="Cambria" w:hAnsi="Cambria" w:cs="Arial"/>
          <w:sz w:val="20"/>
          <w:szCs w:val="20"/>
        </w:rPr>
        <w:t>lade s Harmonogramom pr</w:t>
      </w:r>
      <w:r w:rsidRPr="00052F40">
        <w:rPr>
          <w:rFonts w:ascii="Cambria" w:hAnsi="Cambria" w:cs="Proba Pro"/>
          <w:sz w:val="20"/>
          <w:szCs w:val="20"/>
        </w:rPr>
        <w:t>á</w:t>
      </w:r>
      <w:r w:rsidRPr="00052F40">
        <w:rPr>
          <w:rFonts w:ascii="Cambria" w:hAnsi="Cambria" w:cs="Arial"/>
          <w:sz w:val="20"/>
          <w:szCs w:val="20"/>
        </w:rPr>
        <w:t xml:space="preserve">c </w:t>
      </w:r>
      <w:r w:rsidRPr="00E14ABA">
        <w:rPr>
          <w:rFonts w:ascii="Cambria" w:hAnsi="Cambria" w:cs="Arial"/>
          <w:sz w:val="20"/>
          <w:szCs w:val="20"/>
        </w:rPr>
        <w:t xml:space="preserve">najneskôr do </w:t>
      </w:r>
      <w:r w:rsidRPr="00E14ABA">
        <w:rPr>
          <w:rFonts w:ascii="Cambria" w:hAnsi="Cambria" w:cs="Arial"/>
          <w:b/>
          <w:bCs/>
          <w:sz w:val="20"/>
          <w:szCs w:val="20"/>
        </w:rPr>
        <w:t>štyroch (4) mesiacov</w:t>
      </w:r>
      <w:r w:rsidRPr="00E14ABA">
        <w:rPr>
          <w:rFonts w:ascii="Cambria" w:hAnsi="Cambria" w:cs="Arial"/>
          <w:sz w:val="20"/>
          <w:szCs w:val="20"/>
        </w:rPr>
        <w:t xml:space="preserve"> odo dňa nadobudnutia účinnosti tejto Zmluvy. V pred podaním žiadosti o vydanie stavebného, resp. iného povolenia na realizáciu Diela je Zhotoviteľ v primeranom predstihu povinný projektovú</w:t>
      </w:r>
      <w:r w:rsidRPr="00072A42">
        <w:rPr>
          <w:rFonts w:ascii="Cambria" w:hAnsi="Cambria" w:cs="Arial"/>
          <w:sz w:val="20"/>
          <w:szCs w:val="20"/>
        </w:rPr>
        <w:t xml:space="preserve"> dokumentáciu Diela odovzdať Objednávateľovi na podanie vyjadrenia v súlade s postupmi</w:t>
      </w:r>
      <w:r w:rsidRPr="008113C6">
        <w:rPr>
          <w:rFonts w:ascii="Cambria" w:hAnsi="Cambria" w:cs="Arial"/>
          <w:sz w:val="20"/>
          <w:szCs w:val="20"/>
        </w:rPr>
        <w:t xml:space="preserve"> podľa bodu</w:t>
      </w:r>
      <w:r>
        <w:rPr>
          <w:rFonts w:ascii="Cambria" w:hAnsi="Cambria" w:cs="Arial"/>
          <w:sz w:val="20"/>
          <w:szCs w:val="20"/>
        </w:rPr>
        <w:t xml:space="preserve"> </w:t>
      </w:r>
      <w:r w:rsidR="00E457E9">
        <w:rPr>
          <w:rFonts w:ascii="Cambria" w:hAnsi="Cambria" w:cs="Arial"/>
          <w:sz w:val="20"/>
          <w:szCs w:val="20"/>
        </w:rPr>
        <w:fldChar w:fldCharType="begin"/>
      </w:r>
      <w:r w:rsidR="00E457E9">
        <w:rPr>
          <w:rFonts w:ascii="Cambria" w:hAnsi="Cambria" w:cs="Arial"/>
          <w:sz w:val="20"/>
          <w:szCs w:val="20"/>
        </w:rPr>
        <w:instrText xml:space="preserve"> REF _Ref488314047 \n \h </w:instrText>
      </w:r>
      <w:r w:rsidR="00E457E9">
        <w:rPr>
          <w:rFonts w:ascii="Cambria" w:hAnsi="Cambria" w:cs="Arial"/>
          <w:sz w:val="20"/>
          <w:szCs w:val="20"/>
        </w:rPr>
      </w:r>
      <w:r w:rsidR="00E457E9">
        <w:rPr>
          <w:rFonts w:ascii="Cambria" w:hAnsi="Cambria" w:cs="Arial"/>
          <w:sz w:val="20"/>
          <w:szCs w:val="20"/>
        </w:rPr>
        <w:fldChar w:fldCharType="separate"/>
      </w:r>
      <w:r w:rsidR="00963576">
        <w:rPr>
          <w:rFonts w:ascii="Cambria" w:hAnsi="Cambria" w:cs="Arial"/>
          <w:sz w:val="20"/>
          <w:szCs w:val="20"/>
        </w:rPr>
        <w:t>2.1</w:t>
      </w:r>
      <w:r w:rsidR="00E457E9">
        <w:rPr>
          <w:rFonts w:ascii="Cambria" w:hAnsi="Cambria" w:cs="Arial"/>
          <w:sz w:val="20"/>
          <w:szCs w:val="20"/>
        </w:rPr>
        <w:fldChar w:fldCharType="end"/>
      </w:r>
      <w:r w:rsidR="00E457E9">
        <w:rPr>
          <w:rFonts w:ascii="Cambria" w:hAnsi="Cambria" w:cs="Arial"/>
          <w:sz w:val="20"/>
          <w:szCs w:val="20"/>
        </w:rPr>
        <w:t xml:space="preserve"> </w:t>
      </w:r>
      <w:r w:rsidR="002C079E" w:rsidRPr="008113C6">
        <w:rPr>
          <w:rFonts w:ascii="Cambria" w:hAnsi="Cambria" w:cs="Arial"/>
          <w:sz w:val="20"/>
          <w:szCs w:val="20"/>
        </w:rPr>
        <w:t>tejto Zmluvy vyššie</w:t>
      </w:r>
      <w:bookmarkEnd w:id="22"/>
      <w:r w:rsidR="00315C5E" w:rsidRPr="008113C6">
        <w:rPr>
          <w:rFonts w:ascii="Cambria" w:hAnsi="Cambria" w:cs="Arial"/>
          <w:sz w:val="20"/>
          <w:szCs w:val="20"/>
        </w:rPr>
        <w:t>.</w:t>
      </w:r>
      <w:bookmarkEnd w:id="23"/>
    </w:p>
    <w:p w14:paraId="1EAFF4FD" w14:textId="769DCDC6" w:rsidR="00B83C7F" w:rsidRDefault="00B83C7F" w:rsidP="00D47FC9">
      <w:pPr>
        <w:numPr>
          <w:ilvl w:val="2"/>
          <w:numId w:val="15"/>
        </w:numPr>
        <w:spacing w:before="0" w:after="120" w:line="240" w:lineRule="auto"/>
        <w:jc w:val="both"/>
        <w:rPr>
          <w:rFonts w:ascii="Cambria" w:hAnsi="Cambria" w:cs="Arial"/>
          <w:sz w:val="20"/>
          <w:szCs w:val="20"/>
        </w:rPr>
      </w:pPr>
      <w:bookmarkStart w:id="24" w:name="_Ref34649128"/>
      <w:r>
        <w:rPr>
          <w:rFonts w:ascii="Cambria" w:hAnsi="Cambria" w:cs="Arial"/>
          <w:sz w:val="20"/>
          <w:szCs w:val="20"/>
        </w:rPr>
        <w:t xml:space="preserve">Objednávateľ je oprávnený </w:t>
      </w:r>
      <w:r w:rsidR="00027445">
        <w:rPr>
          <w:rFonts w:ascii="Cambria" w:hAnsi="Cambria" w:cs="Arial"/>
          <w:sz w:val="20"/>
          <w:szCs w:val="20"/>
        </w:rPr>
        <w:t>kontrolovať prípravu</w:t>
      </w:r>
      <w:r>
        <w:rPr>
          <w:rFonts w:ascii="Cambria" w:hAnsi="Cambria" w:cs="Arial"/>
          <w:sz w:val="20"/>
          <w:szCs w:val="20"/>
        </w:rPr>
        <w:t xml:space="preserve"> projektovej dokumentácie Diela. </w:t>
      </w:r>
      <w:r w:rsidR="00027445">
        <w:rPr>
          <w:rFonts w:ascii="Cambria" w:hAnsi="Cambria" w:cs="Arial"/>
          <w:sz w:val="20"/>
          <w:szCs w:val="20"/>
        </w:rPr>
        <w:t>Za účelom kontroly prípravy projektovej dokumentácie Diela bude</w:t>
      </w:r>
      <w:r>
        <w:rPr>
          <w:rFonts w:ascii="Cambria" w:hAnsi="Cambria" w:cs="Arial"/>
          <w:sz w:val="20"/>
          <w:szCs w:val="20"/>
        </w:rPr>
        <w:t xml:space="preserve"> Zhotoviteľ </w:t>
      </w:r>
      <w:r w:rsidR="00027445">
        <w:rPr>
          <w:rFonts w:ascii="Cambria" w:hAnsi="Cambria" w:cs="Arial"/>
          <w:sz w:val="20"/>
          <w:szCs w:val="20"/>
        </w:rPr>
        <w:t xml:space="preserve">na výzvu </w:t>
      </w:r>
      <w:r>
        <w:rPr>
          <w:rFonts w:ascii="Cambria" w:hAnsi="Cambria" w:cs="Arial"/>
          <w:sz w:val="20"/>
          <w:szCs w:val="20"/>
        </w:rPr>
        <w:t>povinný konzultovať prípravu projektovej dokumentácie Diela s </w:t>
      </w:r>
      <w:r w:rsidR="00027445">
        <w:rPr>
          <w:rFonts w:ascii="Cambria" w:hAnsi="Cambria" w:cs="Arial"/>
          <w:sz w:val="20"/>
          <w:szCs w:val="20"/>
        </w:rPr>
        <w:t>Objednávateľom</w:t>
      </w:r>
      <w:r>
        <w:rPr>
          <w:rFonts w:ascii="Cambria" w:hAnsi="Cambria" w:cs="Arial"/>
          <w:sz w:val="20"/>
          <w:szCs w:val="20"/>
        </w:rPr>
        <w:t>, pričom</w:t>
      </w:r>
      <w:bookmarkEnd w:id="24"/>
    </w:p>
    <w:p w14:paraId="5F564B46" w14:textId="5D32396B" w:rsidR="00B83C7F" w:rsidRDefault="00B83C7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Zhotoviteľ zapracuje všetky požiadavky Objednávateľa, ak by projektová dokumentácia Diela alebo ktorákoľvek jej časť vrátane akýchkoľvek detailov nezodpovedala </w:t>
      </w:r>
      <w:r w:rsidR="00CE0087">
        <w:rPr>
          <w:rFonts w:ascii="Cambria" w:hAnsi="Cambria" w:cs="Arial"/>
          <w:sz w:val="20"/>
          <w:szCs w:val="20"/>
        </w:rPr>
        <w:t>tejto Zmluve</w:t>
      </w:r>
      <w:r>
        <w:rPr>
          <w:rFonts w:ascii="Cambria" w:hAnsi="Cambria" w:cs="Arial"/>
          <w:sz w:val="20"/>
          <w:szCs w:val="20"/>
        </w:rPr>
        <w:t>;</w:t>
      </w:r>
    </w:p>
    <w:p w14:paraId="0C92B392" w14:textId="1F4930E9" w:rsidR="00B83C7F" w:rsidRDefault="00B83C7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splnenie a zapracovanie takýchto požiadaviek môže Objednávateľ požadovať podľa bodu </w:t>
      </w:r>
      <w:r>
        <w:rPr>
          <w:rFonts w:ascii="Cambria" w:hAnsi="Cambria" w:cs="Arial"/>
          <w:sz w:val="20"/>
          <w:szCs w:val="20"/>
        </w:rPr>
        <w:fldChar w:fldCharType="begin"/>
      </w:r>
      <w:r>
        <w:rPr>
          <w:rFonts w:ascii="Cambria" w:hAnsi="Cambria" w:cs="Arial"/>
          <w:sz w:val="20"/>
          <w:szCs w:val="20"/>
        </w:rPr>
        <w:instrText xml:space="preserve"> REF _Ref485905941 \r \h  \* MERGEFORMAT </w:instrText>
      </w:r>
      <w:r>
        <w:rPr>
          <w:rFonts w:ascii="Cambria" w:hAnsi="Cambria" w:cs="Arial"/>
          <w:sz w:val="20"/>
          <w:szCs w:val="20"/>
        </w:rPr>
      </w:r>
      <w:r>
        <w:rPr>
          <w:rFonts w:ascii="Cambria" w:hAnsi="Cambria" w:cs="Arial"/>
          <w:sz w:val="20"/>
          <w:szCs w:val="20"/>
        </w:rPr>
        <w:fldChar w:fldCharType="separate"/>
      </w:r>
      <w:r w:rsidR="00963576">
        <w:rPr>
          <w:rFonts w:ascii="Cambria" w:hAnsi="Cambria" w:cs="Arial"/>
          <w:sz w:val="20"/>
          <w:szCs w:val="20"/>
        </w:rPr>
        <w:t>2.1.2</w:t>
      </w:r>
      <w:r>
        <w:rPr>
          <w:rFonts w:ascii="Cambria" w:hAnsi="Cambria" w:cs="Arial"/>
          <w:sz w:val="20"/>
          <w:szCs w:val="20"/>
        </w:rPr>
        <w:fldChar w:fldCharType="end"/>
      </w:r>
      <w:r>
        <w:rPr>
          <w:rFonts w:ascii="Cambria" w:hAnsi="Cambria" w:cs="Arial"/>
          <w:sz w:val="20"/>
          <w:szCs w:val="20"/>
        </w:rPr>
        <w:t xml:space="preserve"> tejto Zmluvy pred vydaním oznámenia o súladnosti projektovej dokumentácie Diela s touto Zmluvou;</w:t>
      </w:r>
    </w:p>
    <w:p w14:paraId="485F822F" w14:textId="5A52385D" w:rsidR="00EC442F" w:rsidRPr="00CB3948" w:rsidRDefault="00B83C7F" w:rsidP="00963576">
      <w:pPr>
        <w:numPr>
          <w:ilvl w:val="3"/>
          <w:numId w:val="15"/>
        </w:numPr>
        <w:spacing w:before="0" w:after="120" w:line="240" w:lineRule="auto"/>
        <w:jc w:val="both"/>
        <w:rPr>
          <w:rFonts w:ascii="Cambria" w:hAnsi="Cambria" w:cs="Arial"/>
          <w:b/>
          <w:sz w:val="20"/>
          <w:szCs w:val="20"/>
        </w:rPr>
      </w:pPr>
      <w:r>
        <w:rPr>
          <w:rFonts w:ascii="Cambria" w:hAnsi="Cambria" w:cs="Arial"/>
          <w:sz w:val="20"/>
          <w:szCs w:val="20"/>
        </w:rPr>
        <w:t>zapracovanie týchto požiadaviek nebude predstavovať zmenu Diela ani zmenu rozsahu prác potrebných na vykonanie Diela a ich zapracovanie nebude mať vplyv na Zmluvnú cenu ani Lehotu vykonania Diela</w:t>
      </w:r>
      <w:r w:rsidR="00EC442F">
        <w:rPr>
          <w:rFonts w:ascii="Cambria" w:hAnsi="Cambria" w:cs="Arial"/>
          <w:sz w:val="20"/>
          <w:szCs w:val="20"/>
        </w:rPr>
        <w:t>;</w:t>
      </w:r>
      <w:r w:rsidR="00CB3948">
        <w:rPr>
          <w:rFonts w:ascii="Cambria" w:hAnsi="Cambria" w:cs="Arial"/>
          <w:sz w:val="20"/>
          <w:szCs w:val="20"/>
        </w:rPr>
        <w:t xml:space="preserve"> a</w:t>
      </w:r>
    </w:p>
    <w:p w14:paraId="3015222A" w14:textId="3E11C884" w:rsidR="00B83C7F" w:rsidRPr="005256B8" w:rsidRDefault="00EC442F" w:rsidP="00963576">
      <w:pPr>
        <w:numPr>
          <w:ilvl w:val="3"/>
          <w:numId w:val="15"/>
        </w:numPr>
        <w:spacing w:before="0" w:after="120" w:line="240" w:lineRule="auto"/>
        <w:jc w:val="both"/>
        <w:rPr>
          <w:rFonts w:ascii="Cambria" w:hAnsi="Cambria" w:cs="Arial"/>
          <w:b/>
          <w:sz w:val="20"/>
          <w:szCs w:val="20"/>
        </w:rPr>
      </w:pPr>
      <w:r>
        <w:rPr>
          <w:rFonts w:ascii="Cambria" w:hAnsi="Cambria" w:cs="Arial"/>
          <w:sz w:val="20"/>
          <w:szCs w:val="20"/>
        </w:rPr>
        <w:t xml:space="preserve">zapracovanie požiadaviek Objednávateľa nebude mať vplyv na </w:t>
      </w:r>
      <w:r w:rsidR="009311CA">
        <w:rPr>
          <w:rFonts w:ascii="Cambria" w:hAnsi="Cambria" w:cs="Arial"/>
          <w:sz w:val="20"/>
          <w:szCs w:val="20"/>
        </w:rPr>
        <w:t>zníženie alebo zánik zodpovednosti Zhotoviteľa za obsahovú, formálnu a materiálnu správnosť, úplnosť projektovej dokumentácie Diela a</w:t>
      </w:r>
      <w:r w:rsidR="00F67D1A">
        <w:rPr>
          <w:rFonts w:ascii="Cambria" w:hAnsi="Cambria" w:cs="Arial"/>
          <w:sz w:val="20"/>
          <w:szCs w:val="20"/>
        </w:rPr>
        <w:t> súladnosť projektovej dokumentácie Diela s Právnymi predpismi</w:t>
      </w:r>
      <w:r w:rsidR="00B83C7F">
        <w:rPr>
          <w:rFonts w:ascii="Cambria" w:hAnsi="Cambria" w:cs="Arial"/>
          <w:sz w:val="20"/>
          <w:szCs w:val="20"/>
        </w:rPr>
        <w:t>.</w:t>
      </w:r>
    </w:p>
    <w:bookmarkEnd w:id="18"/>
    <w:p w14:paraId="393D2247" w14:textId="7DD05E02" w:rsidR="00FC111A" w:rsidRDefault="00150711" w:rsidP="00D47FC9">
      <w:pPr>
        <w:pStyle w:val="ListParagraph"/>
        <w:numPr>
          <w:ilvl w:val="1"/>
          <w:numId w:val="15"/>
        </w:numPr>
        <w:spacing w:after="240"/>
        <w:jc w:val="both"/>
        <w:rPr>
          <w:rFonts w:ascii="Cambria" w:hAnsi="Cambria" w:cs="Arial"/>
          <w:b/>
        </w:rPr>
      </w:pPr>
      <w:r>
        <w:rPr>
          <w:rFonts w:ascii="Cambria" w:hAnsi="Cambria" w:cs="Arial"/>
          <w:b/>
        </w:rPr>
        <w:t>Energetické hodnotenie Budovy</w:t>
      </w:r>
    </w:p>
    <w:p w14:paraId="22796EA2" w14:textId="55E62E6A" w:rsidR="00FC111A" w:rsidRDefault="00FC111A" w:rsidP="00FC111A">
      <w:pPr>
        <w:numPr>
          <w:ilvl w:val="2"/>
          <w:numId w:val="15"/>
        </w:numPr>
        <w:spacing w:before="0" w:after="120" w:line="240" w:lineRule="auto"/>
        <w:jc w:val="both"/>
        <w:rPr>
          <w:rFonts w:ascii="Cambria" w:hAnsi="Cambria" w:cs="Arial"/>
          <w:sz w:val="20"/>
          <w:szCs w:val="20"/>
        </w:rPr>
      </w:pPr>
      <w:r>
        <w:rPr>
          <w:rFonts w:ascii="Cambria" w:hAnsi="Cambria" w:cs="Arial"/>
          <w:sz w:val="20"/>
          <w:szCs w:val="20"/>
        </w:rPr>
        <w:t>Zhotoviteľ</w:t>
      </w:r>
      <w:r w:rsidRPr="005256B8">
        <w:rPr>
          <w:rFonts w:ascii="Cambria" w:hAnsi="Cambria" w:cs="Arial"/>
          <w:sz w:val="20"/>
          <w:szCs w:val="20"/>
        </w:rPr>
        <w:t xml:space="preserve"> osobitne v rámci projektovej dokumentácie vypracuje projektové energetické hodnotenie </w:t>
      </w:r>
      <w:r>
        <w:rPr>
          <w:rFonts w:ascii="Cambria" w:hAnsi="Cambria" w:cs="Arial"/>
          <w:sz w:val="20"/>
          <w:szCs w:val="20"/>
        </w:rPr>
        <w:t>B</w:t>
      </w:r>
      <w:r w:rsidRPr="005256B8">
        <w:rPr>
          <w:rFonts w:ascii="Cambria" w:hAnsi="Cambria" w:cs="Arial"/>
          <w:sz w:val="20"/>
          <w:szCs w:val="20"/>
        </w:rPr>
        <w:t>udovy podľa zákona č. 555/2005 Z. z. o energetickej hospodárnosti budov a o zmene a doplnení niektorých zákonov v znení neskorších predpisov</w:t>
      </w:r>
      <w:r w:rsidR="00150711">
        <w:rPr>
          <w:rFonts w:ascii="Cambria" w:hAnsi="Cambria" w:cs="Arial"/>
          <w:sz w:val="20"/>
          <w:szCs w:val="20"/>
        </w:rPr>
        <w:t xml:space="preserve"> (ďalej aj ako „</w:t>
      </w:r>
      <w:r w:rsidR="00150711" w:rsidRPr="00150711">
        <w:rPr>
          <w:rFonts w:ascii="Cambria" w:hAnsi="Cambria" w:cs="Arial"/>
          <w:b/>
          <w:bCs/>
          <w:sz w:val="20"/>
          <w:szCs w:val="20"/>
        </w:rPr>
        <w:t>Zákon o energetickej hospodárnosti budov</w:t>
      </w:r>
      <w:r w:rsidR="00150711">
        <w:rPr>
          <w:rFonts w:ascii="Cambria" w:hAnsi="Cambria" w:cs="Arial"/>
          <w:sz w:val="20"/>
          <w:szCs w:val="20"/>
        </w:rPr>
        <w:t>“)</w:t>
      </w:r>
      <w:r w:rsidRPr="005256B8">
        <w:rPr>
          <w:rFonts w:ascii="Cambria" w:hAnsi="Cambria" w:cs="Arial"/>
          <w:sz w:val="20"/>
          <w:szCs w:val="20"/>
        </w:rPr>
        <w:t>, ktoré musí zodpovedať hodnote celkovej potreby tepla na vykurovanie</w:t>
      </w:r>
      <w:r>
        <w:rPr>
          <w:rFonts w:ascii="Cambria" w:hAnsi="Cambria" w:cs="Arial"/>
          <w:sz w:val="20"/>
          <w:szCs w:val="20"/>
        </w:rPr>
        <w:t xml:space="preserve"> Budovy</w:t>
      </w:r>
      <w:r w:rsidRPr="005256B8">
        <w:rPr>
          <w:rFonts w:ascii="Cambria" w:hAnsi="Cambria" w:cs="Arial"/>
          <w:sz w:val="20"/>
          <w:szCs w:val="20"/>
        </w:rPr>
        <w:t xml:space="preserve">, ktorú uchádzač uvedie v návrhu na plnenie kritérií </w:t>
      </w:r>
      <w:r>
        <w:rPr>
          <w:rFonts w:ascii="Cambria" w:hAnsi="Cambria" w:cs="Arial"/>
          <w:sz w:val="20"/>
          <w:szCs w:val="20"/>
        </w:rPr>
        <w:t xml:space="preserve">v rámci Ponuky Zhotoviteľa </w:t>
      </w:r>
      <w:r w:rsidRPr="005256B8">
        <w:rPr>
          <w:rFonts w:ascii="Cambria" w:hAnsi="Cambria" w:cs="Arial"/>
          <w:sz w:val="20"/>
          <w:szCs w:val="20"/>
        </w:rPr>
        <w:t xml:space="preserve">(výsledky projektového energetického hodnotenia </w:t>
      </w:r>
      <w:r>
        <w:rPr>
          <w:rFonts w:ascii="Cambria" w:hAnsi="Cambria" w:cs="Arial"/>
          <w:sz w:val="20"/>
          <w:szCs w:val="20"/>
        </w:rPr>
        <w:t>B</w:t>
      </w:r>
      <w:r w:rsidRPr="005256B8">
        <w:rPr>
          <w:rFonts w:ascii="Cambria" w:hAnsi="Cambria" w:cs="Arial"/>
          <w:sz w:val="20"/>
          <w:szCs w:val="20"/>
        </w:rPr>
        <w:t xml:space="preserve">udovy pre účely realizácie opatrení, ako významnej obnovy budovy, uchádzač prepočíta aj s využitím referenčných hodnôt vstupných veličín, použitých v rámci hodnotenia kritérií v procese </w:t>
      </w:r>
      <w:r>
        <w:rPr>
          <w:rFonts w:ascii="Cambria" w:hAnsi="Cambria" w:cs="Arial"/>
          <w:sz w:val="20"/>
          <w:szCs w:val="20"/>
        </w:rPr>
        <w:t>Súťaže</w:t>
      </w:r>
      <w:r w:rsidRPr="005256B8">
        <w:rPr>
          <w:rFonts w:ascii="Cambria" w:hAnsi="Cambria" w:cs="Arial"/>
          <w:sz w:val="20"/>
          <w:szCs w:val="20"/>
        </w:rPr>
        <w:t>. Pre účely vyhodnotenia dodržania hodnoty kritéria „</w:t>
      </w:r>
      <w:r>
        <w:rPr>
          <w:rFonts w:ascii="Cambria" w:hAnsi="Cambria" w:cs="Arial"/>
          <w:sz w:val="20"/>
          <w:szCs w:val="20"/>
        </w:rPr>
        <w:t>P</w:t>
      </w:r>
      <w:r w:rsidRPr="005256B8">
        <w:rPr>
          <w:rFonts w:ascii="Cambria" w:hAnsi="Cambria" w:cs="Arial"/>
          <w:sz w:val="20"/>
          <w:szCs w:val="20"/>
        </w:rPr>
        <w:t>otreba tepla na vykurovanie“, bude smerodajný prepočet na referenčné hodnoty podľa predchádzajúcej vety).</w:t>
      </w:r>
    </w:p>
    <w:p w14:paraId="6F2F1A6B" w14:textId="6CBF03F6" w:rsidR="00FC111A" w:rsidRPr="00E465ED" w:rsidRDefault="00150711" w:rsidP="00E465ED">
      <w:pPr>
        <w:numPr>
          <w:ilvl w:val="2"/>
          <w:numId w:val="15"/>
        </w:numPr>
        <w:spacing w:before="0" w:after="120" w:line="240" w:lineRule="auto"/>
        <w:jc w:val="both"/>
        <w:rPr>
          <w:rFonts w:ascii="Cambria" w:hAnsi="Cambria" w:cs="Arial"/>
          <w:sz w:val="20"/>
          <w:szCs w:val="20"/>
        </w:rPr>
      </w:pPr>
      <w:bookmarkStart w:id="25" w:name="_Ref48913508"/>
      <w:r w:rsidRPr="00150711">
        <w:rPr>
          <w:rFonts w:ascii="Cambria" w:hAnsi="Cambria" w:cs="Arial"/>
          <w:sz w:val="20"/>
          <w:szCs w:val="20"/>
        </w:rPr>
        <w:t xml:space="preserve">Pred </w:t>
      </w:r>
      <w:r>
        <w:rPr>
          <w:rFonts w:ascii="Cambria" w:hAnsi="Cambria" w:cs="Arial"/>
          <w:sz w:val="20"/>
          <w:szCs w:val="20"/>
        </w:rPr>
        <w:t>odovzdaním Diela na účely Preberacieho konania</w:t>
      </w:r>
      <w:r w:rsidRPr="00150711">
        <w:rPr>
          <w:rFonts w:ascii="Cambria" w:hAnsi="Cambria" w:cs="Arial"/>
          <w:sz w:val="20"/>
          <w:szCs w:val="20"/>
        </w:rPr>
        <w:t xml:space="preserve"> je </w:t>
      </w:r>
      <w:r>
        <w:rPr>
          <w:rFonts w:ascii="Cambria" w:hAnsi="Cambria" w:cs="Arial"/>
          <w:sz w:val="20"/>
          <w:szCs w:val="20"/>
        </w:rPr>
        <w:t>Zhotoviteľ</w:t>
      </w:r>
      <w:r w:rsidRPr="00150711">
        <w:rPr>
          <w:rFonts w:ascii="Cambria" w:hAnsi="Cambria" w:cs="Arial"/>
          <w:sz w:val="20"/>
          <w:szCs w:val="20"/>
        </w:rPr>
        <w:t xml:space="preserve"> povinný spracovať normalizované energetické zhodnotenie potreby energie v </w:t>
      </w:r>
      <w:r w:rsidR="00E465ED">
        <w:rPr>
          <w:rFonts w:ascii="Cambria" w:hAnsi="Cambria" w:cs="Arial"/>
          <w:sz w:val="20"/>
          <w:szCs w:val="20"/>
        </w:rPr>
        <w:t>B</w:t>
      </w:r>
      <w:r w:rsidRPr="00150711">
        <w:rPr>
          <w:rFonts w:ascii="Cambria" w:hAnsi="Cambria" w:cs="Arial"/>
          <w:sz w:val="20"/>
          <w:szCs w:val="20"/>
        </w:rPr>
        <w:t xml:space="preserve">udove a zabezpečiť energetický certifikát </w:t>
      </w:r>
      <w:r w:rsidR="00837F8E">
        <w:rPr>
          <w:rFonts w:ascii="Cambria" w:hAnsi="Cambria" w:cs="Arial"/>
          <w:sz w:val="20"/>
          <w:szCs w:val="20"/>
        </w:rPr>
        <w:t>B</w:t>
      </w:r>
      <w:r w:rsidRPr="00150711">
        <w:rPr>
          <w:rFonts w:ascii="Cambria" w:hAnsi="Cambria" w:cs="Arial"/>
          <w:sz w:val="20"/>
          <w:szCs w:val="20"/>
        </w:rPr>
        <w:t xml:space="preserve">udovy podľa </w:t>
      </w:r>
      <w:r w:rsidR="00E465ED" w:rsidRPr="00E465ED">
        <w:rPr>
          <w:rFonts w:ascii="Cambria" w:hAnsi="Cambria" w:cs="Arial"/>
          <w:sz w:val="20"/>
          <w:szCs w:val="20"/>
        </w:rPr>
        <w:t>Zákona o energetickej hospodárnosti budov</w:t>
      </w:r>
      <w:r w:rsidRPr="00150711">
        <w:rPr>
          <w:rFonts w:ascii="Cambria" w:hAnsi="Cambria" w:cs="Arial"/>
          <w:sz w:val="20"/>
          <w:szCs w:val="20"/>
        </w:rPr>
        <w:t xml:space="preserve">, ktoré musia zodpovedať hodnote celkovej potreby tepla na vykurovanie, ktorú </w:t>
      </w:r>
      <w:r w:rsidR="00E465ED">
        <w:rPr>
          <w:rFonts w:ascii="Cambria" w:hAnsi="Cambria" w:cs="Arial"/>
          <w:sz w:val="20"/>
          <w:szCs w:val="20"/>
        </w:rPr>
        <w:t>Zhotoviteľ</w:t>
      </w:r>
      <w:r w:rsidRPr="00150711">
        <w:rPr>
          <w:rFonts w:ascii="Cambria" w:hAnsi="Cambria" w:cs="Arial"/>
          <w:sz w:val="20"/>
          <w:szCs w:val="20"/>
        </w:rPr>
        <w:t xml:space="preserve"> uvedenie v návrhu na plnenie kritérií</w:t>
      </w:r>
      <w:r w:rsidR="00E465ED">
        <w:rPr>
          <w:rFonts w:ascii="Cambria" w:hAnsi="Cambria" w:cs="Arial"/>
          <w:sz w:val="20"/>
          <w:szCs w:val="20"/>
        </w:rPr>
        <w:t xml:space="preserve"> podľa Ponuky Zhotoviteľa</w:t>
      </w:r>
      <w:r w:rsidRPr="00150711">
        <w:rPr>
          <w:rFonts w:ascii="Cambria" w:hAnsi="Cambria" w:cs="Arial"/>
          <w:sz w:val="20"/>
          <w:szCs w:val="20"/>
        </w:rPr>
        <w:t xml:space="preserve"> (výsledky normalizovaného energetického hodnotenia </w:t>
      </w:r>
      <w:r w:rsidR="00E465ED">
        <w:rPr>
          <w:rFonts w:ascii="Cambria" w:hAnsi="Cambria" w:cs="Arial"/>
          <w:sz w:val="20"/>
          <w:szCs w:val="20"/>
        </w:rPr>
        <w:t>B</w:t>
      </w:r>
      <w:r w:rsidRPr="00150711">
        <w:rPr>
          <w:rFonts w:ascii="Cambria" w:hAnsi="Cambria" w:cs="Arial"/>
          <w:sz w:val="20"/>
          <w:szCs w:val="20"/>
        </w:rPr>
        <w:t xml:space="preserve">udovy pre účely realizácie opatrení, ako významnej obnovy </w:t>
      </w:r>
      <w:r w:rsidR="00E465ED">
        <w:rPr>
          <w:rFonts w:ascii="Cambria" w:hAnsi="Cambria" w:cs="Arial"/>
          <w:sz w:val="20"/>
          <w:szCs w:val="20"/>
        </w:rPr>
        <w:t>B</w:t>
      </w:r>
      <w:r w:rsidRPr="00150711">
        <w:rPr>
          <w:rFonts w:ascii="Cambria" w:hAnsi="Cambria" w:cs="Arial"/>
          <w:sz w:val="20"/>
          <w:szCs w:val="20"/>
        </w:rPr>
        <w:t xml:space="preserve">udovy, </w:t>
      </w:r>
      <w:r w:rsidR="00E465ED">
        <w:rPr>
          <w:rFonts w:ascii="Cambria" w:hAnsi="Cambria" w:cs="Arial"/>
          <w:sz w:val="20"/>
          <w:szCs w:val="20"/>
        </w:rPr>
        <w:t>Zhotoviteľ</w:t>
      </w:r>
      <w:r w:rsidRPr="00150711">
        <w:rPr>
          <w:rFonts w:ascii="Cambria" w:hAnsi="Cambria" w:cs="Arial"/>
          <w:sz w:val="20"/>
          <w:szCs w:val="20"/>
        </w:rPr>
        <w:t xml:space="preserve"> prepočíta aj s využitím referenčných hodnôt vstupných veličín, použitých v rámci hodnotenia kritérií v procese </w:t>
      </w:r>
      <w:r w:rsidR="00E465ED">
        <w:rPr>
          <w:rFonts w:ascii="Cambria" w:hAnsi="Cambria" w:cs="Arial"/>
          <w:sz w:val="20"/>
          <w:szCs w:val="20"/>
        </w:rPr>
        <w:t>Súťaže</w:t>
      </w:r>
      <w:r w:rsidRPr="00150711">
        <w:rPr>
          <w:rFonts w:ascii="Cambria" w:hAnsi="Cambria" w:cs="Arial"/>
          <w:sz w:val="20"/>
          <w:szCs w:val="20"/>
        </w:rPr>
        <w:t>. Pre účely vyhodnotenia dodržania hodnoty kritéria „</w:t>
      </w:r>
      <w:r w:rsidR="00E465ED">
        <w:rPr>
          <w:rFonts w:ascii="Cambria" w:hAnsi="Cambria" w:cs="Arial"/>
          <w:sz w:val="20"/>
          <w:szCs w:val="20"/>
        </w:rPr>
        <w:t>P</w:t>
      </w:r>
      <w:r w:rsidRPr="00150711">
        <w:rPr>
          <w:rFonts w:ascii="Cambria" w:hAnsi="Cambria" w:cs="Arial"/>
          <w:sz w:val="20"/>
          <w:szCs w:val="20"/>
        </w:rPr>
        <w:t>otreba tepla na vykurovanie“, bude smerodajný prepočet na referenčné hodnoty podľa predchádzajúcej vety).</w:t>
      </w:r>
      <w:bookmarkEnd w:id="25"/>
    </w:p>
    <w:p w14:paraId="723F6463" w14:textId="2BE98918" w:rsidR="007B1AE1" w:rsidRPr="008113C6" w:rsidRDefault="007B1AE1" w:rsidP="00D47FC9">
      <w:pPr>
        <w:pStyle w:val="ListParagraph"/>
        <w:numPr>
          <w:ilvl w:val="1"/>
          <w:numId w:val="15"/>
        </w:numPr>
        <w:spacing w:after="240"/>
        <w:jc w:val="both"/>
        <w:rPr>
          <w:rFonts w:ascii="Cambria" w:hAnsi="Cambria" w:cs="Arial"/>
          <w:b/>
        </w:rPr>
      </w:pPr>
      <w:r w:rsidRPr="008113C6">
        <w:rPr>
          <w:rFonts w:ascii="Cambria" w:hAnsi="Cambria" w:cs="Arial"/>
          <w:b/>
        </w:rPr>
        <w:t>Dokumentácia skutočného vyhotovenia Diela</w:t>
      </w:r>
    </w:p>
    <w:p w14:paraId="6E3FF1D4" w14:textId="18C4DAAF" w:rsidR="007B1AE1" w:rsidRPr="008113C6" w:rsidRDefault="00F52414" w:rsidP="00EC123F">
      <w:pPr>
        <w:spacing w:before="0" w:after="120" w:line="240" w:lineRule="auto"/>
        <w:ind w:left="709"/>
        <w:jc w:val="both"/>
        <w:rPr>
          <w:rFonts w:ascii="Cambria" w:hAnsi="Cambria" w:cs="Arial"/>
          <w:sz w:val="20"/>
          <w:szCs w:val="20"/>
        </w:rPr>
      </w:pPr>
      <w:r w:rsidRPr="008113C6">
        <w:rPr>
          <w:rFonts w:ascii="Cambria" w:hAnsi="Cambria" w:cs="Arial"/>
          <w:sz w:val="20"/>
          <w:szCs w:val="20"/>
        </w:rPr>
        <w:t>Zhotoviteľ</w:t>
      </w:r>
      <w:r w:rsidR="007B1AE1" w:rsidRPr="008113C6">
        <w:rPr>
          <w:rFonts w:ascii="Cambria" w:hAnsi="Cambria" w:cs="Arial"/>
          <w:sz w:val="20"/>
          <w:szCs w:val="20"/>
        </w:rPr>
        <w:t xml:space="preserve"> po dokončení </w:t>
      </w:r>
      <w:r w:rsidR="005B1DFB" w:rsidRPr="008113C6">
        <w:rPr>
          <w:rFonts w:ascii="Cambria" w:hAnsi="Cambria" w:cs="Arial"/>
          <w:sz w:val="20"/>
          <w:szCs w:val="20"/>
        </w:rPr>
        <w:t>Diela</w:t>
      </w:r>
      <w:r w:rsidR="007B1AE1" w:rsidRPr="008113C6">
        <w:rPr>
          <w:rFonts w:ascii="Cambria" w:hAnsi="Cambria" w:cs="Arial"/>
          <w:sz w:val="20"/>
          <w:szCs w:val="20"/>
        </w:rPr>
        <w:t xml:space="preserve"> vypracuje dokumentáciu skutočného vyhotovenia Diela, ktorá bude obsahovať presné rozmery a podrobnosti pr</w:t>
      </w:r>
      <w:r w:rsidR="007B1AE1" w:rsidRPr="008113C6">
        <w:rPr>
          <w:rFonts w:ascii="Cambria" w:hAnsi="Cambria" w:cs="Proba Pro"/>
          <w:sz w:val="20"/>
          <w:szCs w:val="20"/>
        </w:rPr>
        <w:t>á</w:t>
      </w:r>
      <w:r w:rsidR="007B1AE1" w:rsidRPr="008113C6">
        <w:rPr>
          <w:rFonts w:ascii="Cambria" w:hAnsi="Cambria" w:cs="Arial"/>
          <w:sz w:val="20"/>
          <w:szCs w:val="20"/>
        </w:rPr>
        <w:t>c, v</w:t>
      </w:r>
      <w:r w:rsidR="007B1AE1" w:rsidRPr="008113C6">
        <w:rPr>
          <w:rFonts w:ascii="Cambria" w:hAnsi="Cambria" w:cs="Proba Pro"/>
          <w:sz w:val="20"/>
          <w:szCs w:val="20"/>
        </w:rPr>
        <w:t>ý</w:t>
      </w:r>
      <w:r w:rsidR="007B1AE1" w:rsidRPr="008113C6">
        <w:rPr>
          <w:rFonts w:ascii="Cambria" w:hAnsi="Cambria" w:cs="Arial"/>
          <w:sz w:val="20"/>
          <w:szCs w:val="20"/>
        </w:rPr>
        <w:t>kresy a ak</w:t>
      </w:r>
      <w:r w:rsidR="007B1AE1" w:rsidRPr="008113C6">
        <w:rPr>
          <w:rFonts w:ascii="Cambria" w:hAnsi="Cambria" w:cs="Proba Pro"/>
          <w:sz w:val="20"/>
          <w:szCs w:val="20"/>
        </w:rPr>
        <w:t>ú</w:t>
      </w:r>
      <w:r w:rsidR="007B1AE1" w:rsidRPr="008113C6">
        <w:rPr>
          <w:rFonts w:ascii="Cambria" w:hAnsi="Cambria" w:cs="Arial"/>
          <w:sz w:val="20"/>
          <w:szCs w:val="20"/>
        </w:rPr>
        <w:t>ko</w:t>
      </w:r>
      <w:r w:rsidR="007B1AE1" w:rsidRPr="008113C6">
        <w:rPr>
          <w:rFonts w:ascii="Cambria" w:hAnsi="Cambria" w:cs="Proba Pro"/>
          <w:sz w:val="20"/>
          <w:szCs w:val="20"/>
        </w:rPr>
        <w:t>ľ</w:t>
      </w:r>
      <w:r w:rsidR="007B1AE1" w:rsidRPr="008113C6">
        <w:rPr>
          <w:rFonts w:ascii="Cambria" w:hAnsi="Cambria" w:cs="Arial"/>
          <w:sz w:val="20"/>
          <w:szCs w:val="20"/>
        </w:rPr>
        <w:t>vek dokument</w:t>
      </w:r>
      <w:r w:rsidR="007B1AE1" w:rsidRPr="008113C6">
        <w:rPr>
          <w:rFonts w:ascii="Cambria" w:hAnsi="Cambria" w:cs="Proba Pro"/>
          <w:sz w:val="20"/>
          <w:szCs w:val="20"/>
        </w:rPr>
        <w:t>á</w:t>
      </w:r>
      <w:r w:rsidR="007B1AE1" w:rsidRPr="008113C6">
        <w:rPr>
          <w:rFonts w:ascii="Cambria" w:hAnsi="Cambria" w:cs="Arial"/>
          <w:sz w:val="20"/>
          <w:szCs w:val="20"/>
        </w:rPr>
        <w:t>ciu celého Diela tak, ako bol</w:t>
      </w:r>
      <w:r w:rsidR="005B1DFB" w:rsidRPr="008113C6">
        <w:rPr>
          <w:rFonts w:ascii="Cambria" w:hAnsi="Cambria" w:cs="Arial"/>
          <w:sz w:val="20"/>
          <w:szCs w:val="20"/>
        </w:rPr>
        <w:t>o</w:t>
      </w:r>
      <w:r w:rsidR="007B1AE1" w:rsidRPr="008113C6">
        <w:rPr>
          <w:rFonts w:ascii="Cambria" w:hAnsi="Cambria" w:cs="Arial"/>
          <w:sz w:val="20"/>
          <w:szCs w:val="20"/>
        </w:rPr>
        <w:t xml:space="preserve"> skutočne vykonané. </w:t>
      </w:r>
      <w:r w:rsidR="00E457E9">
        <w:rPr>
          <w:rFonts w:ascii="Cambria" w:hAnsi="Cambria" w:cs="Arial"/>
          <w:sz w:val="20"/>
          <w:szCs w:val="20"/>
        </w:rPr>
        <w:t>Šesť (6)</w:t>
      </w:r>
      <w:r w:rsidR="00E457E9" w:rsidRPr="008113C6">
        <w:rPr>
          <w:rFonts w:ascii="Cambria" w:hAnsi="Cambria" w:cs="Arial"/>
          <w:sz w:val="20"/>
          <w:szCs w:val="20"/>
        </w:rPr>
        <w:t xml:space="preserve"> </w:t>
      </w:r>
      <w:r w:rsidR="007B1AE1" w:rsidRPr="008113C6">
        <w:rPr>
          <w:rFonts w:ascii="Cambria" w:hAnsi="Cambria" w:cs="Arial"/>
          <w:sz w:val="20"/>
          <w:szCs w:val="20"/>
        </w:rPr>
        <w:t>vyhotoven</w:t>
      </w:r>
      <w:r w:rsidR="00E457E9">
        <w:rPr>
          <w:rFonts w:ascii="Cambria" w:hAnsi="Cambria" w:cs="Arial"/>
          <w:sz w:val="20"/>
          <w:szCs w:val="20"/>
        </w:rPr>
        <w:t>í</w:t>
      </w:r>
      <w:r w:rsidR="007B1AE1" w:rsidRPr="008113C6">
        <w:rPr>
          <w:rFonts w:ascii="Cambria" w:hAnsi="Cambria" w:cs="Arial"/>
          <w:sz w:val="20"/>
          <w:szCs w:val="20"/>
        </w:rPr>
        <w:t xml:space="preserve"> dokumentácie skutočného vyhotovenia Diela v tla</w:t>
      </w:r>
      <w:r w:rsidR="007B1AE1" w:rsidRPr="008113C6">
        <w:rPr>
          <w:rFonts w:ascii="Cambria" w:hAnsi="Cambria" w:cs="Proba Pro"/>
          <w:sz w:val="20"/>
          <w:szCs w:val="20"/>
        </w:rPr>
        <w:t>č</w:t>
      </w:r>
      <w:r w:rsidR="007B1AE1" w:rsidRPr="008113C6">
        <w:rPr>
          <w:rFonts w:ascii="Cambria" w:hAnsi="Cambria" w:cs="Arial"/>
          <w:sz w:val="20"/>
          <w:szCs w:val="20"/>
        </w:rPr>
        <w:t xml:space="preserve">enej forme a jedno vyhotovenie v elektronickej forme v súlade s požiadavkou podľa bodu </w:t>
      </w:r>
      <w:r w:rsidR="00E628F0" w:rsidRPr="008113C6">
        <w:rPr>
          <w:rFonts w:ascii="Cambria" w:hAnsi="Cambria" w:cs="Arial"/>
          <w:sz w:val="20"/>
          <w:szCs w:val="20"/>
        </w:rPr>
        <w:lastRenderedPageBreak/>
        <w:fldChar w:fldCharType="begin"/>
      </w:r>
      <w:r w:rsidR="00E628F0" w:rsidRPr="008113C6">
        <w:rPr>
          <w:rFonts w:ascii="Cambria" w:hAnsi="Cambria" w:cs="Arial"/>
          <w:sz w:val="20"/>
          <w:szCs w:val="20"/>
        </w:rPr>
        <w:instrText xml:space="preserve"> REF _Ref8132478 \r \h </w:instrText>
      </w:r>
      <w:r w:rsidR="00B76034" w:rsidRPr="008113C6">
        <w:rPr>
          <w:rFonts w:ascii="Cambria" w:hAnsi="Cambria" w:cs="Arial"/>
          <w:sz w:val="20"/>
          <w:szCs w:val="20"/>
        </w:rPr>
        <w:instrText xml:space="preserve"> \* MERGEFORMAT </w:instrText>
      </w:r>
      <w:r w:rsidR="00E628F0" w:rsidRPr="008113C6">
        <w:rPr>
          <w:rFonts w:ascii="Cambria" w:hAnsi="Cambria" w:cs="Arial"/>
          <w:sz w:val="20"/>
          <w:szCs w:val="20"/>
        </w:rPr>
      </w:r>
      <w:r w:rsidR="00E628F0" w:rsidRPr="008113C6">
        <w:rPr>
          <w:rFonts w:ascii="Cambria" w:hAnsi="Cambria" w:cs="Arial"/>
          <w:sz w:val="20"/>
          <w:szCs w:val="20"/>
        </w:rPr>
        <w:fldChar w:fldCharType="separate"/>
      </w:r>
      <w:r w:rsidR="00963576">
        <w:rPr>
          <w:rFonts w:ascii="Cambria" w:hAnsi="Cambria" w:cs="Arial"/>
          <w:sz w:val="20"/>
          <w:szCs w:val="20"/>
        </w:rPr>
        <w:t>2.1.1</w:t>
      </w:r>
      <w:r w:rsidR="00E628F0" w:rsidRPr="008113C6">
        <w:rPr>
          <w:rFonts w:ascii="Cambria" w:hAnsi="Cambria" w:cs="Arial"/>
          <w:sz w:val="20"/>
          <w:szCs w:val="20"/>
        </w:rPr>
        <w:fldChar w:fldCharType="end"/>
      </w:r>
      <w:r w:rsidR="007B1AE1" w:rsidRPr="008113C6">
        <w:rPr>
          <w:rFonts w:ascii="Cambria" w:hAnsi="Cambria" w:cs="Arial"/>
          <w:sz w:val="20"/>
          <w:szCs w:val="20"/>
        </w:rPr>
        <w:t xml:space="preserve"> je </w:t>
      </w:r>
      <w:r w:rsidRPr="008113C6">
        <w:rPr>
          <w:rFonts w:ascii="Cambria" w:hAnsi="Cambria" w:cs="Arial"/>
          <w:sz w:val="20"/>
          <w:szCs w:val="20"/>
        </w:rPr>
        <w:t>Zhotoviteľ</w:t>
      </w:r>
      <w:r w:rsidR="007B1AE1" w:rsidRPr="008113C6">
        <w:rPr>
          <w:rFonts w:ascii="Cambria" w:hAnsi="Cambria" w:cs="Arial"/>
          <w:sz w:val="20"/>
          <w:szCs w:val="20"/>
        </w:rPr>
        <w:t xml:space="preserve"> povinný odovzdať Objednávateľovi k </w:t>
      </w:r>
      <w:r w:rsidR="006529C2" w:rsidRPr="008113C6">
        <w:rPr>
          <w:rFonts w:ascii="Cambria" w:hAnsi="Cambria" w:cs="Arial"/>
          <w:sz w:val="20"/>
          <w:szCs w:val="20"/>
        </w:rPr>
        <w:t xml:space="preserve">Preberaciemu </w:t>
      </w:r>
      <w:r w:rsidR="007B1AE1" w:rsidRPr="008113C6">
        <w:rPr>
          <w:rFonts w:ascii="Cambria" w:hAnsi="Cambria" w:cs="Arial"/>
          <w:sz w:val="20"/>
          <w:szCs w:val="20"/>
        </w:rPr>
        <w:t xml:space="preserve">konaniu. V prípade, ak dôjde postupom podľa tejto Zmluvy k akejkoľvek zmene Diela počas trvania tejto Zmluvy, </w:t>
      </w:r>
      <w:r w:rsidRPr="008113C6">
        <w:rPr>
          <w:rFonts w:ascii="Cambria" w:hAnsi="Cambria" w:cs="Arial"/>
          <w:sz w:val="20"/>
          <w:szCs w:val="20"/>
        </w:rPr>
        <w:t>Zhotoviteľ</w:t>
      </w:r>
      <w:r w:rsidR="007B1AE1" w:rsidRPr="008113C6">
        <w:rPr>
          <w:rFonts w:ascii="Cambria" w:hAnsi="Cambria" w:cs="Arial"/>
          <w:sz w:val="20"/>
          <w:szCs w:val="20"/>
        </w:rPr>
        <w:t xml:space="preserve"> bude vždy povinný aktualizovať a Objednávateľovi odovzdať aktualizovanú dokumentáciu skutočného vyhotovenia Diela.</w:t>
      </w:r>
    </w:p>
    <w:p w14:paraId="5B2AF0DF" w14:textId="419D93B1" w:rsidR="00A52409" w:rsidRPr="008113C6" w:rsidRDefault="00A52409" w:rsidP="00D47FC9">
      <w:pPr>
        <w:numPr>
          <w:ilvl w:val="0"/>
          <w:numId w:val="15"/>
        </w:numPr>
        <w:spacing w:after="240" w:line="240" w:lineRule="auto"/>
        <w:jc w:val="both"/>
        <w:rPr>
          <w:rFonts w:ascii="Cambria" w:hAnsi="Cambria" w:cs="Arial"/>
          <w:b/>
          <w:sz w:val="20"/>
          <w:szCs w:val="20"/>
        </w:rPr>
      </w:pPr>
      <w:r w:rsidRPr="008113C6">
        <w:rPr>
          <w:rFonts w:ascii="Cambria" w:hAnsi="Cambria" w:cs="Arial"/>
          <w:b/>
          <w:sz w:val="20"/>
          <w:szCs w:val="20"/>
        </w:rPr>
        <w:t>ZHOTOVENIE DIELA</w:t>
      </w:r>
    </w:p>
    <w:p w14:paraId="2734B6C3" w14:textId="47651C32" w:rsidR="008F4AFA" w:rsidRPr="008113C6" w:rsidRDefault="00013A08"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color w:val="000000"/>
          <w:sz w:val="20"/>
          <w:szCs w:val="20"/>
        </w:rPr>
        <w:t>Osobitné p</w:t>
      </w:r>
      <w:r w:rsidR="008F4AFA" w:rsidRPr="008113C6">
        <w:rPr>
          <w:rFonts w:ascii="Cambria" w:hAnsi="Cambria" w:cs="Arial"/>
          <w:b/>
          <w:color w:val="000000"/>
          <w:sz w:val="20"/>
          <w:szCs w:val="20"/>
        </w:rPr>
        <w:t>odmienky</w:t>
      </w:r>
      <w:r w:rsidR="008F4AFA" w:rsidRPr="008113C6">
        <w:rPr>
          <w:rFonts w:ascii="Cambria" w:hAnsi="Cambria" w:cs="Arial"/>
          <w:b/>
          <w:sz w:val="20"/>
          <w:szCs w:val="20"/>
        </w:rPr>
        <w:t xml:space="preserve"> vykonania Diela</w:t>
      </w:r>
    </w:p>
    <w:p w14:paraId="2C54310E" w14:textId="16D44426"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to, že Dielo, všetky </w:t>
      </w:r>
      <w:r w:rsidR="00E93ECE" w:rsidRPr="008113C6">
        <w:rPr>
          <w:rFonts w:ascii="Cambria" w:hAnsi="Cambria" w:cs="Arial"/>
          <w:bCs/>
          <w:sz w:val="20"/>
          <w:szCs w:val="20"/>
        </w:rPr>
        <w:t>m</w:t>
      </w:r>
      <w:r w:rsidRPr="008113C6">
        <w:rPr>
          <w:rFonts w:ascii="Cambria" w:hAnsi="Cambria" w:cs="Arial"/>
          <w:bCs/>
          <w:sz w:val="20"/>
          <w:szCs w:val="20"/>
        </w:rPr>
        <w:t>ateriály a Technologické zariadenia budú vyhovovať </w:t>
      </w:r>
      <w:r w:rsidR="00CA089D" w:rsidRPr="008113C6">
        <w:rPr>
          <w:rFonts w:ascii="Cambria" w:hAnsi="Cambria" w:cs="Arial"/>
          <w:bCs/>
          <w:sz w:val="20"/>
          <w:szCs w:val="20"/>
        </w:rPr>
        <w:t xml:space="preserve">Špecifikácii </w:t>
      </w:r>
      <w:r w:rsidRPr="008113C6">
        <w:rPr>
          <w:rFonts w:ascii="Cambria" w:hAnsi="Cambria" w:cs="Arial"/>
          <w:bCs/>
          <w:sz w:val="20"/>
          <w:szCs w:val="20"/>
        </w:rPr>
        <w:t xml:space="preserve">predmetu zákazky, Ponuke Zhotoviteľa, Zmluve a Právnym predpisom. </w:t>
      </w:r>
    </w:p>
    <w:p w14:paraId="34EAB43D" w14:textId="062F1DED"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nesie zodpovednosť za správne umiestnenie všetkých častí Diela v súlade so Špecifikáciou predmetu zákazky a Dokumentáciou Zhotoviteľa a špecifikami </w:t>
      </w:r>
      <w:r w:rsidR="00A72690" w:rsidRPr="008113C6">
        <w:rPr>
          <w:rFonts w:ascii="Cambria" w:hAnsi="Cambria" w:cs="Arial"/>
          <w:bCs/>
          <w:sz w:val="20"/>
          <w:szCs w:val="20"/>
        </w:rPr>
        <w:t xml:space="preserve">Budov </w:t>
      </w:r>
      <w:r w:rsidR="0069498E" w:rsidRPr="008113C6">
        <w:rPr>
          <w:rFonts w:ascii="Cambria" w:hAnsi="Cambria" w:cs="Arial"/>
          <w:bCs/>
          <w:sz w:val="20"/>
          <w:szCs w:val="20"/>
        </w:rPr>
        <w:t>a projektovou</w:t>
      </w:r>
      <w:r w:rsidR="0069498E" w:rsidRPr="008113C6">
        <w:rPr>
          <w:rFonts w:ascii="Cambria" w:hAnsi="Cambria" w:cs="Arial"/>
          <w:sz w:val="20"/>
          <w:szCs w:val="20"/>
        </w:rPr>
        <w:t xml:space="preserve"> a inou dokumentáciou </w:t>
      </w:r>
      <w:r w:rsidR="00A72690" w:rsidRPr="008113C6">
        <w:rPr>
          <w:rFonts w:ascii="Cambria" w:hAnsi="Cambria" w:cs="Arial"/>
          <w:sz w:val="20"/>
          <w:szCs w:val="20"/>
        </w:rPr>
        <w:t>Diela.</w:t>
      </w:r>
      <w:r w:rsidR="00E5417C" w:rsidRPr="008113C6">
        <w:rPr>
          <w:rFonts w:ascii="Cambria" w:hAnsi="Cambria" w:cs="Arial"/>
          <w:sz w:val="20"/>
          <w:szCs w:val="20"/>
        </w:rPr>
        <w:t xml:space="preserve"> </w:t>
      </w:r>
    </w:p>
    <w:p w14:paraId="625A8405" w14:textId="2D8F7C1F" w:rsidR="00E24CBC" w:rsidRPr="008113C6" w:rsidRDefault="00E24CBC" w:rsidP="00D47FC9">
      <w:pPr>
        <w:pStyle w:val="ListParagraph"/>
        <w:numPr>
          <w:ilvl w:val="2"/>
          <w:numId w:val="15"/>
        </w:numPr>
        <w:spacing w:after="240"/>
        <w:jc w:val="both"/>
        <w:rPr>
          <w:rFonts w:ascii="Cambria" w:hAnsi="Cambria"/>
        </w:rPr>
      </w:pPr>
      <w:bookmarkStart w:id="26" w:name="_Ref518903989"/>
      <w:r w:rsidRPr="008113C6">
        <w:rPr>
          <w:rFonts w:ascii="Cambria" w:hAnsi="Cambria"/>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w:t>
      </w:r>
      <w:r w:rsidR="0024276C">
        <w:rPr>
          <w:rFonts w:ascii="Cambria" w:hAnsi="Cambria"/>
        </w:rPr>
        <w:t xml:space="preserve">bezodkladne </w:t>
      </w:r>
      <w:r w:rsidRPr="008113C6">
        <w:rPr>
          <w:rFonts w:ascii="Cambria" w:hAnsi="Cambria"/>
        </w:rPr>
        <w:t>nahradí.</w:t>
      </w:r>
    </w:p>
    <w:bookmarkEnd w:id="26"/>
    <w:p w14:paraId="02B1293D" w14:textId="6C8FCD16"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počas celej platnosti tejto Zmluvy nesie zodpovednosť za </w:t>
      </w:r>
      <w:r w:rsidR="004666D4" w:rsidRPr="008113C6">
        <w:rPr>
          <w:rFonts w:ascii="Cambria" w:hAnsi="Cambria" w:cs="Arial"/>
          <w:bCs/>
          <w:sz w:val="20"/>
          <w:szCs w:val="20"/>
        </w:rPr>
        <w:t xml:space="preserve">vyhotovenie Diela a </w:t>
      </w:r>
      <w:r w:rsidRPr="008113C6">
        <w:rPr>
          <w:rFonts w:ascii="Cambria" w:hAnsi="Cambria" w:cs="Arial"/>
          <w:bCs/>
          <w:sz w:val="20"/>
          <w:szCs w:val="20"/>
        </w:rPr>
        <w:t>všetky práce na Diele a akékoľvek nebezpečenstvo spojené s</w:t>
      </w:r>
      <w:r w:rsidR="004666D4" w:rsidRPr="008113C6">
        <w:rPr>
          <w:rFonts w:ascii="Cambria" w:hAnsi="Cambria" w:cs="Arial"/>
          <w:bCs/>
          <w:sz w:val="20"/>
          <w:szCs w:val="20"/>
        </w:rPr>
        <w:t xml:space="preserve"> vyhotovovaním a </w:t>
      </w:r>
      <w:r w:rsidRPr="008113C6">
        <w:rPr>
          <w:rFonts w:ascii="Cambria" w:hAnsi="Cambria" w:cs="Arial"/>
          <w:bCs/>
          <w:sz w:val="20"/>
          <w:szCs w:val="20"/>
        </w:rPr>
        <w:t>prácami na Diele</w:t>
      </w:r>
      <w:r w:rsidR="004666D4" w:rsidRPr="008113C6">
        <w:rPr>
          <w:rFonts w:ascii="Cambria" w:hAnsi="Cambria" w:cs="Arial"/>
          <w:bCs/>
          <w:sz w:val="20"/>
          <w:szCs w:val="20"/>
        </w:rPr>
        <w:t xml:space="preserve"> </w:t>
      </w:r>
      <w:r w:rsidRPr="008113C6">
        <w:rPr>
          <w:rFonts w:ascii="Cambria" w:hAnsi="Cambria" w:cs="Arial"/>
          <w:bCs/>
          <w:sz w:val="20"/>
          <w:szCs w:val="20"/>
        </w:rPr>
        <w:t xml:space="preserve">a akýmikoľvek inými prácami a činnosťami, ktoré je Zhotoviteľ povinný vykonať na základe tejto Zmluvy. Zhotoviteľ zabezpečí </w:t>
      </w:r>
      <w:r w:rsidR="00201551" w:rsidRPr="008113C6">
        <w:rPr>
          <w:rFonts w:ascii="Cambria" w:hAnsi="Cambria" w:cs="Arial"/>
          <w:bCs/>
          <w:sz w:val="20"/>
          <w:szCs w:val="20"/>
        </w:rPr>
        <w:t xml:space="preserve">a sám bude </w:t>
      </w:r>
      <w:r w:rsidR="009E2B6D">
        <w:rPr>
          <w:rFonts w:ascii="Cambria" w:hAnsi="Cambria" w:cs="Arial"/>
          <w:bCs/>
          <w:sz w:val="20"/>
          <w:szCs w:val="20"/>
        </w:rPr>
        <w:t xml:space="preserve">v plnom rozsahu </w:t>
      </w:r>
      <w:r w:rsidR="00201551" w:rsidRPr="008113C6">
        <w:rPr>
          <w:rFonts w:ascii="Cambria" w:hAnsi="Cambria" w:cs="Arial"/>
          <w:bCs/>
          <w:sz w:val="20"/>
          <w:szCs w:val="20"/>
        </w:rPr>
        <w:t>dodržiavať</w:t>
      </w:r>
      <w:r w:rsidR="002043E3" w:rsidRPr="008113C6">
        <w:rPr>
          <w:rFonts w:ascii="Cambria" w:hAnsi="Cambria" w:cs="Arial"/>
          <w:bCs/>
          <w:sz w:val="20"/>
          <w:szCs w:val="20"/>
        </w:rPr>
        <w:t xml:space="preserve">, ako bude v jeho zodpovednosti </w:t>
      </w:r>
      <w:r w:rsidR="00F17A63" w:rsidRPr="008113C6">
        <w:rPr>
          <w:rFonts w:ascii="Cambria" w:hAnsi="Cambria" w:cs="Arial"/>
          <w:bCs/>
          <w:sz w:val="20"/>
          <w:szCs w:val="20"/>
        </w:rPr>
        <w:t>s ohľadom na rozsah jeho činností</w:t>
      </w:r>
      <w:r w:rsidRPr="008113C6">
        <w:rPr>
          <w:rFonts w:ascii="Cambria" w:hAnsi="Cambria" w:cs="Arial"/>
          <w:bCs/>
          <w:sz w:val="20"/>
          <w:szCs w:val="20"/>
        </w:rPr>
        <w:t>, nie však výlučne:</w:t>
      </w:r>
    </w:p>
    <w:p w14:paraId="6187BD15" w14:textId="66F6B0D9"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sz w:val="20"/>
          <w:szCs w:val="20"/>
        </w:rPr>
        <w:t xml:space="preserve">aby na </w:t>
      </w:r>
      <w:r w:rsidR="0098101F" w:rsidRPr="008113C6">
        <w:rPr>
          <w:rFonts w:ascii="Cambria" w:hAnsi="Cambria" w:cs="Arial"/>
          <w:bCs/>
          <w:sz w:val="20"/>
          <w:szCs w:val="20"/>
        </w:rPr>
        <w:t>miesta</w:t>
      </w:r>
      <w:r w:rsidR="0098101F" w:rsidRPr="008113C6">
        <w:rPr>
          <w:rFonts w:ascii="Cambria" w:hAnsi="Cambria" w:cs="Arial"/>
          <w:sz w:val="20"/>
          <w:szCs w:val="20"/>
        </w:rPr>
        <w:t>, kde môže dôjsť k ohrozeniu života alebo zdravia</w:t>
      </w:r>
      <w:r w:rsidR="0098101F" w:rsidRPr="008113C6" w:rsidDel="0098101F">
        <w:rPr>
          <w:rFonts w:ascii="Cambria" w:hAnsi="Cambria" w:cs="Arial"/>
          <w:bCs/>
          <w:sz w:val="20"/>
          <w:szCs w:val="20"/>
        </w:rPr>
        <w:t xml:space="preserve"> </w:t>
      </w:r>
      <w:r w:rsidRPr="008113C6">
        <w:rPr>
          <w:rFonts w:ascii="Cambria" w:hAnsi="Cambria" w:cs="Arial"/>
          <w:bCs/>
          <w:sz w:val="20"/>
          <w:szCs w:val="20"/>
        </w:rPr>
        <w:t>nemali v čase výkonu prác prístup nepovolané osoby</w:t>
      </w:r>
      <w:r w:rsidRPr="008113C6">
        <w:rPr>
          <w:rFonts w:ascii="Cambria" w:hAnsi="Cambria" w:cs="Arial"/>
          <w:sz w:val="20"/>
          <w:szCs w:val="20"/>
        </w:rPr>
        <w:t>;</w:t>
      </w:r>
    </w:p>
    <w:p w14:paraId="2F6DCA1D" w14:textId="20EB6D05"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označenie </w:t>
      </w:r>
      <w:r w:rsidR="0098101F" w:rsidRPr="008113C6">
        <w:rPr>
          <w:rFonts w:ascii="Cambria" w:hAnsi="Cambria" w:cs="Arial"/>
          <w:sz w:val="20"/>
          <w:szCs w:val="20"/>
        </w:rPr>
        <w:t>staveniska</w:t>
      </w:r>
      <w:r w:rsidRPr="008113C6">
        <w:rPr>
          <w:rFonts w:ascii="Cambria" w:hAnsi="Cambria" w:cs="Arial"/>
          <w:sz w:val="20"/>
          <w:szCs w:val="20"/>
        </w:rPr>
        <w:t>;</w:t>
      </w:r>
    </w:p>
    <w:p w14:paraId="7120ED6B" w14:textId="579CE91C"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poriadok a čistotu na </w:t>
      </w:r>
      <w:r w:rsidR="0098101F" w:rsidRPr="008113C6">
        <w:rPr>
          <w:rFonts w:ascii="Cambria" w:hAnsi="Cambria" w:cs="Arial"/>
          <w:sz w:val="20"/>
          <w:szCs w:val="20"/>
        </w:rPr>
        <w:t>stavenisku</w:t>
      </w:r>
      <w:r w:rsidRPr="008113C6">
        <w:rPr>
          <w:rFonts w:ascii="Cambria" w:hAnsi="Cambria" w:cs="Arial"/>
          <w:sz w:val="20"/>
          <w:szCs w:val="20"/>
        </w:rPr>
        <w:t xml:space="preserve">, v jeho okolí </w:t>
      </w:r>
      <w:r w:rsidR="00940F78">
        <w:rPr>
          <w:rFonts w:ascii="Cambria" w:hAnsi="Cambria" w:cs="Arial"/>
          <w:sz w:val="20"/>
          <w:szCs w:val="20"/>
        </w:rPr>
        <w:t xml:space="preserve">(vrátane stavebného dvora) </w:t>
      </w:r>
      <w:r w:rsidRPr="008113C6">
        <w:rPr>
          <w:rFonts w:ascii="Cambria" w:hAnsi="Cambria" w:cs="Arial"/>
          <w:sz w:val="20"/>
          <w:szCs w:val="20"/>
        </w:rPr>
        <w:t>a na užívaných inžinierskych sieťach;</w:t>
      </w:r>
    </w:p>
    <w:p w14:paraId="17410B99" w14:textId="6A941B24" w:rsidR="008F4AFA" w:rsidRPr="008113C6" w:rsidRDefault="008F4AFA"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bezpečnosť a ochranu zdravia všetkých osôb nachádzajúcich sa na </w:t>
      </w:r>
      <w:r w:rsidR="0098101F" w:rsidRPr="008113C6">
        <w:rPr>
          <w:rFonts w:ascii="Cambria" w:hAnsi="Cambria" w:cs="Arial"/>
          <w:sz w:val="20"/>
          <w:szCs w:val="20"/>
        </w:rPr>
        <w:t>stavenisku</w:t>
      </w:r>
      <w:r w:rsidRPr="008113C6">
        <w:rPr>
          <w:rFonts w:ascii="Cambria" w:hAnsi="Cambria" w:cs="Arial"/>
          <w:sz w:val="20"/>
          <w:szCs w:val="20"/>
        </w:rPr>
        <w:t>, a to najmä, nie však výlučne, zabezpečením bezpečnostných a zdravotných požiadaviek na stavenisku podľa zákona č. 124/2006 Z. z. o bezpečnosti a ochrane zdravia pri práci a o zmene a doplne</w:t>
      </w:r>
      <w:r w:rsidRPr="008113C6">
        <w:rPr>
          <w:rFonts w:ascii="Cambria" w:hAnsi="Cambria" w:cs="Arial"/>
          <w:bCs/>
          <w:sz w:val="20"/>
          <w:szCs w:val="20"/>
        </w:rPr>
        <w:t>ní niektorých zákonov</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w:t>
      </w:r>
      <w:r w:rsidR="00A414B7" w:rsidRPr="008113C6">
        <w:rPr>
          <w:rFonts w:ascii="Cambria" w:hAnsi="Cambria" w:cs="Arial"/>
          <w:bCs/>
          <w:sz w:val="20"/>
          <w:szCs w:val="20"/>
        </w:rPr>
        <w:t xml:space="preserve">v znení neskorších predpisov, nariadenia vlády č. 104/2015 Z. z. </w:t>
      </w:r>
      <w:r w:rsidRPr="008113C6">
        <w:rPr>
          <w:rFonts w:ascii="Cambria" w:hAnsi="Cambria" w:cs="Arial"/>
          <w:bCs/>
          <w:sz w:val="20"/>
          <w:szCs w:val="20"/>
        </w:rPr>
        <w:t>a nariadenia vlády SR č. 281/2006 Z. z. o minimálnych bezpečnostných a zdravotných požiadavkách pri ručnej manipulácii s bremenami;</w:t>
      </w:r>
    </w:p>
    <w:p w14:paraId="3566AB73" w14:textId="684713A9" w:rsidR="008F4AFA" w:rsidRPr="009E2B6D"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sz w:val="20"/>
          <w:szCs w:val="20"/>
        </w:rPr>
        <w:t xml:space="preserve">požiarnu ochranu </w:t>
      </w:r>
      <w:r w:rsidR="0098101F" w:rsidRPr="008113C6">
        <w:rPr>
          <w:rFonts w:ascii="Cambria" w:hAnsi="Cambria" w:cs="Arial"/>
          <w:bCs/>
          <w:sz w:val="20"/>
          <w:szCs w:val="20"/>
        </w:rPr>
        <w:t xml:space="preserve">staveniska </w:t>
      </w:r>
      <w:r w:rsidRPr="008113C6">
        <w:rPr>
          <w:rFonts w:ascii="Cambria" w:hAnsi="Cambria" w:cs="Arial"/>
          <w:bCs/>
          <w:sz w:val="20"/>
          <w:szCs w:val="20"/>
        </w:rPr>
        <w:t xml:space="preserve">a Diela v zmysle zákona NR SR č. 314/2001 Z. z. o ochrane pred požiarmi v  znení </w:t>
      </w:r>
      <w:r w:rsidR="00A414B7" w:rsidRPr="008113C6">
        <w:rPr>
          <w:rFonts w:ascii="Cambria" w:hAnsi="Cambria" w:cs="Arial"/>
          <w:bCs/>
          <w:sz w:val="20"/>
          <w:szCs w:val="20"/>
        </w:rPr>
        <w:t xml:space="preserve">neskorších predpisov </w:t>
      </w:r>
      <w:r w:rsidRPr="008113C6">
        <w:rPr>
          <w:rFonts w:ascii="Cambria" w:hAnsi="Cambria" w:cs="Arial"/>
          <w:bCs/>
          <w:sz w:val="20"/>
          <w:szCs w:val="20"/>
        </w:rPr>
        <w:t xml:space="preserve">a vyhlášky MV SR č. 94/2004 Z. z, ktorou sa ustanovujú </w:t>
      </w:r>
      <w:r w:rsidRPr="009E2B6D">
        <w:rPr>
          <w:rFonts w:ascii="Cambria" w:hAnsi="Cambria" w:cs="Arial"/>
          <w:bCs/>
          <w:sz w:val="20"/>
          <w:szCs w:val="20"/>
        </w:rPr>
        <w:t>technické požiadavky na protipožiarnu bezpečnosť pri výstavbe a pri užívaní stavieb</w:t>
      </w:r>
      <w:r w:rsidR="00A414B7" w:rsidRPr="009E2B6D">
        <w:rPr>
          <w:rFonts w:ascii="Cambria" w:hAnsi="Cambria" w:cs="Arial"/>
          <w:bCs/>
          <w:sz w:val="20"/>
          <w:szCs w:val="20"/>
        </w:rPr>
        <w:t xml:space="preserve"> v znení neskorších predpisov</w:t>
      </w:r>
      <w:r w:rsidRPr="009E2B6D">
        <w:rPr>
          <w:rFonts w:ascii="Cambria" w:hAnsi="Cambria" w:cs="Arial"/>
          <w:bCs/>
          <w:sz w:val="20"/>
          <w:szCs w:val="20"/>
        </w:rPr>
        <w:t xml:space="preserve">, </w:t>
      </w:r>
      <w:r w:rsidRPr="009E2B6D">
        <w:rPr>
          <w:rFonts w:ascii="Cambria" w:hAnsi="Cambria" w:cs="Arial"/>
          <w:sz w:val="20"/>
          <w:szCs w:val="20"/>
        </w:rPr>
        <w:t xml:space="preserve">poučenie osôb nachádzajúcich sa na </w:t>
      </w:r>
      <w:r w:rsidR="00F4341E" w:rsidRPr="009E2B6D">
        <w:rPr>
          <w:rFonts w:ascii="Cambria" w:hAnsi="Cambria" w:cs="Arial"/>
          <w:sz w:val="20"/>
          <w:szCs w:val="20"/>
        </w:rPr>
        <w:t xml:space="preserve">stavenisku </w:t>
      </w:r>
      <w:r w:rsidRPr="009E2B6D">
        <w:rPr>
          <w:rFonts w:ascii="Cambria" w:hAnsi="Cambria" w:cs="Arial"/>
          <w:sz w:val="20"/>
          <w:szCs w:val="20"/>
        </w:rPr>
        <w:t xml:space="preserve">o bezpečnosti a ochranu zdravia a požiarnej ochrane </w:t>
      </w:r>
      <w:r w:rsidR="00F4341E" w:rsidRPr="009E2B6D">
        <w:rPr>
          <w:rFonts w:ascii="Cambria" w:hAnsi="Cambria" w:cs="Arial"/>
          <w:sz w:val="20"/>
          <w:szCs w:val="20"/>
        </w:rPr>
        <w:t xml:space="preserve">staveniska </w:t>
      </w:r>
      <w:r w:rsidRPr="009E2B6D">
        <w:rPr>
          <w:rFonts w:ascii="Cambria" w:hAnsi="Cambria" w:cs="Arial"/>
          <w:sz w:val="20"/>
          <w:szCs w:val="20"/>
        </w:rPr>
        <w:t>a Diela;</w:t>
      </w:r>
    </w:p>
    <w:p w14:paraId="62507C6C" w14:textId="2A30C2ED" w:rsidR="009E2B6D" w:rsidRPr="009E2B6D" w:rsidRDefault="009E2B6D" w:rsidP="00D47FC9">
      <w:pPr>
        <w:numPr>
          <w:ilvl w:val="3"/>
          <w:numId w:val="15"/>
        </w:numPr>
        <w:spacing w:before="0" w:after="120" w:line="240" w:lineRule="auto"/>
        <w:jc w:val="both"/>
        <w:rPr>
          <w:rFonts w:ascii="Cambria" w:hAnsi="Cambria" w:cs="Arial"/>
          <w:sz w:val="20"/>
          <w:szCs w:val="20"/>
        </w:rPr>
      </w:pPr>
      <w:r w:rsidRPr="004363B3">
        <w:rPr>
          <w:rFonts w:ascii="Cambria" w:hAnsi="Cambria"/>
          <w:sz w:val="20"/>
          <w:szCs w:val="20"/>
        </w:rPr>
        <w:t xml:space="preserve">dodržiavanie všetkých právnych predpisov v oblasti zamestnávania, pracovnoprávnych vzťahov, nelegálnej práce, nelegálneho zamestnávania a pod. vo vzťahu k osobám, ktoré pre </w:t>
      </w:r>
      <w:r w:rsidR="00FA125C">
        <w:rPr>
          <w:rFonts w:ascii="Cambria" w:hAnsi="Cambria"/>
          <w:sz w:val="20"/>
          <w:szCs w:val="20"/>
        </w:rPr>
        <w:t>Z</w:t>
      </w:r>
      <w:r w:rsidRPr="004363B3">
        <w:rPr>
          <w:rFonts w:ascii="Cambria" w:hAnsi="Cambria"/>
          <w:sz w:val="20"/>
          <w:szCs w:val="20"/>
        </w:rPr>
        <w:t xml:space="preserve">hotoviteľa vykonávajú v súvislosti s realizáciou Diela podľa tejto </w:t>
      </w:r>
      <w:r w:rsidR="00FA125C">
        <w:rPr>
          <w:rFonts w:ascii="Cambria" w:hAnsi="Cambria"/>
          <w:sz w:val="20"/>
          <w:szCs w:val="20"/>
        </w:rPr>
        <w:t>Z</w:t>
      </w:r>
      <w:r w:rsidRPr="004363B3">
        <w:rPr>
          <w:rFonts w:ascii="Cambria" w:hAnsi="Cambria"/>
          <w:sz w:val="20"/>
          <w:szCs w:val="20"/>
        </w:rPr>
        <w:t>mluvy akúkoľvek činnosť</w:t>
      </w:r>
      <w:r w:rsidR="00FA125C">
        <w:rPr>
          <w:rFonts w:ascii="Cambria" w:hAnsi="Cambria"/>
          <w:sz w:val="20"/>
          <w:szCs w:val="20"/>
        </w:rPr>
        <w:t>;</w:t>
      </w:r>
    </w:p>
    <w:p w14:paraId="3ECC1D77" w14:textId="614655A5" w:rsidR="008F4AFA" w:rsidRPr="008113C6" w:rsidRDefault="008F4AFA" w:rsidP="00D47FC9">
      <w:pPr>
        <w:numPr>
          <w:ilvl w:val="3"/>
          <w:numId w:val="15"/>
        </w:numPr>
        <w:spacing w:before="0" w:after="120" w:line="240" w:lineRule="auto"/>
        <w:jc w:val="both"/>
        <w:rPr>
          <w:rFonts w:ascii="Cambria" w:hAnsi="Cambria" w:cs="Arial"/>
          <w:sz w:val="20"/>
          <w:szCs w:val="20"/>
        </w:rPr>
      </w:pPr>
      <w:r w:rsidRPr="009E2B6D">
        <w:rPr>
          <w:rFonts w:ascii="Cambria" w:hAnsi="Cambria" w:cs="Arial"/>
          <w:sz w:val="20"/>
          <w:szCs w:val="20"/>
        </w:rPr>
        <w:t xml:space="preserve">aby sa všetky osoby nachádzajúce sa na </w:t>
      </w:r>
      <w:r w:rsidR="00F4341E" w:rsidRPr="009E2B6D">
        <w:rPr>
          <w:rFonts w:ascii="Cambria" w:hAnsi="Cambria" w:cs="Arial"/>
          <w:sz w:val="20"/>
          <w:szCs w:val="20"/>
        </w:rPr>
        <w:t xml:space="preserve">stavenisku </w:t>
      </w:r>
      <w:r w:rsidRPr="009E2B6D">
        <w:rPr>
          <w:rFonts w:ascii="Cambria" w:hAnsi="Cambria" w:cs="Arial"/>
          <w:sz w:val="20"/>
          <w:szCs w:val="20"/>
        </w:rPr>
        <w:t xml:space="preserve">zdržali fajčenia na </w:t>
      </w:r>
      <w:r w:rsidR="00F4341E" w:rsidRPr="009E2B6D">
        <w:rPr>
          <w:rFonts w:ascii="Cambria" w:hAnsi="Cambria" w:cs="Arial"/>
          <w:sz w:val="20"/>
          <w:szCs w:val="20"/>
        </w:rPr>
        <w:t xml:space="preserve">stavenisku </w:t>
      </w:r>
      <w:r w:rsidRPr="009E2B6D">
        <w:rPr>
          <w:rFonts w:ascii="Cambria" w:hAnsi="Cambria" w:cs="Arial"/>
          <w:sz w:val="20"/>
          <w:szCs w:val="20"/>
        </w:rPr>
        <w:t>mimo priestorov výhradne</w:t>
      </w:r>
      <w:r w:rsidRPr="008113C6">
        <w:rPr>
          <w:rFonts w:ascii="Cambria" w:hAnsi="Cambria" w:cs="Arial"/>
          <w:sz w:val="20"/>
          <w:szCs w:val="20"/>
        </w:rPr>
        <w:t xml:space="preserve"> určených a označených Zhotoviteľom na tieto účely;</w:t>
      </w:r>
    </w:p>
    <w:p w14:paraId="23E6B2B7" w14:textId="74C5F435"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predchádzanie škodám na majetku </w:t>
      </w:r>
      <w:r w:rsidR="00940F78">
        <w:rPr>
          <w:rFonts w:ascii="Cambria" w:hAnsi="Cambria" w:cs="Arial"/>
          <w:sz w:val="20"/>
          <w:szCs w:val="20"/>
        </w:rPr>
        <w:t xml:space="preserve">Objednávateľa a </w:t>
      </w:r>
      <w:r w:rsidRPr="008113C6">
        <w:rPr>
          <w:rFonts w:ascii="Cambria" w:hAnsi="Cambria" w:cs="Arial"/>
          <w:sz w:val="20"/>
          <w:szCs w:val="20"/>
        </w:rPr>
        <w:t>tretích osôb;</w:t>
      </w:r>
    </w:p>
    <w:p w14:paraId="6462E408" w14:textId="49A0EB3E"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na </w:t>
      </w:r>
      <w:r w:rsidR="00F4341E" w:rsidRPr="008113C6">
        <w:rPr>
          <w:rFonts w:ascii="Cambria" w:hAnsi="Cambria" w:cs="Arial"/>
          <w:sz w:val="20"/>
          <w:szCs w:val="20"/>
        </w:rPr>
        <w:t>stavenisku</w:t>
      </w:r>
      <w:r w:rsidRPr="008113C6">
        <w:rPr>
          <w:rFonts w:ascii="Cambria" w:hAnsi="Cambria" w:cs="Arial"/>
          <w:sz w:val="20"/>
          <w:szCs w:val="20"/>
        </w:rPr>
        <w:t>, počas celého zhotovovania Diela, dostupnosť</w:t>
      </w:r>
      <w:r w:rsidR="000307BD" w:rsidRPr="008113C6">
        <w:rPr>
          <w:rFonts w:ascii="Cambria" w:hAnsi="Cambria" w:cs="Arial"/>
          <w:sz w:val="20"/>
          <w:szCs w:val="20"/>
        </w:rPr>
        <w:t xml:space="preserve"> potrebnej</w:t>
      </w:r>
      <w:r w:rsidRPr="008113C6">
        <w:rPr>
          <w:rFonts w:ascii="Cambria" w:hAnsi="Cambria" w:cs="Arial"/>
          <w:sz w:val="20"/>
          <w:szCs w:val="20"/>
        </w:rPr>
        <w:t xml:space="preserve"> </w:t>
      </w:r>
      <w:r w:rsidR="000307BD" w:rsidRPr="008113C6">
        <w:rPr>
          <w:rFonts w:ascii="Cambria" w:hAnsi="Cambria" w:cs="Arial"/>
          <w:sz w:val="20"/>
          <w:szCs w:val="20"/>
        </w:rPr>
        <w:t>Dokumentácie Zhotoviteľa</w:t>
      </w:r>
      <w:r w:rsidRPr="008113C6">
        <w:rPr>
          <w:rFonts w:ascii="Cambria" w:hAnsi="Cambria" w:cs="Arial"/>
          <w:sz w:val="20"/>
          <w:szCs w:val="20"/>
        </w:rPr>
        <w:t xml:space="preserve"> potrebnej na uskutočňovanie Diela a na výkon dohľadu; </w:t>
      </w:r>
    </w:p>
    <w:p w14:paraId="5A7F42A3" w14:textId="3CA0EA35" w:rsidR="007E14B6" w:rsidRDefault="008F4AFA"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lastRenderedPageBreak/>
        <w:t xml:space="preserve">odstránenie všetkých technologických zariadení a vybavenia </w:t>
      </w:r>
      <w:r w:rsidR="00F4341E" w:rsidRPr="008113C6">
        <w:rPr>
          <w:rFonts w:ascii="Cambria" w:hAnsi="Cambria" w:cs="Arial"/>
          <w:sz w:val="20"/>
          <w:szCs w:val="20"/>
        </w:rPr>
        <w:t xml:space="preserve">staveniska </w:t>
      </w:r>
      <w:r w:rsidRPr="008113C6">
        <w:rPr>
          <w:rFonts w:ascii="Cambria" w:hAnsi="Cambria" w:cs="Arial"/>
          <w:sz w:val="20"/>
          <w:szCs w:val="20"/>
        </w:rPr>
        <w:t xml:space="preserve">zo </w:t>
      </w:r>
      <w:r w:rsidR="00F4341E" w:rsidRPr="008113C6">
        <w:rPr>
          <w:rFonts w:ascii="Cambria" w:hAnsi="Cambria" w:cs="Arial"/>
          <w:sz w:val="20"/>
          <w:szCs w:val="20"/>
        </w:rPr>
        <w:t>staveniska</w:t>
      </w:r>
      <w:r w:rsidRPr="008113C6">
        <w:rPr>
          <w:rFonts w:ascii="Cambria" w:hAnsi="Cambria" w:cs="Arial"/>
          <w:sz w:val="20"/>
          <w:szCs w:val="20"/>
        </w:rPr>
        <w:t xml:space="preserve">, nadbytočných stavebných výrobkov, a odpadu zo </w:t>
      </w:r>
      <w:r w:rsidR="00F4341E" w:rsidRPr="008113C6">
        <w:rPr>
          <w:rFonts w:ascii="Cambria" w:hAnsi="Cambria" w:cs="Arial"/>
          <w:sz w:val="20"/>
          <w:szCs w:val="20"/>
        </w:rPr>
        <w:t>staveniska</w:t>
      </w:r>
      <w:r w:rsidR="000307BD" w:rsidRPr="008113C6">
        <w:rPr>
          <w:rFonts w:ascii="Cambria" w:hAnsi="Cambria" w:cs="Arial"/>
          <w:bCs/>
          <w:sz w:val="20"/>
          <w:szCs w:val="20"/>
        </w:rPr>
        <w:t>;</w:t>
      </w:r>
      <w:r w:rsidRPr="008113C6">
        <w:rPr>
          <w:rFonts w:ascii="Cambria" w:hAnsi="Cambria" w:cs="Arial"/>
          <w:bCs/>
          <w:sz w:val="20"/>
          <w:szCs w:val="20"/>
        </w:rPr>
        <w:t xml:space="preserve"> toto ustanovenie sa primerane použije aj v prípade odstraňovania vád a</w:t>
      </w:r>
      <w:r w:rsidR="003A7D74">
        <w:rPr>
          <w:rFonts w:ascii="Cambria" w:hAnsi="Cambria" w:cs="Arial"/>
          <w:bCs/>
          <w:sz w:val="20"/>
          <w:szCs w:val="20"/>
        </w:rPr>
        <w:t> </w:t>
      </w:r>
      <w:r w:rsidRPr="008113C6">
        <w:rPr>
          <w:rFonts w:ascii="Cambria" w:hAnsi="Cambria" w:cs="Arial"/>
          <w:bCs/>
          <w:sz w:val="20"/>
          <w:szCs w:val="20"/>
        </w:rPr>
        <w:t>nedorobkov</w:t>
      </w:r>
      <w:r w:rsidR="003A7D74">
        <w:rPr>
          <w:rFonts w:ascii="Cambria" w:hAnsi="Cambria" w:cs="Arial"/>
          <w:bCs/>
          <w:sz w:val="20"/>
          <w:szCs w:val="20"/>
        </w:rPr>
        <w:t xml:space="preserve">, najneskôr do </w:t>
      </w:r>
      <w:r w:rsidR="003334B5">
        <w:rPr>
          <w:rFonts w:ascii="Cambria" w:hAnsi="Cambria" w:cs="Arial"/>
          <w:bCs/>
          <w:sz w:val="20"/>
          <w:szCs w:val="20"/>
        </w:rPr>
        <w:t>desiatich (10)</w:t>
      </w:r>
      <w:r w:rsidR="003A7D74">
        <w:rPr>
          <w:rFonts w:ascii="Cambria" w:hAnsi="Cambria" w:cs="Arial"/>
          <w:bCs/>
          <w:sz w:val="20"/>
          <w:szCs w:val="20"/>
        </w:rPr>
        <w:t xml:space="preserve"> dní odo dňa odovzdania a prevzatia Diela bez vád a nedorobkov odstránenie, vyčistenie stavebného dvora</w:t>
      </w:r>
      <w:r w:rsidR="007E14B6">
        <w:rPr>
          <w:rFonts w:ascii="Cambria" w:hAnsi="Cambria" w:cs="Arial"/>
          <w:bCs/>
          <w:sz w:val="20"/>
          <w:szCs w:val="20"/>
        </w:rPr>
        <w:t>;</w:t>
      </w:r>
    </w:p>
    <w:p w14:paraId="6FB5021D" w14:textId="652AA65C" w:rsidR="00ED224A" w:rsidRPr="004363B3" w:rsidRDefault="007E14B6" w:rsidP="00D47FC9">
      <w:pPr>
        <w:numPr>
          <w:ilvl w:val="3"/>
          <w:numId w:val="15"/>
        </w:numPr>
        <w:spacing w:before="0" w:after="120" w:line="240" w:lineRule="auto"/>
        <w:jc w:val="both"/>
        <w:rPr>
          <w:rFonts w:ascii="Cambria" w:hAnsi="Cambria" w:cs="Arial"/>
          <w:bCs/>
          <w:sz w:val="20"/>
          <w:szCs w:val="20"/>
        </w:rPr>
      </w:pPr>
      <w:r>
        <w:rPr>
          <w:rFonts w:ascii="Cambria" w:hAnsi="Cambria" w:cs="Arial"/>
          <w:sz w:val="20"/>
          <w:szCs w:val="20"/>
        </w:rPr>
        <w:t>pokiaľ budú v Budovách počas vykonávania Diela prevádzkované podnikateľské aktivity alebo aktivity Objednávateľa</w:t>
      </w:r>
      <w:r w:rsidR="003334B5">
        <w:rPr>
          <w:rFonts w:ascii="Cambria" w:hAnsi="Cambria" w:cs="Arial"/>
          <w:sz w:val="20"/>
          <w:szCs w:val="20"/>
        </w:rPr>
        <w:t xml:space="preserve"> a/alebo tretích osôb</w:t>
      </w:r>
      <w:r>
        <w:rPr>
          <w:rFonts w:ascii="Cambria" w:hAnsi="Cambria" w:cs="Arial"/>
          <w:sz w:val="20"/>
          <w:szCs w:val="20"/>
        </w:rPr>
        <w:t>, vykonanie všetkých potrebných opatrení k dosiahnutiu toho, aby výkon takýchto aktivít bol obmedzený na čo najnižšiu a</w:t>
      </w:r>
      <w:r w:rsidR="00AA257E">
        <w:rPr>
          <w:rFonts w:ascii="Cambria" w:hAnsi="Cambria" w:cs="Arial"/>
          <w:sz w:val="20"/>
          <w:szCs w:val="20"/>
        </w:rPr>
        <w:t> nevyhnutnú mieru</w:t>
      </w:r>
      <w:r w:rsidR="00602E44">
        <w:rPr>
          <w:rFonts w:ascii="Cambria" w:hAnsi="Cambria" w:cs="Arial"/>
          <w:bCs/>
          <w:sz w:val="20"/>
          <w:szCs w:val="20"/>
        </w:rPr>
        <w:t>.</w:t>
      </w:r>
    </w:p>
    <w:p w14:paraId="7501F12F" w14:textId="30D8B9BE"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Nebezpečenstvo vzniku škody na </w:t>
      </w:r>
      <w:r w:rsidR="00F4341E" w:rsidRPr="008113C6">
        <w:rPr>
          <w:rFonts w:ascii="Cambria" w:hAnsi="Cambria" w:cs="Arial"/>
          <w:bCs/>
          <w:sz w:val="20"/>
          <w:szCs w:val="20"/>
        </w:rPr>
        <w:t>m</w:t>
      </w:r>
      <w:r w:rsidRPr="008113C6">
        <w:rPr>
          <w:rFonts w:ascii="Cambria" w:hAnsi="Cambria" w:cs="Arial"/>
          <w:bCs/>
          <w:sz w:val="20"/>
          <w:szCs w:val="20"/>
        </w:rPr>
        <w:t>ateriáloch</w:t>
      </w:r>
      <w:r w:rsidR="0042570C" w:rsidRPr="008113C6">
        <w:rPr>
          <w:rFonts w:ascii="Cambria" w:hAnsi="Cambria" w:cs="Arial"/>
          <w:bCs/>
          <w:sz w:val="20"/>
          <w:szCs w:val="20"/>
        </w:rPr>
        <w:t>, Technologických zariadeniach</w:t>
      </w:r>
      <w:r w:rsidRPr="008113C6">
        <w:rPr>
          <w:rFonts w:ascii="Cambria" w:hAnsi="Cambria" w:cs="Arial"/>
          <w:bCs/>
          <w:sz w:val="20"/>
          <w:szCs w:val="20"/>
        </w:rPr>
        <w:t xml:space="preserve"> a Diele znáša výlučne Zhotoviteľ a to až do úplného prevzatia Diela zo strany Objednávateľa </w:t>
      </w:r>
      <w:r w:rsidR="007F70C6" w:rsidRPr="008113C6">
        <w:rPr>
          <w:rFonts w:ascii="Cambria" w:hAnsi="Cambria" w:cs="Arial"/>
          <w:bCs/>
          <w:sz w:val="20"/>
          <w:szCs w:val="20"/>
        </w:rPr>
        <w:t xml:space="preserve">podpisom Preberacieho protokolu k Dielu oboma Zmluvnými stranami </w:t>
      </w:r>
      <w:r w:rsidRPr="008113C6">
        <w:rPr>
          <w:rFonts w:ascii="Cambria" w:hAnsi="Cambria" w:cs="Arial"/>
          <w:bCs/>
          <w:sz w:val="20"/>
          <w:szCs w:val="20"/>
        </w:rPr>
        <w:t xml:space="preserve">v súlade s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_Ref485113649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963576">
        <w:rPr>
          <w:rFonts w:ascii="Cambria" w:hAnsi="Cambria" w:cs="Arial"/>
          <w:bCs/>
          <w:sz w:val="20"/>
          <w:szCs w:val="20"/>
        </w:rPr>
        <w:t>3.6</w:t>
      </w:r>
      <w:r w:rsidRPr="008113C6">
        <w:rPr>
          <w:rFonts w:ascii="Cambria" w:hAnsi="Cambria" w:cs="Arial"/>
          <w:bCs/>
          <w:sz w:val="20"/>
          <w:szCs w:val="20"/>
        </w:rPr>
        <w:fldChar w:fldCharType="end"/>
      </w:r>
      <w:r w:rsidRPr="008113C6">
        <w:rPr>
          <w:rFonts w:ascii="Cambria" w:hAnsi="Cambria" w:cs="Arial"/>
          <w:bCs/>
          <w:sz w:val="20"/>
          <w:szCs w:val="20"/>
        </w:rPr>
        <w:t xml:space="preserve"> tejto Zmluvy.</w:t>
      </w:r>
    </w:p>
    <w:p w14:paraId="668E9BF2" w14:textId="3E55A3F5"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8113C6">
        <w:rPr>
          <w:rFonts w:ascii="Cambria" w:hAnsi="Cambria" w:cs="Arial"/>
          <w:bCs/>
          <w:sz w:val="20"/>
          <w:szCs w:val="20"/>
        </w:rPr>
        <w:t>ne</w:t>
      </w:r>
      <w:proofErr w:type="spellEnd"/>
      <w:r w:rsidRPr="008113C6">
        <w:rPr>
          <w:rFonts w:ascii="Cambria" w:hAnsi="Cambria" w:cs="Arial"/>
          <w:bCs/>
          <w:sz w:val="20"/>
          <w:szCs w:val="20"/>
        </w:rPr>
        <w:t xml:space="preserve">)plnením akýchkoľvek povinností podľa zákona o odpadoch a príslušných vykonávacích predpisov, Zhotoviteľ </w:t>
      </w:r>
      <w:r w:rsidR="008A0FF6">
        <w:rPr>
          <w:rFonts w:ascii="Cambria" w:hAnsi="Cambria" w:cs="Arial"/>
          <w:bCs/>
          <w:sz w:val="20"/>
          <w:szCs w:val="20"/>
        </w:rPr>
        <w:t xml:space="preserve">bezodkladne </w:t>
      </w:r>
      <w:r w:rsidRPr="008113C6">
        <w:rPr>
          <w:rFonts w:ascii="Cambria" w:hAnsi="Cambria" w:cs="Arial"/>
          <w:bCs/>
          <w:sz w:val="20"/>
          <w:szCs w:val="20"/>
        </w:rPr>
        <w:t xml:space="preserve">odškodní Objednávateľa za akékoľvek takéto škody. </w:t>
      </w:r>
    </w:p>
    <w:p w14:paraId="08018722" w14:textId="303D0053"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Odo dňa začatia vykonávania prác na Diele je Zhotoviteľ povinný viesť </w:t>
      </w:r>
      <w:r w:rsidR="00F4341E" w:rsidRPr="008113C6">
        <w:rPr>
          <w:rFonts w:ascii="Cambria" w:hAnsi="Cambria" w:cs="Arial"/>
          <w:bCs/>
          <w:sz w:val="20"/>
          <w:szCs w:val="20"/>
        </w:rPr>
        <w:t xml:space="preserve">stavebný resp. </w:t>
      </w:r>
      <w:r w:rsidR="001969BC" w:rsidRPr="008113C6">
        <w:rPr>
          <w:rFonts w:ascii="Cambria" w:hAnsi="Cambria" w:cs="Arial"/>
          <w:bCs/>
          <w:sz w:val="20"/>
          <w:szCs w:val="20"/>
        </w:rPr>
        <w:t>montážny</w:t>
      </w:r>
      <w:r w:rsidR="000D32EB" w:rsidRPr="008113C6">
        <w:rPr>
          <w:rFonts w:ascii="Cambria" w:hAnsi="Cambria" w:cs="Arial"/>
          <w:bCs/>
          <w:sz w:val="20"/>
          <w:szCs w:val="20"/>
        </w:rPr>
        <w:t xml:space="preserve"> denník</w:t>
      </w:r>
      <w:r w:rsidR="00F4341E" w:rsidRPr="008113C6">
        <w:rPr>
          <w:rFonts w:ascii="Cambria" w:hAnsi="Cambria" w:cs="Arial"/>
          <w:bCs/>
          <w:sz w:val="20"/>
          <w:szCs w:val="20"/>
        </w:rPr>
        <w:t xml:space="preserve"> (podľa povahy plnenia</w:t>
      </w:r>
      <w:r w:rsidR="006C2B38" w:rsidRPr="008113C6">
        <w:rPr>
          <w:rFonts w:ascii="Cambria" w:hAnsi="Cambria" w:cs="Arial"/>
          <w:bCs/>
          <w:sz w:val="20"/>
          <w:szCs w:val="20"/>
        </w:rPr>
        <w:t xml:space="preserve"> – v prípade montážneho denníka sa</w:t>
      </w:r>
      <w:r w:rsidR="001969BC" w:rsidRPr="008113C6">
        <w:rPr>
          <w:rFonts w:ascii="Cambria" w:hAnsi="Cambria" w:cs="Arial"/>
          <w:bCs/>
          <w:sz w:val="20"/>
          <w:szCs w:val="20"/>
        </w:rPr>
        <w:t xml:space="preserve"> primerane budú aplikovať ustanovenia o stavebnom </w:t>
      </w:r>
      <w:r w:rsidRPr="008113C6">
        <w:rPr>
          <w:rFonts w:ascii="Cambria" w:hAnsi="Cambria" w:cs="Arial"/>
          <w:bCs/>
          <w:sz w:val="20"/>
          <w:szCs w:val="20"/>
        </w:rPr>
        <w:t>denník</w:t>
      </w:r>
      <w:r w:rsidR="001969BC" w:rsidRPr="008113C6">
        <w:rPr>
          <w:rFonts w:ascii="Cambria" w:hAnsi="Cambria" w:cs="Arial"/>
          <w:bCs/>
          <w:sz w:val="20"/>
          <w:szCs w:val="20"/>
        </w:rPr>
        <w:t>u</w:t>
      </w:r>
      <w:r w:rsidRPr="008113C6">
        <w:rPr>
          <w:rFonts w:ascii="Cambria" w:hAnsi="Cambria" w:cs="Arial"/>
          <w:bCs/>
          <w:sz w:val="20"/>
          <w:szCs w:val="20"/>
        </w:rPr>
        <w:t xml:space="preserve"> v zmysle Stavebného zákona a príslušných vykonávacích predpisov</w:t>
      </w:r>
      <w:r w:rsidR="006C2B38" w:rsidRPr="008113C6">
        <w:rPr>
          <w:rFonts w:ascii="Cambria" w:hAnsi="Cambria" w:cs="Arial"/>
          <w:bCs/>
          <w:sz w:val="20"/>
          <w:szCs w:val="20"/>
        </w:rPr>
        <w:t>)</w:t>
      </w:r>
      <w:r w:rsidRPr="008113C6">
        <w:rPr>
          <w:rFonts w:ascii="Cambria" w:hAnsi="Cambria" w:cs="Arial"/>
          <w:bCs/>
          <w:sz w:val="20"/>
          <w:szCs w:val="20"/>
        </w:rPr>
        <w:t xml:space="preserve">. Pri vedení </w:t>
      </w:r>
      <w:r w:rsidR="006C2B38" w:rsidRPr="008113C6">
        <w:rPr>
          <w:rFonts w:ascii="Cambria" w:hAnsi="Cambria" w:cs="Arial"/>
          <w:bCs/>
          <w:sz w:val="20"/>
          <w:szCs w:val="20"/>
        </w:rPr>
        <w:t>stavebného/</w:t>
      </w:r>
      <w:r w:rsidR="001969BC" w:rsidRPr="008113C6">
        <w:rPr>
          <w:rFonts w:ascii="Cambria" w:hAnsi="Cambria" w:cs="Arial"/>
          <w:bCs/>
          <w:sz w:val="20"/>
          <w:szCs w:val="20"/>
        </w:rPr>
        <w:t>montážneho</w:t>
      </w:r>
      <w:r w:rsidRPr="008113C6">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w:t>
      </w:r>
      <w:r w:rsidR="005150FF" w:rsidRPr="008113C6">
        <w:rPr>
          <w:rFonts w:ascii="Cambria" w:hAnsi="Cambria" w:cs="Arial"/>
          <w:bCs/>
          <w:sz w:val="20"/>
          <w:szCs w:val="20"/>
        </w:rPr>
        <w:t>,</w:t>
      </w:r>
      <w:r w:rsidRPr="008113C6">
        <w:rPr>
          <w:rFonts w:ascii="Cambria" w:hAnsi="Cambria" w:cs="Arial"/>
          <w:bCs/>
          <w:sz w:val="20"/>
          <w:szCs w:val="20"/>
        </w:rPr>
        <w:t xml:space="preserve"> </w:t>
      </w:r>
      <w:r w:rsidR="005150FF" w:rsidRPr="008113C6">
        <w:rPr>
          <w:rFonts w:ascii="Cambria" w:hAnsi="Cambria" w:cs="Arial"/>
          <w:bCs/>
          <w:sz w:val="20"/>
          <w:szCs w:val="20"/>
        </w:rPr>
        <w:t xml:space="preserve">ktorou sa vykonávajú niektoré ustanovenia </w:t>
      </w:r>
      <w:r w:rsidRPr="008113C6">
        <w:rPr>
          <w:rFonts w:ascii="Cambria" w:hAnsi="Cambria" w:cs="Arial"/>
          <w:bCs/>
          <w:sz w:val="20"/>
          <w:szCs w:val="20"/>
        </w:rPr>
        <w:t xml:space="preserve">Stavebného zákona. </w:t>
      </w:r>
      <w:r w:rsidR="006C2B38" w:rsidRPr="008113C6">
        <w:rPr>
          <w:rFonts w:ascii="Cambria" w:hAnsi="Cambria" w:cs="Arial"/>
          <w:bCs/>
          <w:sz w:val="20"/>
          <w:szCs w:val="20"/>
        </w:rPr>
        <w:t xml:space="preserve">Stavebný/montážny </w:t>
      </w:r>
      <w:r w:rsidRPr="008113C6">
        <w:rPr>
          <w:rFonts w:ascii="Cambria" w:hAnsi="Cambria" w:cs="Arial"/>
          <w:bCs/>
          <w:sz w:val="20"/>
          <w:szCs w:val="20"/>
        </w:rPr>
        <w:t xml:space="preserve">denník musí byť trvale prístupný všetkým pracovníkom podieľajúcim sa na vykonávaní Diela a kontrolným orgánom na vopred dohodnutom mieste na </w:t>
      </w:r>
      <w:r w:rsidR="006C2B38" w:rsidRPr="008113C6">
        <w:rPr>
          <w:rFonts w:ascii="Cambria" w:hAnsi="Cambria" w:cs="Arial"/>
          <w:bCs/>
          <w:sz w:val="20"/>
          <w:szCs w:val="20"/>
        </w:rPr>
        <w:t>stavenisku</w:t>
      </w:r>
      <w:r w:rsidRPr="008113C6">
        <w:rPr>
          <w:rFonts w:ascii="Cambria" w:hAnsi="Cambria" w:cs="Arial"/>
          <w:bCs/>
          <w:sz w:val="20"/>
          <w:szCs w:val="20"/>
        </w:rPr>
        <w:t xml:space="preserve">. Vedenie </w:t>
      </w:r>
      <w:r w:rsidR="006C2B38" w:rsidRPr="008113C6">
        <w:rPr>
          <w:rFonts w:ascii="Cambria" w:hAnsi="Cambria" w:cs="Arial"/>
          <w:bCs/>
          <w:sz w:val="20"/>
          <w:szCs w:val="20"/>
        </w:rPr>
        <w:t>stavebného/</w:t>
      </w:r>
      <w:r w:rsidR="00EC7FC7" w:rsidRPr="008113C6">
        <w:rPr>
          <w:rFonts w:ascii="Cambria" w:hAnsi="Cambria" w:cs="Arial"/>
          <w:bCs/>
          <w:sz w:val="20"/>
          <w:szCs w:val="20"/>
        </w:rPr>
        <w:t xml:space="preserve">montážneho </w:t>
      </w:r>
      <w:r w:rsidRPr="008113C6">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w:t>
      </w:r>
      <w:r w:rsidR="00C256A2">
        <w:rPr>
          <w:rFonts w:ascii="Cambria" w:hAnsi="Cambria" w:cs="Arial"/>
          <w:bCs/>
          <w:sz w:val="20"/>
          <w:szCs w:val="20"/>
        </w:rPr>
        <w:t>, nedorobky</w:t>
      </w:r>
      <w:r w:rsidRPr="008113C6">
        <w:rPr>
          <w:rFonts w:ascii="Cambria" w:hAnsi="Cambria" w:cs="Arial"/>
          <w:bCs/>
          <w:sz w:val="20"/>
          <w:szCs w:val="20"/>
        </w:rPr>
        <w:t xml:space="preserve"> alebo akékoľvek iné vady, tieto budú spolu s Dielom opravené na náklady</w:t>
      </w:r>
      <w:r w:rsidR="00C256A2">
        <w:rPr>
          <w:rFonts w:ascii="Cambria" w:hAnsi="Cambria" w:cs="Arial"/>
          <w:bCs/>
          <w:sz w:val="20"/>
          <w:szCs w:val="20"/>
        </w:rPr>
        <w:t xml:space="preserve">, zodpovednosť a nebezpečenstvo </w:t>
      </w:r>
      <w:r w:rsidRPr="008113C6">
        <w:rPr>
          <w:rFonts w:ascii="Cambria" w:hAnsi="Cambria" w:cs="Arial"/>
          <w:bCs/>
          <w:sz w:val="20"/>
          <w:szCs w:val="20"/>
        </w:rPr>
        <w:t>Zhotoviteľa, nehľadiac na súhlasy alebo schválenia Objednávateľa uvedené v</w:t>
      </w:r>
      <w:r w:rsidR="00095A76" w:rsidRPr="008113C6">
        <w:rPr>
          <w:rFonts w:ascii="Cambria" w:hAnsi="Cambria" w:cs="Arial"/>
          <w:bCs/>
          <w:sz w:val="20"/>
          <w:szCs w:val="20"/>
        </w:rPr>
        <w:t xml:space="preserve"> stavebnom/montážnom </w:t>
      </w:r>
      <w:r w:rsidRPr="008113C6">
        <w:rPr>
          <w:rFonts w:ascii="Cambria" w:hAnsi="Cambria" w:cs="Arial"/>
          <w:bCs/>
          <w:sz w:val="20"/>
          <w:szCs w:val="20"/>
        </w:rPr>
        <w:t>denníku alebo inak udelené zo strany Objednávateľa</w:t>
      </w:r>
      <w:r w:rsidR="00095A76" w:rsidRPr="008113C6">
        <w:rPr>
          <w:rFonts w:ascii="Cambria" w:hAnsi="Cambria" w:cs="Arial"/>
          <w:bCs/>
          <w:sz w:val="20"/>
          <w:szCs w:val="20"/>
        </w:rPr>
        <w:t>.</w:t>
      </w:r>
    </w:p>
    <w:p w14:paraId="394D1D8D" w14:textId="0B91BBF8" w:rsidR="00DB556D" w:rsidRPr="008113C6" w:rsidRDefault="00DB556D" w:rsidP="00D47FC9">
      <w:pPr>
        <w:numPr>
          <w:ilvl w:val="2"/>
          <w:numId w:val="15"/>
        </w:numPr>
        <w:spacing w:before="0" w:after="120" w:line="240" w:lineRule="auto"/>
        <w:jc w:val="both"/>
        <w:rPr>
          <w:rFonts w:ascii="Cambria" w:hAnsi="Cambria" w:cs="Arial"/>
          <w:bCs/>
          <w:sz w:val="20"/>
          <w:szCs w:val="20"/>
        </w:rPr>
      </w:pPr>
      <w:bookmarkStart w:id="27" w:name="_Ref515962284"/>
      <w:r w:rsidRPr="008113C6">
        <w:rPr>
          <w:rFonts w:ascii="Cambria" w:hAnsi="Cambria" w:cs="Arial"/>
          <w:bCs/>
          <w:sz w:val="20"/>
          <w:szCs w:val="20"/>
        </w:rPr>
        <w:t xml:space="preserve">Po nainštalovaní a sprevádzkovaní Diela, avšak ešte pred Preberacím konaním, je Zhotoviteľ </w:t>
      </w:r>
      <w:r w:rsidR="00B30A98" w:rsidRPr="008113C6">
        <w:rPr>
          <w:rFonts w:ascii="Cambria" w:hAnsi="Cambria" w:cs="Arial"/>
          <w:bCs/>
          <w:sz w:val="20"/>
          <w:szCs w:val="20"/>
        </w:rPr>
        <w:t xml:space="preserve">v súlade s Návrhom Zhotoviteľa </w:t>
      </w:r>
      <w:r w:rsidRPr="008113C6">
        <w:rPr>
          <w:rFonts w:ascii="Cambria" w:hAnsi="Cambria" w:cs="Arial"/>
          <w:bCs/>
          <w:sz w:val="20"/>
          <w:szCs w:val="20"/>
        </w:rPr>
        <w:t>povinný ohľadom plynulého, bezpečného a riadneho prevádzkovania Diela</w:t>
      </w:r>
      <w:r w:rsidR="00F775F4" w:rsidRPr="008113C6">
        <w:rPr>
          <w:rFonts w:ascii="Cambria" w:hAnsi="Cambria" w:cs="Arial"/>
          <w:bCs/>
          <w:sz w:val="20"/>
          <w:szCs w:val="20"/>
        </w:rPr>
        <w:t xml:space="preserve"> (v rozsahu v akom je to potrebné s prihliadnutím na povahu častí tvoriacich Dielo, najmä užívanie jednotlivých Technologických zariadení</w:t>
      </w:r>
      <w:r w:rsidR="00EB5793" w:rsidRPr="008113C6">
        <w:rPr>
          <w:rFonts w:ascii="Cambria" w:hAnsi="Cambria" w:cs="Arial"/>
          <w:bCs/>
          <w:sz w:val="20"/>
          <w:szCs w:val="20"/>
        </w:rPr>
        <w:t>)</w:t>
      </w:r>
      <w:r w:rsidRPr="008113C6">
        <w:rPr>
          <w:rFonts w:ascii="Cambria" w:hAnsi="Cambria" w:cs="Arial"/>
          <w:bCs/>
          <w:sz w:val="20"/>
          <w:szCs w:val="20"/>
        </w:rPr>
        <w:t xml:space="preserve"> zaškoliť </w:t>
      </w:r>
      <w:r w:rsidR="00DA1679" w:rsidRPr="008113C6">
        <w:rPr>
          <w:rFonts w:ascii="Cambria" w:hAnsi="Cambria" w:cs="Arial"/>
          <w:bCs/>
          <w:sz w:val="20"/>
          <w:szCs w:val="20"/>
        </w:rPr>
        <w:t xml:space="preserve">potrebný personál Objednávateľa. </w:t>
      </w:r>
      <w:r w:rsidR="000D32EB" w:rsidRPr="008113C6">
        <w:rPr>
          <w:rFonts w:ascii="Cambria" w:hAnsi="Cambria" w:cs="Arial"/>
          <w:bCs/>
          <w:sz w:val="20"/>
          <w:szCs w:val="20"/>
        </w:rPr>
        <w:t xml:space="preserve">Zaškolenie personálu prebehne v slovenskom jazyku </w:t>
      </w:r>
      <w:r w:rsidR="00D026DE" w:rsidRPr="008113C6">
        <w:rPr>
          <w:rFonts w:ascii="Cambria" w:hAnsi="Cambria" w:cs="Arial"/>
          <w:bCs/>
          <w:sz w:val="20"/>
          <w:szCs w:val="20"/>
        </w:rPr>
        <w:t xml:space="preserve">alebo českom jazyku </w:t>
      </w:r>
      <w:r w:rsidR="000D32EB" w:rsidRPr="008113C6">
        <w:rPr>
          <w:rFonts w:ascii="Cambria" w:hAnsi="Cambria" w:cs="Arial"/>
          <w:bCs/>
          <w:sz w:val="20"/>
          <w:szCs w:val="20"/>
        </w:rPr>
        <w:t>resp. Zhotoviteľ zabezpečí pri zaškolení prekladateľa do slovenského jazyka</w:t>
      </w:r>
      <w:r w:rsidR="00D026DE" w:rsidRPr="008113C6">
        <w:rPr>
          <w:rFonts w:ascii="Cambria" w:hAnsi="Cambria" w:cs="Arial"/>
          <w:bCs/>
          <w:sz w:val="20"/>
          <w:szCs w:val="20"/>
        </w:rPr>
        <w:t xml:space="preserve"> alebo českého jazyka</w:t>
      </w:r>
      <w:r w:rsidR="000D32EB" w:rsidRPr="008113C6">
        <w:rPr>
          <w:rFonts w:ascii="Cambria" w:hAnsi="Cambria" w:cs="Arial"/>
          <w:bCs/>
          <w:sz w:val="20"/>
          <w:szCs w:val="20"/>
        </w:rPr>
        <w:t xml:space="preserve">. </w:t>
      </w:r>
      <w:bookmarkEnd w:id="27"/>
    </w:p>
    <w:p w14:paraId="0FB51400" w14:textId="1363A445" w:rsidR="007F25C5" w:rsidRPr="008113C6" w:rsidRDefault="003C4520" w:rsidP="00D47FC9">
      <w:pPr>
        <w:numPr>
          <w:ilvl w:val="1"/>
          <w:numId w:val="15"/>
        </w:numPr>
        <w:spacing w:before="0" w:after="120" w:line="240" w:lineRule="auto"/>
        <w:jc w:val="both"/>
        <w:rPr>
          <w:rFonts w:ascii="Cambria" w:hAnsi="Cambria" w:cs="Arial"/>
          <w:b/>
          <w:bCs/>
          <w:sz w:val="20"/>
          <w:szCs w:val="20"/>
        </w:rPr>
      </w:pPr>
      <w:bookmarkStart w:id="28" w:name="_Ref515023403"/>
      <w:r w:rsidRPr="008113C6">
        <w:rPr>
          <w:rFonts w:ascii="Cambria" w:hAnsi="Cambria" w:cs="Arial"/>
          <w:b/>
          <w:bCs/>
          <w:sz w:val="20"/>
          <w:szCs w:val="20"/>
        </w:rPr>
        <w:t>Kontrola vykonávania Diela, s</w:t>
      </w:r>
      <w:r w:rsidR="007F25C5" w:rsidRPr="008113C6">
        <w:rPr>
          <w:rFonts w:ascii="Cambria" w:hAnsi="Cambria" w:cs="Arial"/>
          <w:b/>
          <w:bCs/>
          <w:sz w:val="20"/>
          <w:szCs w:val="20"/>
        </w:rPr>
        <w:t>polupráca</w:t>
      </w:r>
      <w:r w:rsidR="00C00B65" w:rsidRPr="008113C6">
        <w:rPr>
          <w:rFonts w:ascii="Cambria" w:hAnsi="Cambria" w:cs="Arial"/>
          <w:b/>
          <w:bCs/>
          <w:sz w:val="20"/>
          <w:szCs w:val="20"/>
        </w:rPr>
        <w:t>, </w:t>
      </w:r>
      <w:r w:rsidR="007F25C5" w:rsidRPr="008113C6">
        <w:rPr>
          <w:rFonts w:ascii="Cambria" w:hAnsi="Cambria" w:cs="Arial"/>
          <w:b/>
          <w:bCs/>
          <w:sz w:val="20"/>
          <w:szCs w:val="20"/>
        </w:rPr>
        <w:t>súčinnosť</w:t>
      </w:r>
      <w:r w:rsidR="00C00B65" w:rsidRPr="008113C6">
        <w:rPr>
          <w:rFonts w:ascii="Cambria" w:hAnsi="Cambria" w:cs="Arial"/>
          <w:b/>
          <w:bCs/>
          <w:sz w:val="20"/>
          <w:szCs w:val="20"/>
        </w:rPr>
        <w:t xml:space="preserve"> a koordinačné pracovné stretnutia</w:t>
      </w:r>
      <w:bookmarkEnd w:id="28"/>
    </w:p>
    <w:p w14:paraId="2FACB656" w14:textId="13549BCF" w:rsidR="003C4520" w:rsidRPr="008113C6" w:rsidRDefault="003C4520"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w:t>
      </w:r>
      <w:r w:rsidR="00FA125C">
        <w:rPr>
          <w:rFonts w:ascii="Cambria" w:hAnsi="Cambria" w:cs="Arial"/>
          <w:bCs/>
          <w:sz w:val="20"/>
          <w:szCs w:val="20"/>
        </w:rPr>
        <w:t xml:space="preserve">kedykoľvek </w:t>
      </w:r>
      <w:r w:rsidRPr="008113C6">
        <w:rPr>
          <w:rFonts w:ascii="Cambria" w:hAnsi="Cambria" w:cs="Arial"/>
          <w:bCs/>
          <w:sz w:val="20"/>
          <w:szCs w:val="20"/>
        </w:rPr>
        <w:t>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7D7F966D" w:rsidR="007F25C5" w:rsidRPr="008113C6" w:rsidRDefault="003C4520"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je povinný na vyžiadanie poskytnúť Objednávateľovi všetky potrebné informácie ohľadom postupu vykonávania Diela. Tým nie je dotknuté ustanovenie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_Ref514672997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963576">
        <w:rPr>
          <w:rFonts w:ascii="Cambria" w:hAnsi="Cambria" w:cs="Arial"/>
          <w:bCs/>
          <w:sz w:val="20"/>
          <w:szCs w:val="20"/>
        </w:rPr>
        <w:t>3.3</w:t>
      </w:r>
      <w:r w:rsidRPr="008113C6">
        <w:rPr>
          <w:rFonts w:ascii="Cambria" w:hAnsi="Cambria" w:cs="Arial"/>
          <w:bCs/>
          <w:sz w:val="20"/>
          <w:szCs w:val="20"/>
        </w:rPr>
        <w:fldChar w:fldCharType="end"/>
      </w:r>
      <w:r w:rsidRPr="008113C6">
        <w:rPr>
          <w:rFonts w:ascii="Cambria" w:hAnsi="Cambria" w:cs="Arial"/>
          <w:bCs/>
          <w:sz w:val="20"/>
          <w:szCs w:val="20"/>
        </w:rPr>
        <w:t xml:space="preserve"> tejto Zmluvy pojednávajúce o povinnosti Zhotoviteľa predkladať pravidelné správy o postupe prác.</w:t>
      </w:r>
      <w:r w:rsidR="00C57C35" w:rsidRPr="008113C6">
        <w:rPr>
          <w:rFonts w:ascii="Cambria" w:hAnsi="Cambria" w:cs="Arial"/>
          <w:bCs/>
          <w:sz w:val="20"/>
          <w:szCs w:val="20"/>
        </w:rPr>
        <w:t xml:space="preserve"> </w:t>
      </w:r>
      <w:r w:rsidR="007F25C5" w:rsidRPr="008113C6">
        <w:rPr>
          <w:rFonts w:ascii="Cambria" w:hAnsi="Cambria" w:cs="Arial"/>
          <w:bCs/>
          <w:sz w:val="20"/>
          <w:szCs w:val="20"/>
        </w:rPr>
        <w:t xml:space="preserve">Zhotoviteľ a Objednávateľ sú povinní vzájomne si poskytnúť, </w:t>
      </w:r>
      <w:r w:rsidR="000B342B" w:rsidRPr="008113C6">
        <w:rPr>
          <w:rFonts w:ascii="Cambria" w:hAnsi="Cambria" w:cs="Arial"/>
          <w:bCs/>
          <w:sz w:val="20"/>
          <w:szCs w:val="20"/>
        </w:rPr>
        <w:t>primeranú</w:t>
      </w:r>
      <w:r w:rsidR="007F25C5" w:rsidRPr="008113C6">
        <w:rPr>
          <w:rFonts w:ascii="Cambria" w:hAnsi="Cambria" w:cs="Arial"/>
          <w:bCs/>
          <w:sz w:val="20"/>
          <w:szCs w:val="20"/>
        </w:rPr>
        <w:t xml:space="preserve"> súčinnosť nevyhnutnú k riadnemu</w:t>
      </w:r>
      <w:r w:rsidR="007F25C5" w:rsidRPr="008113C6">
        <w:rPr>
          <w:rFonts w:ascii="Cambria" w:hAnsi="Cambria" w:cs="Arial"/>
          <w:sz w:val="20"/>
          <w:szCs w:val="20"/>
        </w:rPr>
        <w:t xml:space="preserve"> vyhotoveniu a dokončeniu Diela vrátane súčinnosti pri spoločnom postupe voči </w:t>
      </w:r>
      <w:r w:rsidR="007F25C5" w:rsidRPr="008113C6">
        <w:rPr>
          <w:rFonts w:ascii="Cambria" w:hAnsi="Cambria" w:cs="Arial"/>
          <w:bCs/>
          <w:sz w:val="20"/>
          <w:szCs w:val="20"/>
        </w:rPr>
        <w:t xml:space="preserve">orgánom verejnej moci a akýmkoľvek iným subjektom (ak bude potrebné). </w:t>
      </w:r>
    </w:p>
    <w:p w14:paraId="5FBF32F2" w14:textId="4FB42FE9" w:rsidR="000D6A17" w:rsidRPr="008113C6" w:rsidRDefault="00A640F7" w:rsidP="00D47FC9">
      <w:pPr>
        <w:numPr>
          <w:ilvl w:val="2"/>
          <w:numId w:val="15"/>
        </w:numPr>
        <w:spacing w:before="0" w:after="120" w:line="240" w:lineRule="auto"/>
        <w:jc w:val="both"/>
        <w:rPr>
          <w:rFonts w:ascii="Cambria" w:hAnsi="Cambria" w:cs="Arial"/>
          <w:bCs/>
          <w:sz w:val="20"/>
          <w:szCs w:val="20"/>
        </w:rPr>
      </w:pPr>
      <w:bookmarkStart w:id="29" w:name="_Ref515019211"/>
      <w:r w:rsidRPr="008113C6">
        <w:rPr>
          <w:rFonts w:ascii="Cambria" w:hAnsi="Cambria" w:cs="Arial"/>
          <w:bCs/>
          <w:sz w:val="20"/>
          <w:szCs w:val="20"/>
        </w:rPr>
        <w:t xml:space="preserve">Objednávateľ je v prípade potreby oprávnený zvolať </w:t>
      </w:r>
      <w:r w:rsidR="00F04C12" w:rsidRPr="008113C6">
        <w:rPr>
          <w:rFonts w:ascii="Cambria" w:hAnsi="Cambria" w:cs="Arial"/>
          <w:bCs/>
          <w:sz w:val="20"/>
          <w:szCs w:val="20"/>
        </w:rPr>
        <w:t>koordinačné pracovné stretnutie</w:t>
      </w:r>
      <w:r w:rsidR="009C393C" w:rsidRPr="008113C6">
        <w:rPr>
          <w:rFonts w:ascii="Cambria" w:hAnsi="Cambria" w:cs="Arial"/>
          <w:bCs/>
          <w:sz w:val="20"/>
          <w:szCs w:val="20"/>
        </w:rPr>
        <w:t xml:space="preserve"> so Zhotoviteľom.</w:t>
      </w:r>
      <w:r w:rsidR="00E867A4" w:rsidRPr="008113C6">
        <w:rPr>
          <w:rFonts w:ascii="Cambria" w:hAnsi="Cambria" w:cs="Arial"/>
          <w:bCs/>
          <w:sz w:val="20"/>
          <w:szCs w:val="20"/>
        </w:rPr>
        <w:t xml:space="preserve"> Objednávateľ je povinný termín </w:t>
      </w:r>
      <w:r w:rsidR="00D52819" w:rsidRPr="008113C6">
        <w:rPr>
          <w:rFonts w:ascii="Cambria" w:hAnsi="Cambria" w:cs="Arial"/>
          <w:bCs/>
          <w:sz w:val="20"/>
          <w:szCs w:val="20"/>
        </w:rPr>
        <w:t xml:space="preserve">a miesto </w:t>
      </w:r>
      <w:r w:rsidR="00E867A4" w:rsidRPr="008113C6">
        <w:rPr>
          <w:rFonts w:ascii="Cambria" w:hAnsi="Cambria" w:cs="Arial"/>
          <w:bCs/>
          <w:sz w:val="20"/>
          <w:szCs w:val="20"/>
        </w:rPr>
        <w:t xml:space="preserve">pracovného stretnutia </w:t>
      </w:r>
      <w:r w:rsidR="007C322E" w:rsidRPr="008113C6">
        <w:rPr>
          <w:rFonts w:ascii="Cambria" w:hAnsi="Cambria" w:cs="Arial"/>
          <w:bCs/>
          <w:sz w:val="20"/>
          <w:szCs w:val="20"/>
        </w:rPr>
        <w:t xml:space="preserve">oznámiť </w:t>
      </w:r>
      <w:r w:rsidR="00A64D5A" w:rsidRPr="008113C6">
        <w:rPr>
          <w:rFonts w:ascii="Cambria" w:hAnsi="Cambria" w:cs="Arial"/>
          <w:bCs/>
          <w:sz w:val="20"/>
          <w:szCs w:val="20"/>
        </w:rPr>
        <w:t xml:space="preserve">(aj emailom) </w:t>
      </w:r>
      <w:r w:rsidR="007C322E" w:rsidRPr="008113C6">
        <w:rPr>
          <w:rFonts w:ascii="Cambria" w:hAnsi="Cambria" w:cs="Arial"/>
          <w:bCs/>
          <w:sz w:val="20"/>
          <w:szCs w:val="20"/>
        </w:rPr>
        <w:t>Zhotoviteľovi najmenej tri (3) dni pred jeho uskutočnením.</w:t>
      </w:r>
      <w:r w:rsidR="00F04C12" w:rsidRPr="008113C6">
        <w:rPr>
          <w:rFonts w:ascii="Cambria" w:hAnsi="Cambria" w:cs="Arial"/>
          <w:bCs/>
          <w:sz w:val="20"/>
          <w:szCs w:val="20"/>
        </w:rPr>
        <w:t xml:space="preserve"> </w:t>
      </w:r>
      <w:r w:rsidR="00D0239E" w:rsidRPr="008113C6">
        <w:rPr>
          <w:rFonts w:ascii="Cambria" w:hAnsi="Cambria" w:cs="Arial"/>
          <w:bCs/>
          <w:sz w:val="20"/>
          <w:szCs w:val="20"/>
        </w:rPr>
        <w:t>Zhotoviteľ sa zaväzuje</w:t>
      </w:r>
      <w:r w:rsidR="009C393C" w:rsidRPr="008113C6">
        <w:rPr>
          <w:rFonts w:ascii="Cambria" w:hAnsi="Cambria" w:cs="Arial"/>
          <w:bCs/>
          <w:sz w:val="20"/>
          <w:szCs w:val="20"/>
        </w:rPr>
        <w:t xml:space="preserve"> zúčastniť</w:t>
      </w:r>
      <w:r w:rsidR="004D429C" w:rsidRPr="008113C6">
        <w:rPr>
          <w:rFonts w:ascii="Cambria" w:hAnsi="Cambria" w:cs="Arial"/>
          <w:bCs/>
          <w:sz w:val="20"/>
          <w:szCs w:val="20"/>
        </w:rPr>
        <w:t xml:space="preserve"> a</w:t>
      </w:r>
      <w:r w:rsidR="007C322E" w:rsidRPr="008113C6">
        <w:rPr>
          <w:rFonts w:ascii="Cambria" w:hAnsi="Cambria" w:cs="Arial"/>
          <w:bCs/>
          <w:sz w:val="20"/>
          <w:szCs w:val="20"/>
        </w:rPr>
        <w:t> </w:t>
      </w:r>
      <w:r w:rsidR="004D429C" w:rsidRPr="008113C6">
        <w:rPr>
          <w:rFonts w:ascii="Cambria" w:hAnsi="Cambria" w:cs="Arial"/>
          <w:bCs/>
          <w:sz w:val="20"/>
          <w:szCs w:val="20"/>
        </w:rPr>
        <w:t xml:space="preserve">zabezpečiť účasť </w:t>
      </w:r>
      <w:r w:rsidR="00547C87" w:rsidRPr="008113C6">
        <w:rPr>
          <w:rFonts w:ascii="Cambria" w:hAnsi="Cambria" w:cs="Arial"/>
          <w:bCs/>
          <w:sz w:val="20"/>
          <w:szCs w:val="20"/>
        </w:rPr>
        <w:t xml:space="preserve">poverených osôb </w:t>
      </w:r>
      <w:r w:rsidR="004D429C" w:rsidRPr="008113C6">
        <w:rPr>
          <w:rFonts w:ascii="Cambria" w:hAnsi="Cambria" w:cs="Arial"/>
          <w:bCs/>
          <w:sz w:val="20"/>
          <w:szCs w:val="20"/>
        </w:rPr>
        <w:t xml:space="preserve">Zhotoviteľa </w:t>
      </w:r>
      <w:r w:rsidR="007C322E" w:rsidRPr="008113C6">
        <w:rPr>
          <w:rFonts w:ascii="Cambria" w:hAnsi="Cambria" w:cs="Arial"/>
          <w:bCs/>
          <w:sz w:val="20"/>
          <w:szCs w:val="20"/>
        </w:rPr>
        <w:t xml:space="preserve">na zvolanom pracovnom </w:t>
      </w:r>
      <w:r w:rsidR="005150FF" w:rsidRPr="008113C6">
        <w:rPr>
          <w:rFonts w:ascii="Cambria" w:hAnsi="Cambria" w:cs="Arial"/>
          <w:bCs/>
          <w:sz w:val="20"/>
          <w:szCs w:val="20"/>
        </w:rPr>
        <w:t xml:space="preserve">stretnutí </w:t>
      </w:r>
      <w:r w:rsidR="007C322E" w:rsidRPr="008113C6">
        <w:rPr>
          <w:rFonts w:ascii="Cambria" w:hAnsi="Cambria" w:cs="Arial"/>
          <w:bCs/>
          <w:sz w:val="20"/>
          <w:szCs w:val="20"/>
        </w:rPr>
        <w:lastRenderedPageBreak/>
        <w:t>pokiaľ mu bol oznámen</w:t>
      </w:r>
      <w:r w:rsidR="00A64D5A" w:rsidRPr="008113C6">
        <w:rPr>
          <w:rFonts w:ascii="Cambria" w:hAnsi="Cambria" w:cs="Arial"/>
          <w:bCs/>
          <w:sz w:val="20"/>
          <w:szCs w:val="20"/>
        </w:rPr>
        <w:t xml:space="preserve">ý termín jeho konania v stanovenom predstihu. Objednávateľ spolu s oznámením termínu </w:t>
      </w:r>
      <w:r w:rsidR="007534F2" w:rsidRPr="008113C6">
        <w:rPr>
          <w:rFonts w:ascii="Cambria" w:hAnsi="Cambria" w:cs="Arial"/>
          <w:bCs/>
          <w:sz w:val="20"/>
          <w:szCs w:val="20"/>
        </w:rPr>
        <w:t xml:space="preserve">a miesta konania </w:t>
      </w:r>
      <w:r w:rsidR="00A64D5A" w:rsidRPr="008113C6">
        <w:rPr>
          <w:rFonts w:ascii="Cambria" w:hAnsi="Cambria" w:cs="Arial"/>
          <w:bCs/>
          <w:sz w:val="20"/>
          <w:szCs w:val="20"/>
        </w:rPr>
        <w:t xml:space="preserve">pracovného stretnutia Zhotoviteľovi oznámi </w:t>
      </w:r>
      <w:r w:rsidR="00BA0743">
        <w:rPr>
          <w:rFonts w:ascii="Cambria" w:hAnsi="Cambria" w:cs="Arial"/>
          <w:bCs/>
          <w:sz w:val="20"/>
          <w:szCs w:val="20"/>
        </w:rPr>
        <w:t xml:space="preserve">podľa možnosti </w:t>
      </w:r>
      <w:r w:rsidR="00A64D5A" w:rsidRPr="008113C6">
        <w:rPr>
          <w:rFonts w:ascii="Cambria" w:hAnsi="Cambria" w:cs="Arial"/>
          <w:bCs/>
          <w:sz w:val="20"/>
          <w:szCs w:val="20"/>
        </w:rPr>
        <w:t xml:space="preserve">aj </w:t>
      </w:r>
      <w:r w:rsidR="00D52819" w:rsidRPr="008113C6">
        <w:rPr>
          <w:rFonts w:ascii="Cambria" w:hAnsi="Cambria" w:cs="Arial"/>
          <w:bCs/>
          <w:sz w:val="20"/>
          <w:szCs w:val="20"/>
        </w:rPr>
        <w:t>témy resp. body plánovaného pracovného stretnutia.</w:t>
      </w:r>
      <w:bookmarkEnd w:id="29"/>
      <w:r w:rsidR="00D52819" w:rsidRPr="008113C6">
        <w:rPr>
          <w:rFonts w:ascii="Cambria" w:hAnsi="Cambria" w:cs="Arial"/>
          <w:bCs/>
          <w:sz w:val="20"/>
          <w:szCs w:val="20"/>
        </w:rPr>
        <w:t xml:space="preserve"> </w:t>
      </w:r>
    </w:p>
    <w:p w14:paraId="7AFC4F62" w14:textId="2DC2D5E8" w:rsidR="007F25C5" w:rsidRPr="008113C6" w:rsidRDefault="007F25C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Pokiaľ by činnosť tretích osôb Objednávateľa </w:t>
      </w:r>
      <w:r w:rsidR="00547C87" w:rsidRPr="008113C6">
        <w:rPr>
          <w:rFonts w:ascii="Cambria" w:hAnsi="Cambria" w:cs="Arial"/>
          <w:bCs/>
          <w:sz w:val="20"/>
          <w:szCs w:val="20"/>
        </w:rPr>
        <w:t xml:space="preserve">v </w:t>
      </w:r>
      <w:r w:rsidR="00CF6E89" w:rsidRPr="008113C6">
        <w:rPr>
          <w:rFonts w:ascii="Cambria" w:hAnsi="Cambria" w:cs="Arial"/>
          <w:bCs/>
          <w:sz w:val="20"/>
          <w:szCs w:val="20"/>
        </w:rPr>
        <w:t>Budov</w:t>
      </w:r>
      <w:r w:rsidR="0090664A">
        <w:rPr>
          <w:rFonts w:ascii="Cambria" w:hAnsi="Cambria" w:cs="Arial"/>
          <w:bCs/>
          <w:sz w:val="20"/>
          <w:szCs w:val="20"/>
        </w:rPr>
        <w:t>ách</w:t>
      </w:r>
      <w:r w:rsidR="00CF6E89" w:rsidRPr="008113C6">
        <w:rPr>
          <w:rFonts w:ascii="Cambria" w:hAnsi="Cambria" w:cs="Arial"/>
          <w:bCs/>
          <w:sz w:val="20"/>
          <w:szCs w:val="20"/>
        </w:rPr>
        <w:t xml:space="preserve"> </w:t>
      </w:r>
      <w:r w:rsidRPr="008113C6">
        <w:rPr>
          <w:rFonts w:ascii="Cambria" w:hAnsi="Cambria" w:cs="Arial"/>
          <w:bCs/>
          <w:sz w:val="20"/>
          <w:szCs w:val="20"/>
        </w:rPr>
        <w:t xml:space="preserve">mala znemožňovať alebo brániť Zhotoviteľovi v prístupe </w:t>
      </w:r>
      <w:r w:rsidR="00547C87" w:rsidRPr="008113C6">
        <w:rPr>
          <w:rFonts w:ascii="Cambria" w:hAnsi="Cambria" w:cs="Arial"/>
          <w:bCs/>
          <w:sz w:val="20"/>
          <w:szCs w:val="20"/>
        </w:rPr>
        <w:t>do Budov</w:t>
      </w:r>
      <w:r w:rsidRPr="008113C6">
        <w:rPr>
          <w:rFonts w:ascii="Cambria" w:hAnsi="Cambria" w:cs="Arial"/>
          <w:bCs/>
          <w:sz w:val="20"/>
          <w:szCs w:val="20"/>
        </w:rPr>
        <w:t xml:space="preserve"> a/alebo vo vykonávaní Diela, alebo ak by takáto činnosť mala spôsobiť škodu na akýchkoľvek Technologických zariadeniach alebo </w:t>
      </w:r>
      <w:r w:rsidR="00346CA4" w:rsidRPr="008113C6">
        <w:rPr>
          <w:rFonts w:ascii="Cambria" w:hAnsi="Cambria" w:cs="Arial"/>
          <w:bCs/>
          <w:sz w:val="20"/>
          <w:szCs w:val="20"/>
        </w:rPr>
        <w:t>m</w:t>
      </w:r>
      <w:r w:rsidRPr="008113C6">
        <w:rPr>
          <w:rFonts w:ascii="Cambria" w:hAnsi="Cambria" w:cs="Arial"/>
          <w:bCs/>
          <w:sz w:val="20"/>
          <w:szCs w:val="20"/>
        </w:rPr>
        <w:t>ateriáloch Zhotoviteľa,</w:t>
      </w:r>
      <w:r w:rsidR="00BA0743">
        <w:rPr>
          <w:rFonts w:ascii="Cambria" w:hAnsi="Cambria" w:cs="Arial"/>
          <w:bCs/>
          <w:sz w:val="20"/>
          <w:szCs w:val="20"/>
        </w:rPr>
        <w:t xml:space="preserve"> je Zhotoviteľ povinný bezodkladne Objednávateľa o takejto skutočnosti informovať a</w:t>
      </w:r>
      <w:r w:rsidRPr="008113C6">
        <w:rPr>
          <w:rFonts w:ascii="Cambria" w:hAnsi="Cambria" w:cs="Arial"/>
          <w:bCs/>
          <w:sz w:val="20"/>
          <w:szCs w:val="20"/>
        </w:rPr>
        <w:t xml:space="preserve"> Objednávateľ sa zaväzuje vynaložiť všetko primerané úsilie na zabránenie tejto škody a na zabránenie alebo zmiernenie následkov takejto činnosti. Za činnosť tretích osôb </w:t>
      </w:r>
      <w:r w:rsidR="00346CA4" w:rsidRPr="008113C6">
        <w:rPr>
          <w:rFonts w:ascii="Cambria" w:hAnsi="Cambria" w:cs="Arial"/>
          <w:bCs/>
          <w:sz w:val="20"/>
          <w:szCs w:val="20"/>
        </w:rPr>
        <w:t xml:space="preserve">v </w:t>
      </w:r>
      <w:r w:rsidR="00CF6E89" w:rsidRPr="008113C6">
        <w:rPr>
          <w:rFonts w:ascii="Cambria" w:hAnsi="Cambria" w:cs="Arial"/>
          <w:bCs/>
          <w:sz w:val="20"/>
          <w:szCs w:val="20"/>
        </w:rPr>
        <w:t>Budov</w:t>
      </w:r>
      <w:r w:rsidR="00A35F80">
        <w:rPr>
          <w:rFonts w:ascii="Cambria" w:hAnsi="Cambria" w:cs="Arial"/>
          <w:bCs/>
          <w:sz w:val="20"/>
          <w:szCs w:val="20"/>
        </w:rPr>
        <w:t>ách</w:t>
      </w:r>
      <w:r w:rsidR="00CF6E89" w:rsidRPr="008113C6">
        <w:rPr>
          <w:rFonts w:ascii="Cambria" w:hAnsi="Cambria" w:cs="Arial"/>
          <w:bCs/>
          <w:sz w:val="20"/>
          <w:szCs w:val="20"/>
        </w:rPr>
        <w:t xml:space="preserve"> </w:t>
      </w:r>
      <w:r w:rsidR="00A35F80">
        <w:rPr>
          <w:rFonts w:ascii="Cambria" w:hAnsi="Cambria" w:cs="Arial"/>
          <w:bCs/>
          <w:sz w:val="20"/>
          <w:szCs w:val="20"/>
        </w:rPr>
        <w:t xml:space="preserve">a Areály </w:t>
      </w:r>
      <w:r w:rsidRPr="008113C6">
        <w:rPr>
          <w:rFonts w:ascii="Cambria" w:hAnsi="Cambria" w:cs="Arial"/>
          <w:bCs/>
          <w:sz w:val="20"/>
          <w:szCs w:val="20"/>
        </w:rPr>
        <w:t xml:space="preserve">však Objednávateľ nepreberá žiadnu zodpovednosť. </w:t>
      </w:r>
    </w:p>
    <w:p w14:paraId="32E09D34" w14:textId="77777777" w:rsidR="007F25C5" w:rsidRPr="008113C6" w:rsidRDefault="007F25C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8113C6" w:rsidRDefault="00850E3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8113C6" w:rsidRDefault="00A52409" w:rsidP="00D47FC9">
      <w:pPr>
        <w:numPr>
          <w:ilvl w:val="1"/>
          <w:numId w:val="15"/>
        </w:numPr>
        <w:spacing w:before="0" w:after="120" w:line="240" w:lineRule="auto"/>
        <w:jc w:val="both"/>
        <w:rPr>
          <w:rFonts w:ascii="Cambria" w:hAnsi="Cambria" w:cs="Arial"/>
          <w:b/>
          <w:bCs/>
          <w:sz w:val="20"/>
          <w:szCs w:val="20"/>
        </w:rPr>
      </w:pPr>
      <w:bookmarkStart w:id="30" w:name="_Ref501711151"/>
      <w:bookmarkStart w:id="31" w:name="_Ref514672997"/>
      <w:r w:rsidRPr="008113C6">
        <w:rPr>
          <w:rFonts w:ascii="Cambria" w:hAnsi="Cambria" w:cs="Arial"/>
          <w:b/>
          <w:bCs/>
          <w:sz w:val="20"/>
          <w:szCs w:val="20"/>
        </w:rPr>
        <w:t xml:space="preserve">Správy o postupe </w:t>
      </w:r>
      <w:r w:rsidR="00D83192" w:rsidRPr="008113C6">
        <w:rPr>
          <w:rFonts w:ascii="Cambria" w:hAnsi="Cambria" w:cs="Arial"/>
          <w:b/>
          <w:bCs/>
          <w:sz w:val="20"/>
          <w:szCs w:val="20"/>
        </w:rPr>
        <w:t>plnenia</w:t>
      </w:r>
      <w:r w:rsidR="001664B2" w:rsidRPr="008113C6">
        <w:rPr>
          <w:rFonts w:ascii="Cambria" w:hAnsi="Cambria" w:cs="Arial"/>
          <w:b/>
          <w:bCs/>
          <w:sz w:val="20"/>
          <w:szCs w:val="20"/>
        </w:rPr>
        <w:t xml:space="preserve"> a súpis vykonaných </w:t>
      </w:r>
      <w:bookmarkEnd w:id="30"/>
      <w:r w:rsidR="00593A8A" w:rsidRPr="008113C6">
        <w:rPr>
          <w:rFonts w:ascii="Cambria" w:hAnsi="Cambria" w:cs="Arial"/>
          <w:b/>
          <w:bCs/>
          <w:sz w:val="20"/>
          <w:szCs w:val="20"/>
        </w:rPr>
        <w:t>plnení</w:t>
      </w:r>
      <w:bookmarkEnd w:id="31"/>
    </w:p>
    <w:p w14:paraId="13B55E7D" w14:textId="391E19E0" w:rsidR="0057419C" w:rsidRPr="008113C6" w:rsidRDefault="00A52409" w:rsidP="00D47FC9">
      <w:pPr>
        <w:numPr>
          <w:ilvl w:val="2"/>
          <w:numId w:val="15"/>
        </w:numPr>
        <w:spacing w:before="0" w:after="120" w:line="240" w:lineRule="auto"/>
        <w:jc w:val="both"/>
        <w:rPr>
          <w:rFonts w:ascii="Cambria" w:hAnsi="Cambria" w:cs="Arial"/>
          <w:sz w:val="20"/>
          <w:szCs w:val="20"/>
        </w:rPr>
      </w:pPr>
      <w:bookmarkStart w:id="32" w:name="_Ref501711713"/>
      <w:r w:rsidRPr="008113C6">
        <w:rPr>
          <w:rFonts w:ascii="Cambria" w:hAnsi="Cambria" w:cs="Arial"/>
          <w:sz w:val="20"/>
          <w:szCs w:val="20"/>
        </w:rPr>
        <w:t xml:space="preserve">Zhotoviteľ pravidelne za </w:t>
      </w:r>
      <w:r w:rsidR="004D4D0A" w:rsidRPr="008113C6">
        <w:rPr>
          <w:rFonts w:ascii="Cambria" w:hAnsi="Cambria" w:cs="Arial"/>
          <w:sz w:val="20"/>
          <w:szCs w:val="20"/>
        </w:rPr>
        <w:t xml:space="preserve">každý </w:t>
      </w:r>
      <w:r w:rsidR="000052D9" w:rsidRPr="008113C6">
        <w:rPr>
          <w:rFonts w:ascii="Cambria" w:hAnsi="Cambria" w:cs="Arial"/>
          <w:sz w:val="20"/>
          <w:szCs w:val="20"/>
        </w:rPr>
        <w:t xml:space="preserve">kalendárny </w:t>
      </w:r>
      <w:r w:rsidR="004D4D0A" w:rsidRPr="008113C6">
        <w:rPr>
          <w:rFonts w:ascii="Cambria" w:hAnsi="Cambria" w:cs="Arial"/>
          <w:sz w:val="20"/>
          <w:szCs w:val="20"/>
        </w:rPr>
        <w:t>mesiac</w:t>
      </w:r>
      <w:r w:rsidRPr="008113C6">
        <w:rPr>
          <w:rFonts w:ascii="Cambria" w:hAnsi="Cambria" w:cs="Arial"/>
          <w:sz w:val="20"/>
          <w:szCs w:val="20"/>
        </w:rPr>
        <w:t xml:space="preserve"> vyhotoví a predloží </w:t>
      </w:r>
      <w:r w:rsidR="0080116C" w:rsidRPr="008113C6">
        <w:rPr>
          <w:rFonts w:ascii="Cambria" w:hAnsi="Cambria" w:cs="Arial"/>
          <w:sz w:val="20"/>
          <w:szCs w:val="20"/>
        </w:rPr>
        <w:t>Objednávateľovi</w:t>
      </w:r>
      <w:r w:rsidRPr="008113C6">
        <w:rPr>
          <w:rFonts w:ascii="Cambria" w:hAnsi="Cambria" w:cs="Arial"/>
          <w:sz w:val="20"/>
          <w:szCs w:val="20"/>
        </w:rPr>
        <w:t xml:space="preserve"> správy o postupe </w:t>
      </w:r>
      <w:r w:rsidR="00556D44" w:rsidRPr="008113C6">
        <w:rPr>
          <w:rFonts w:ascii="Cambria" w:hAnsi="Cambria" w:cs="Arial"/>
          <w:sz w:val="20"/>
          <w:szCs w:val="20"/>
        </w:rPr>
        <w:t>plnenia</w:t>
      </w:r>
      <w:r w:rsidRPr="008113C6">
        <w:rPr>
          <w:rFonts w:ascii="Cambria" w:hAnsi="Cambria" w:cs="Arial"/>
          <w:sz w:val="20"/>
          <w:szCs w:val="20"/>
        </w:rPr>
        <w:t xml:space="preserve"> do piatich (5) dní po skončení </w:t>
      </w:r>
      <w:r w:rsidR="00B74E5A" w:rsidRPr="008113C6">
        <w:rPr>
          <w:rFonts w:ascii="Cambria" w:hAnsi="Cambria" w:cs="Arial"/>
          <w:sz w:val="20"/>
          <w:szCs w:val="20"/>
        </w:rPr>
        <w:t>sledovaného obdobia</w:t>
      </w:r>
      <w:r w:rsidRPr="008113C6">
        <w:rPr>
          <w:rFonts w:ascii="Cambria" w:hAnsi="Cambria" w:cs="Arial"/>
          <w:sz w:val="20"/>
          <w:szCs w:val="20"/>
        </w:rPr>
        <w:t xml:space="preserve">, ktorého sa týkajú. Správa o postupe </w:t>
      </w:r>
      <w:r w:rsidR="00556D44" w:rsidRPr="008113C6">
        <w:rPr>
          <w:rFonts w:ascii="Cambria" w:hAnsi="Cambria" w:cs="Arial"/>
          <w:sz w:val="20"/>
          <w:szCs w:val="20"/>
        </w:rPr>
        <w:t>plnenia</w:t>
      </w:r>
      <w:r w:rsidRPr="008113C6">
        <w:rPr>
          <w:rFonts w:ascii="Cambria" w:hAnsi="Cambria" w:cs="Arial"/>
          <w:sz w:val="20"/>
          <w:szCs w:val="20"/>
        </w:rPr>
        <w:t xml:space="preserve"> bude obsahovať </w:t>
      </w:r>
      <w:r w:rsidR="00DB5E71" w:rsidRPr="008113C6">
        <w:rPr>
          <w:rFonts w:ascii="Cambria" w:hAnsi="Cambria" w:cs="Arial"/>
          <w:sz w:val="20"/>
          <w:szCs w:val="20"/>
        </w:rPr>
        <w:t>informáciu o úrovni zhotovenia</w:t>
      </w:r>
      <w:r w:rsidR="0080116C" w:rsidRPr="008113C6">
        <w:rPr>
          <w:rFonts w:ascii="Cambria" w:hAnsi="Cambria" w:cs="Arial"/>
          <w:sz w:val="20"/>
          <w:szCs w:val="20"/>
        </w:rPr>
        <w:t xml:space="preserve"> Dokumentácie Zhotoviteľa a zhotovenia</w:t>
      </w:r>
      <w:r w:rsidR="00DB5E71" w:rsidRPr="008113C6">
        <w:rPr>
          <w:rFonts w:ascii="Cambria" w:hAnsi="Cambria" w:cs="Arial"/>
          <w:sz w:val="20"/>
          <w:szCs w:val="20"/>
        </w:rPr>
        <w:t xml:space="preserve"> Diela </w:t>
      </w:r>
      <w:r w:rsidR="00C5606D" w:rsidRPr="008113C6">
        <w:rPr>
          <w:rFonts w:ascii="Cambria" w:hAnsi="Cambria" w:cs="Arial"/>
          <w:sz w:val="20"/>
          <w:szCs w:val="20"/>
        </w:rPr>
        <w:t>resp. akékoľvek iné podstatné okolnosti a skutočnosti týkajúce sa priebehu plnenia tejto Zmluvy</w:t>
      </w:r>
      <w:r w:rsidRPr="008113C6">
        <w:rPr>
          <w:rFonts w:ascii="Cambria" w:hAnsi="Cambria" w:cs="Arial"/>
          <w:sz w:val="20"/>
          <w:szCs w:val="20"/>
        </w:rPr>
        <w:t>.</w:t>
      </w:r>
      <w:bookmarkEnd w:id="32"/>
      <w:r w:rsidR="00B74E5A" w:rsidRPr="008113C6">
        <w:rPr>
          <w:rFonts w:ascii="Cambria" w:hAnsi="Cambria" w:cs="Arial"/>
          <w:sz w:val="20"/>
          <w:szCs w:val="20"/>
        </w:rPr>
        <w:t xml:space="preserve"> </w:t>
      </w:r>
    </w:p>
    <w:p w14:paraId="3936FFA0" w14:textId="35085776"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bCs/>
          <w:sz w:val="20"/>
          <w:szCs w:val="20"/>
        </w:rPr>
        <w:t>Lehota</w:t>
      </w:r>
      <w:r w:rsidRPr="008113C6">
        <w:rPr>
          <w:rFonts w:ascii="Cambria" w:hAnsi="Cambria" w:cs="Arial"/>
          <w:b/>
          <w:sz w:val="20"/>
          <w:szCs w:val="20"/>
        </w:rPr>
        <w:t xml:space="preserve"> </w:t>
      </w:r>
      <w:r w:rsidR="00D0047E" w:rsidRPr="008113C6">
        <w:rPr>
          <w:rFonts w:ascii="Cambria" w:hAnsi="Cambria" w:cs="Arial"/>
          <w:b/>
          <w:sz w:val="20"/>
          <w:szCs w:val="20"/>
        </w:rPr>
        <w:t>vykonania</w:t>
      </w:r>
      <w:r w:rsidR="006C6BF1" w:rsidRPr="008113C6">
        <w:rPr>
          <w:rFonts w:ascii="Cambria" w:hAnsi="Cambria" w:cs="Arial"/>
          <w:b/>
          <w:sz w:val="20"/>
          <w:szCs w:val="20"/>
        </w:rPr>
        <w:t xml:space="preserve"> Diela</w:t>
      </w:r>
    </w:p>
    <w:p w14:paraId="0DF96968" w14:textId="1C101B04"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vykonania</w:t>
      </w:r>
      <w:r w:rsidR="00D0047E" w:rsidRPr="008113C6" w:rsidDel="006C6BF1">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w:t>
      </w:r>
    </w:p>
    <w:p w14:paraId="344D6AD0" w14:textId="028AB80E"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33" w:name="_Ref515029329"/>
      <w:r w:rsidRPr="008113C6">
        <w:rPr>
          <w:rFonts w:ascii="Cambria" w:hAnsi="Cambria" w:cs="Arial"/>
          <w:sz w:val="20"/>
          <w:szCs w:val="20"/>
        </w:rPr>
        <w:t xml:space="preserve">Zhotoviteľ je povinný Dielo v súlade s Harmonogramom </w:t>
      </w:r>
      <w:r w:rsidR="00B0389D"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vyhotoviť tak, </w:t>
      </w:r>
      <w:r w:rsidR="0051438B" w:rsidRPr="008113C6">
        <w:rPr>
          <w:rFonts w:ascii="Cambria" w:hAnsi="Cambria" w:cs="Arial"/>
          <w:bCs/>
          <w:sz w:val="20"/>
          <w:szCs w:val="20"/>
        </w:rPr>
        <w:t xml:space="preserve">aby </w:t>
      </w:r>
      <w:r w:rsidR="00C83216" w:rsidRPr="008113C6">
        <w:rPr>
          <w:rFonts w:ascii="Cambria" w:hAnsi="Cambria" w:cs="Arial"/>
          <w:bCs/>
          <w:sz w:val="20"/>
          <w:szCs w:val="20"/>
        </w:rPr>
        <w:t xml:space="preserve">bolo </w:t>
      </w:r>
      <w:r w:rsidR="00712DFF">
        <w:rPr>
          <w:rFonts w:ascii="Cambria" w:hAnsi="Cambria" w:cs="Arial"/>
          <w:bCs/>
          <w:sz w:val="20"/>
          <w:szCs w:val="20"/>
        </w:rPr>
        <w:t xml:space="preserve">plne </w:t>
      </w:r>
      <w:r w:rsidR="00C83216" w:rsidRPr="008113C6">
        <w:rPr>
          <w:rFonts w:ascii="Cambria" w:hAnsi="Cambria" w:cs="Arial"/>
          <w:bCs/>
          <w:sz w:val="20"/>
          <w:szCs w:val="20"/>
        </w:rPr>
        <w:t xml:space="preserve">pripravené na úspešné absolvovanie kolaudačného </w:t>
      </w:r>
      <w:r w:rsidR="00F44DC3" w:rsidRPr="008113C6">
        <w:rPr>
          <w:rFonts w:ascii="Cambria" w:hAnsi="Cambria" w:cs="Arial"/>
          <w:bCs/>
          <w:sz w:val="20"/>
          <w:szCs w:val="20"/>
        </w:rPr>
        <w:t>konania</w:t>
      </w:r>
      <w:r w:rsidR="00F44DC3" w:rsidRPr="008113C6">
        <w:rPr>
          <w:rFonts w:ascii="Cambria" w:hAnsi="Cambria" w:cs="Arial"/>
          <w:sz w:val="20"/>
          <w:szCs w:val="20"/>
        </w:rPr>
        <w:t xml:space="preserve"> </w:t>
      </w:r>
      <w:r w:rsidR="00F44DC3" w:rsidRPr="008113C6">
        <w:rPr>
          <w:rFonts w:ascii="Cambria" w:hAnsi="Cambria" w:cs="Arial"/>
          <w:bCs/>
          <w:sz w:val="20"/>
          <w:szCs w:val="20"/>
        </w:rPr>
        <w:t xml:space="preserve">(resp. iného obdobného konania, ktorého výsledkom bude vydanie právoplatného rozhodnutia na užívanie </w:t>
      </w:r>
      <w:r w:rsidR="00D82F72" w:rsidRPr="008113C6">
        <w:rPr>
          <w:rFonts w:ascii="Cambria" w:hAnsi="Cambria" w:cs="Arial"/>
          <w:bCs/>
          <w:sz w:val="20"/>
          <w:szCs w:val="20"/>
        </w:rPr>
        <w:t>Diela</w:t>
      </w:r>
      <w:r w:rsidR="00F44DC3" w:rsidRPr="008113C6">
        <w:rPr>
          <w:rFonts w:ascii="Cambria" w:hAnsi="Cambria" w:cs="Arial"/>
          <w:bCs/>
          <w:sz w:val="20"/>
          <w:szCs w:val="20"/>
        </w:rPr>
        <w:t xml:space="preserve">) </w:t>
      </w:r>
      <w:r w:rsidRPr="008113C6">
        <w:rPr>
          <w:rFonts w:ascii="Cambria" w:hAnsi="Cambria" w:cs="Arial"/>
          <w:sz w:val="20"/>
          <w:szCs w:val="20"/>
        </w:rPr>
        <w:t xml:space="preserve">a bolo spôsobilé na Preberacie konanie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tejto Zmluvy.</w:t>
      </w:r>
      <w:bookmarkEnd w:id="33"/>
    </w:p>
    <w:p w14:paraId="2D21B7A1" w14:textId="5F89CB7D" w:rsidR="00D82F72" w:rsidRPr="008113C6" w:rsidRDefault="00D82F72"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V rámci Lehoty</w:t>
      </w:r>
      <w:r w:rsidR="006C6BF1" w:rsidRPr="008113C6">
        <w:rPr>
          <w:rFonts w:ascii="Cambria" w:hAnsi="Cambria" w:cs="Arial"/>
          <w:sz w:val="20"/>
          <w:szCs w:val="20"/>
        </w:rPr>
        <w:t xml:space="preserv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D0047E" w:rsidRPr="008113C6">
        <w:rPr>
          <w:rFonts w:ascii="Cambria" w:hAnsi="Cambria" w:cs="Arial"/>
          <w:sz w:val="20"/>
          <w:szCs w:val="20"/>
        </w:rPr>
        <w:t xml:space="preserve"> </w:t>
      </w:r>
      <w:r w:rsidRPr="008113C6">
        <w:rPr>
          <w:rFonts w:ascii="Cambria" w:hAnsi="Cambria" w:cs="Arial"/>
          <w:sz w:val="20"/>
          <w:szCs w:val="20"/>
        </w:rPr>
        <w:t xml:space="preserve">sa </w:t>
      </w:r>
      <w:r w:rsidR="00CA70C5" w:rsidRPr="008113C6">
        <w:rPr>
          <w:rFonts w:ascii="Cambria" w:hAnsi="Cambria" w:cs="Arial"/>
          <w:sz w:val="20"/>
          <w:szCs w:val="20"/>
        </w:rPr>
        <w:t xml:space="preserve">Zhotoviteľ zaväzuje dodržiavať nasledovné </w:t>
      </w:r>
      <w:r w:rsidR="00350DFB" w:rsidRPr="008113C6">
        <w:rPr>
          <w:rFonts w:ascii="Cambria" w:hAnsi="Cambria" w:cs="Arial"/>
          <w:sz w:val="20"/>
          <w:szCs w:val="20"/>
        </w:rPr>
        <w:t xml:space="preserve">vecné a </w:t>
      </w:r>
      <w:r w:rsidR="00CA70C5" w:rsidRPr="008113C6">
        <w:rPr>
          <w:rFonts w:ascii="Cambria" w:hAnsi="Cambria" w:cs="Arial"/>
          <w:sz w:val="20"/>
          <w:szCs w:val="20"/>
        </w:rPr>
        <w:t xml:space="preserve">časové míľniky </w:t>
      </w:r>
      <w:r w:rsidR="00350DFB" w:rsidRPr="008113C6">
        <w:rPr>
          <w:rFonts w:ascii="Cambria" w:hAnsi="Cambria" w:cs="Arial"/>
          <w:sz w:val="20"/>
          <w:szCs w:val="20"/>
        </w:rPr>
        <w:t>plnenia</w:t>
      </w:r>
    </w:p>
    <w:p w14:paraId="44E23D5F" w14:textId="5B6E7A1B" w:rsidR="00D731BD" w:rsidRPr="008113C6" w:rsidRDefault="00E147C0" w:rsidP="00D47FC9">
      <w:pPr>
        <w:numPr>
          <w:ilvl w:val="3"/>
          <w:numId w:val="15"/>
        </w:numPr>
        <w:spacing w:before="0" w:after="120" w:line="240" w:lineRule="auto"/>
        <w:jc w:val="both"/>
        <w:rPr>
          <w:rFonts w:ascii="Cambria" w:hAnsi="Cambria" w:cs="Arial"/>
          <w:sz w:val="20"/>
          <w:szCs w:val="20"/>
        </w:rPr>
      </w:pPr>
      <w:bookmarkStart w:id="34" w:name="_Ref514940608"/>
      <w:r w:rsidRPr="008113C6">
        <w:rPr>
          <w:rFonts w:ascii="Cambria" w:hAnsi="Cambria" w:cs="Arial"/>
          <w:sz w:val="20"/>
          <w:szCs w:val="20"/>
        </w:rPr>
        <w:t>v</w:t>
      </w:r>
      <w:r w:rsidR="00100AFD" w:rsidRPr="008113C6">
        <w:rPr>
          <w:rFonts w:ascii="Cambria" w:hAnsi="Cambria" w:cs="Arial"/>
          <w:sz w:val="20"/>
          <w:szCs w:val="20"/>
        </w:rPr>
        <w:t xml:space="preserve">ypracovanie a odovzdanie Dokumentácie Zhotoviteľa </w:t>
      </w:r>
      <w:r w:rsidR="0054523A">
        <w:rPr>
          <w:rFonts w:ascii="Cambria" w:hAnsi="Cambria" w:cs="Arial"/>
          <w:sz w:val="20"/>
          <w:szCs w:val="20"/>
        </w:rPr>
        <w:t>a zabezpečenie právoplatnosti všetkých povolení na realizáciu Diela</w:t>
      </w:r>
      <w:r w:rsidR="0054523A" w:rsidRPr="008113C6">
        <w:rPr>
          <w:rFonts w:ascii="Cambria" w:hAnsi="Cambria" w:cs="Arial"/>
          <w:sz w:val="20"/>
          <w:szCs w:val="20"/>
        </w:rPr>
        <w:t xml:space="preserve"> podľa bodu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_Ref8126391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963576">
        <w:rPr>
          <w:rFonts w:ascii="Cambria" w:hAnsi="Cambria" w:cs="Arial"/>
          <w:sz w:val="20"/>
          <w:szCs w:val="20"/>
        </w:rPr>
        <w:t>2.3.1</w:t>
      </w:r>
      <w:r w:rsidR="001949A9" w:rsidRPr="008113C6">
        <w:rPr>
          <w:rFonts w:ascii="Cambria" w:hAnsi="Cambria" w:cs="Arial"/>
          <w:sz w:val="20"/>
          <w:szCs w:val="20"/>
        </w:rPr>
        <w:fldChar w:fldCharType="end"/>
      </w:r>
      <w:r w:rsidR="00100AFD" w:rsidRPr="008113C6">
        <w:rPr>
          <w:rFonts w:ascii="Cambria" w:hAnsi="Cambria" w:cs="Arial"/>
          <w:sz w:val="20"/>
          <w:szCs w:val="20"/>
        </w:rPr>
        <w:t xml:space="preserve"> tejto Zmluvy</w:t>
      </w:r>
      <w:r w:rsidRPr="008113C6">
        <w:rPr>
          <w:rFonts w:ascii="Cambria" w:hAnsi="Cambria" w:cs="Arial"/>
          <w:sz w:val="20"/>
          <w:szCs w:val="20"/>
        </w:rPr>
        <w:t xml:space="preserve"> </w:t>
      </w:r>
      <w:r w:rsidR="001949A9" w:rsidRPr="008113C6">
        <w:rPr>
          <w:rFonts w:ascii="Cambria" w:hAnsi="Cambria" w:cs="Arial"/>
          <w:sz w:val="20"/>
          <w:szCs w:val="20"/>
        </w:rPr>
        <w:t xml:space="preserve">v lehote uvedenej v bode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_Ref8132595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963576">
        <w:rPr>
          <w:rFonts w:ascii="Cambria" w:hAnsi="Cambria" w:cs="Arial"/>
          <w:sz w:val="20"/>
          <w:szCs w:val="20"/>
        </w:rPr>
        <w:t>2.3.2</w:t>
      </w:r>
      <w:r w:rsidR="001949A9" w:rsidRPr="008113C6">
        <w:rPr>
          <w:rFonts w:ascii="Cambria" w:hAnsi="Cambria" w:cs="Arial"/>
          <w:sz w:val="20"/>
          <w:szCs w:val="20"/>
        </w:rPr>
        <w:fldChar w:fldCharType="end"/>
      </w:r>
      <w:r w:rsidR="001949A9" w:rsidRPr="008113C6">
        <w:rPr>
          <w:rFonts w:ascii="Cambria" w:hAnsi="Cambria" w:cs="Arial"/>
          <w:sz w:val="20"/>
          <w:szCs w:val="20"/>
        </w:rPr>
        <w:t xml:space="preserve"> tejto Zmluvy</w:t>
      </w:r>
      <w:r w:rsidR="00100AFD" w:rsidRPr="008113C6">
        <w:rPr>
          <w:rFonts w:ascii="Cambria" w:hAnsi="Cambria" w:cs="Arial"/>
          <w:sz w:val="20"/>
          <w:szCs w:val="20"/>
        </w:rPr>
        <w:t>;</w:t>
      </w:r>
      <w:bookmarkEnd w:id="34"/>
    </w:p>
    <w:p w14:paraId="56580578" w14:textId="33E0BE7C" w:rsidR="00191214" w:rsidRPr="008113C6" w:rsidRDefault="0090093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úspešné vykonanie Diela a </w:t>
      </w:r>
      <w:r w:rsidR="00865C4F" w:rsidRPr="008113C6">
        <w:rPr>
          <w:rFonts w:ascii="Cambria" w:hAnsi="Cambria" w:cs="Arial"/>
          <w:sz w:val="20"/>
          <w:szCs w:val="20"/>
        </w:rPr>
        <w:t xml:space="preserve">odovzdanie Diela a všetkej Dokumentácie Zhotoviteľa a ostatnej dokumentácie na Preberacie konanie </w:t>
      </w:r>
      <w:r w:rsidR="00F211A8" w:rsidRPr="008113C6">
        <w:rPr>
          <w:rFonts w:ascii="Cambria" w:hAnsi="Cambria" w:cs="Arial"/>
          <w:sz w:val="20"/>
          <w:szCs w:val="20"/>
        </w:rPr>
        <w:t xml:space="preserve">najneskôr do </w:t>
      </w:r>
      <w:r w:rsidR="00A271DC" w:rsidRPr="008113C6">
        <w:rPr>
          <w:rFonts w:ascii="Cambria" w:hAnsi="Cambria" w:cs="Arial"/>
          <w:sz w:val="20"/>
          <w:szCs w:val="20"/>
        </w:rPr>
        <w:t>Lehoty na vykonanie Diela</w:t>
      </w:r>
      <w:r w:rsidR="00F211A8" w:rsidRPr="008113C6">
        <w:rPr>
          <w:rFonts w:ascii="Cambria" w:hAnsi="Cambria" w:cs="Arial"/>
          <w:sz w:val="20"/>
          <w:szCs w:val="20"/>
        </w:rPr>
        <w:t>.</w:t>
      </w:r>
    </w:p>
    <w:p w14:paraId="1907719A" w14:textId="302D573D"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35" w:name="_Ref485125420"/>
      <w:r w:rsidRPr="008113C6">
        <w:rPr>
          <w:rFonts w:ascii="Cambria" w:hAnsi="Cambria" w:cs="Arial"/>
          <w:bCs/>
          <w:sz w:val="20"/>
          <w:szCs w:val="20"/>
        </w:rPr>
        <w:t>Zhotoviteľ</w:t>
      </w:r>
      <w:r w:rsidRPr="008113C6">
        <w:rPr>
          <w:rFonts w:ascii="Cambria" w:hAnsi="Cambria" w:cs="Arial"/>
          <w:sz w:val="20"/>
          <w:szCs w:val="20"/>
        </w:rPr>
        <w:t xml:space="preserve"> bude mať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42F36" w:rsidRPr="008113C6">
        <w:rPr>
          <w:rFonts w:ascii="Cambria" w:hAnsi="Cambria" w:cs="Arial"/>
          <w:sz w:val="20"/>
          <w:szCs w:val="20"/>
        </w:rPr>
        <w:t>resp. predĺženie inej lehoty podľa tejto Zmluvy</w:t>
      </w:r>
      <w:r w:rsidR="005150FF" w:rsidRPr="008113C6">
        <w:rPr>
          <w:rFonts w:ascii="Cambria" w:hAnsi="Cambria" w:cs="Arial"/>
          <w:sz w:val="20"/>
          <w:szCs w:val="20"/>
        </w:rPr>
        <w:t>,</w:t>
      </w:r>
      <w:r w:rsidR="00D42F36" w:rsidRPr="008113C6">
        <w:rPr>
          <w:rFonts w:ascii="Cambria" w:hAnsi="Cambria" w:cs="Arial"/>
          <w:sz w:val="20"/>
          <w:szCs w:val="20"/>
        </w:rPr>
        <w:t xml:space="preserve"> </w:t>
      </w:r>
      <w:r w:rsidRPr="008113C6">
        <w:rPr>
          <w:rFonts w:ascii="Cambria" w:hAnsi="Cambria" w:cs="Arial"/>
          <w:sz w:val="20"/>
          <w:szCs w:val="20"/>
        </w:rPr>
        <w:t>pokiaľ oneskorenie s dokončením Diela bude spôsobené niektorou z nasledovných okolnosti</w:t>
      </w:r>
      <w:bookmarkEnd w:id="35"/>
      <w:r w:rsidRPr="008113C6">
        <w:rPr>
          <w:rFonts w:ascii="Cambria" w:hAnsi="Cambria" w:cs="Arial"/>
          <w:sz w:val="20"/>
          <w:szCs w:val="20"/>
        </w:rPr>
        <w:t>:</w:t>
      </w:r>
    </w:p>
    <w:p w14:paraId="4D9DD1B9" w14:textId="459C2FA3"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príčina, ktorá dáva Zhotoviteľovi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240D3" w:rsidRPr="008113C6">
        <w:rPr>
          <w:rFonts w:ascii="Cambria" w:hAnsi="Cambria" w:cs="Arial"/>
          <w:sz w:val="20"/>
          <w:szCs w:val="20"/>
        </w:rPr>
        <w:t xml:space="preserve">resp. predĺženie inej lehoty </w:t>
      </w:r>
      <w:r w:rsidRPr="008113C6">
        <w:rPr>
          <w:rFonts w:ascii="Cambria" w:hAnsi="Cambria" w:cs="Arial"/>
          <w:sz w:val="20"/>
          <w:szCs w:val="20"/>
        </w:rPr>
        <w:t>podľa niektorého z bodov tejto Zmluvy</w:t>
      </w:r>
      <w:r w:rsidR="000F512E">
        <w:rPr>
          <w:rFonts w:ascii="Cambria" w:hAnsi="Cambria" w:cs="Arial"/>
          <w:sz w:val="20"/>
          <w:szCs w:val="20"/>
        </w:rPr>
        <w:t xml:space="preserve"> alebo Právnych predpisov</w:t>
      </w:r>
      <w:r w:rsidR="00835537" w:rsidRPr="008113C6">
        <w:rPr>
          <w:rFonts w:ascii="Cambria" w:hAnsi="Cambria" w:cs="Arial"/>
          <w:sz w:val="20"/>
          <w:szCs w:val="20"/>
        </w:rPr>
        <w:t>;</w:t>
      </w:r>
    </w:p>
    <w:p w14:paraId="3A838990" w14:textId="6905AFB4" w:rsidR="00A52409" w:rsidRPr="008113C6" w:rsidRDefault="00A52409" w:rsidP="00D47FC9">
      <w:pPr>
        <w:numPr>
          <w:ilvl w:val="3"/>
          <w:numId w:val="15"/>
        </w:numPr>
        <w:spacing w:before="0" w:after="120" w:line="240" w:lineRule="auto"/>
        <w:jc w:val="both"/>
        <w:rPr>
          <w:rFonts w:ascii="Cambria" w:hAnsi="Cambria" w:cs="Arial"/>
          <w:sz w:val="20"/>
          <w:szCs w:val="20"/>
        </w:rPr>
      </w:pPr>
      <w:bookmarkStart w:id="36" w:name="_Ref485114690"/>
      <w:r w:rsidRPr="008113C6">
        <w:rPr>
          <w:rFonts w:ascii="Cambria" w:hAnsi="Cambria" w:cs="Arial"/>
          <w:sz w:val="20"/>
          <w:szCs w:val="20"/>
        </w:rPr>
        <w:t>omeškanie alebo obmedzenie na strane Objednávateľa, ktoré je priamou príčinou omeškania Zhotoviteľa</w:t>
      </w:r>
      <w:r w:rsidR="00835537" w:rsidRPr="008113C6">
        <w:rPr>
          <w:rFonts w:ascii="Cambria" w:hAnsi="Cambria" w:cs="Arial"/>
          <w:sz w:val="20"/>
          <w:szCs w:val="20"/>
        </w:rPr>
        <w:t>;</w:t>
      </w:r>
      <w:bookmarkEnd w:id="36"/>
    </w:p>
    <w:p w14:paraId="00B5CA99" w14:textId="77777777" w:rsidR="00835537"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dôvody Vyššej moci, ktoré sú priamou príčinou omeškania Zhotoviteľa</w:t>
      </w:r>
      <w:r w:rsidR="00835537" w:rsidRPr="008113C6">
        <w:rPr>
          <w:rFonts w:ascii="Cambria" w:hAnsi="Cambria" w:cs="Arial"/>
          <w:sz w:val="20"/>
          <w:szCs w:val="20"/>
        </w:rPr>
        <w:t>;</w:t>
      </w:r>
    </w:p>
    <w:p w14:paraId="4BF3999D" w14:textId="3E75CAC6" w:rsidR="00276684" w:rsidRPr="008113C6" w:rsidRDefault="008D3F69"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nevhodný </w:t>
      </w:r>
      <w:r w:rsidR="00835537" w:rsidRPr="008113C6">
        <w:rPr>
          <w:rFonts w:ascii="Cambria" w:hAnsi="Cambria" w:cs="Arial"/>
          <w:sz w:val="20"/>
          <w:szCs w:val="20"/>
        </w:rPr>
        <w:t xml:space="preserve">pokyn Objednávateľa, pokiaľ je takýto pokyn priamou príčinou </w:t>
      </w:r>
      <w:r w:rsidR="00B41023" w:rsidRPr="008113C6">
        <w:rPr>
          <w:rFonts w:ascii="Cambria" w:hAnsi="Cambria" w:cs="Arial"/>
          <w:sz w:val="20"/>
          <w:szCs w:val="20"/>
        </w:rPr>
        <w:t xml:space="preserve">omeškania a na túto skutočnosť bol Objednávateľ zo strany Zhotoviteľa </w:t>
      </w:r>
      <w:r w:rsidR="00BC1D8C">
        <w:rPr>
          <w:rFonts w:ascii="Cambria" w:hAnsi="Cambria" w:cs="Arial"/>
          <w:sz w:val="20"/>
          <w:szCs w:val="20"/>
        </w:rPr>
        <w:t xml:space="preserve">bezodkladne po udelení pokynu Objednávateľa zo strany Zhotoviteľa písomne </w:t>
      </w:r>
      <w:r w:rsidR="00B41023" w:rsidRPr="008113C6">
        <w:rPr>
          <w:rFonts w:ascii="Cambria" w:hAnsi="Cambria" w:cs="Arial"/>
          <w:sz w:val="20"/>
          <w:szCs w:val="20"/>
        </w:rPr>
        <w:t>upozornený</w:t>
      </w:r>
      <w:r w:rsidR="00A502F9" w:rsidRPr="008113C6">
        <w:rPr>
          <w:rFonts w:ascii="Cambria" w:hAnsi="Cambria" w:cs="Arial"/>
          <w:sz w:val="20"/>
          <w:szCs w:val="20"/>
        </w:rPr>
        <w:t>.</w:t>
      </w:r>
    </w:p>
    <w:p w14:paraId="68427567" w14:textId="3D796A70" w:rsidR="00727BA9" w:rsidRPr="008113C6" w:rsidRDefault="00727BA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Kedykoľvek</w:t>
      </w:r>
      <w:r w:rsidRPr="008113C6">
        <w:rPr>
          <w:rFonts w:ascii="Cambria" w:hAnsi="Cambria" w:cs="Arial"/>
          <w:bCs/>
          <w:sz w:val="20"/>
          <w:szCs w:val="20"/>
        </w:rPr>
        <w:t xml:space="preserve"> to bude potrebné z dôvodu predĺženia Lehoty </w:t>
      </w:r>
      <w:r w:rsidR="00D0047E" w:rsidRPr="008113C6">
        <w:rPr>
          <w:rFonts w:ascii="Cambria" w:hAnsi="Cambria" w:cs="Arial"/>
          <w:sz w:val="20"/>
          <w:szCs w:val="20"/>
        </w:rPr>
        <w:t>vykonania</w:t>
      </w:r>
      <w:r w:rsidR="00D0047E" w:rsidRPr="008113C6" w:rsidDel="006C6BF1">
        <w:rPr>
          <w:rFonts w:ascii="Cambria" w:hAnsi="Cambria" w:cs="Arial"/>
          <w:bCs/>
          <w:sz w:val="20"/>
          <w:szCs w:val="20"/>
        </w:rPr>
        <w:t xml:space="preserve"> </w:t>
      </w:r>
      <w:r w:rsidR="006C6BF1" w:rsidRPr="008113C6">
        <w:rPr>
          <w:rFonts w:ascii="Cambria" w:hAnsi="Cambria" w:cs="Arial"/>
          <w:sz w:val="20"/>
          <w:szCs w:val="20"/>
        </w:rPr>
        <w:t xml:space="preserve">Diela </w:t>
      </w:r>
      <w:r w:rsidRPr="008113C6">
        <w:rPr>
          <w:rFonts w:ascii="Cambria" w:hAnsi="Cambria" w:cs="Arial"/>
          <w:bCs/>
          <w:sz w:val="20"/>
          <w:szCs w:val="20"/>
        </w:rPr>
        <w:t xml:space="preserve">alebo kedykoľvek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nebude zodpovedať Zmluve, alebo ak sa skutočný postup </w:t>
      </w:r>
      <w:r w:rsidR="00D87172" w:rsidRPr="008113C6">
        <w:rPr>
          <w:rFonts w:ascii="Cambria" w:hAnsi="Cambria" w:cs="Arial"/>
          <w:bCs/>
          <w:sz w:val="20"/>
          <w:szCs w:val="20"/>
        </w:rPr>
        <w:t>plnenia</w:t>
      </w:r>
      <w:r w:rsidRPr="008113C6">
        <w:rPr>
          <w:rFonts w:ascii="Cambria" w:hAnsi="Cambria" w:cs="Arial"/>
          <w:bCs/>
          <w:sz w:val="20"/>
          <w:szCs w:val="20"/>
        </w:rPr>
        <w:t xml:space="preserve"> nezhoduje s Harmonogramom </w:t>
      </w:r>
      <w:r w:rsidR="00D87172" w:rsidRPr="008113C6">
        <w:rPr>
          <w:rFonts w:ascii="Cambria" w:hAnsi="Cambria" w:cs="Arial"/>
          <w:sz w:val="20"/>
          <w:szCs w:val="20"/>
        </w:rPr>
        <w:t>plnenia</w:t>
      </w:r>
      <w:r w:rsidRPr="008113C6">
        <w:rPr>
          <w:rFonts w:ascii="Cambria" w:hAnsi="Cambria" w:cs="Arial"/>
          <w:bCs/>
          <w:sz w:val="20"/>
          <w:szCs w:val="20"/>
        </w:rPr>
        <w:t xml:space="preserve">, </w:t>
      </w:r>
      <w:r w:rsidR="00481983" w:rsidRPr="008113C6">
        <w:rPr>
          <w:rFonts w:ascii="Cambria" w:hAnsi="Cambria" w:cs="Arial"/>
          <w:bCs/>
          <w:sz w:val="20"/>
          <w:szCs w:val="20"/>
        </w:rPr>
        <w:t>Zhoto</w:t>
      </w:r>
      <w:r w:rsidR="00F56DD5" w:rsidRPr="008113C6">
        <w:rPr>
          <w:rFonts w:ascii="Cambria" w:hAnsi="Cambria" w:cs="Arial"/>
          <w:bCs/>
          <w:sz w:val="20"/>
          <w:szCs w:val="20"/>
        </w:rPr>
        <w:t>v</w:t>
      </w:r>
      <w:r w:rsidR="00481983" w:rsidRPr="008113C6">
        <w:rPr>
          <w:rFonts w:ascii="Cambria" w:hAnsi="Cambria" w:cs="Arial"/>
          <w:bCs/>
          <w:sz w:val="20"/>
          <w:szCs w:val="20"/>
        </w:rPr>
        <w:t>iteľ</w:t>
      </w:r>
      <w:r w:rsidRPr="008113C6">
        <w:rPr>
          <w:rFonts w:ascii="Cambria" w:hAnsi="Cambria" w:cs="Arial"/>
          <w:bCs/>
          <w:sz w:val="20"/>
          <w:szCs w:val="20"/>
        </w:rPr>
        <w:t xml:space="preserve"> predloží Objednávateľovi revidovaný Harmonogram </w:t>
      </w:r>
      <w:r w:rsidR="00D87172" w:rsidRPr="008113C6">
        <w:rPr>
          <w:rFonts w:ascii="Cambria" w:hAnsi="Cambria" w:cs="Arial"/>
          <w:sz w:val="20"/>
          <w:szCs w:val="20"/>
        </w:rPr>
        <w:lastRenderedPageBreak/>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na preskúmanie, a to najneskôr do piatich (5) dní odo dňa, kedy Objednávateľ vyzve </w:t>
      </w:r>
      <w:r w:rsidR="0023737D" w:rsidRPr="008113C6">
        <w:rPr>
          <w:rFonts w:ascii="Cambria" w:hAnsi="Cambria" w:cs="Arial"/>
          <w:bCs/>
          <w:sz w:val="20"/>
          <w:szCs w:val="20"/>
        </w:rPr>
        <w:t xml:space="preserve">Zhotoviteľa </w:t>
      </w:r>
      <w:r w:rsidRPr="008113C6">
        <w:rPr>
          <w:rFonts w:ascii="Cambria" w:hAnsi="Cambria" w:cs="Arial"/>
          <w:bCs/>
          <w:sz w:val="20"/>
          <w:szCs w:val="20"/>
        </w:rPr>
        <w:t xml:space="preserve">na predloženie takéhoto revidovaného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na preskúmanie.</w:t>
      </w:r>
      <w:r w:rsidR="00150295" w:rsidRPr="008113C6">
        <w:rPr>
          <w:rFonts w:ascii="Cambria" w:hAnsi="Cambria" w:cs="Arial"/>
          <w:bCs/>
          <w:sz w:val="20"/>
          <w:szCs w:val="20"/>
        </w:rPr>
        <w:t xml:space="preserve"> </w:t>
      </w:r>
      <w:r w:rsidR="00E90911" w:rsidRPr="008113C6">
        <w:rPr>
          <w:rFonts w:ascii="Cambria" w:hAnsi="Cambria" w:cs="Arial"/>
          <w:bCs/>
          <w:sz w:val="20"/>
          <w:szCs w:val="20"/>
        </w:rPr>
        <w:t xml:space="preserve">Na preskúmanie Harmonogramu plnenia sa primerane uplatňujú podmienky uvedené v bode </w:t>
      </w:r>
      <w:r w:rsidR="00E90911" w:rsidRPr="008113C6">
        <w:rPr>
          <w:rFonts w:ascii="Cambria" w:hAnsi="Cambria" w:cs="Arial"/>
          <w:bCs/>
          <w:sz w:val="20"/>
          <w:szCs w:val="20"/>
        </w:rPr>
        <w:fldChar w:fldCharType="begin"/>
      </w:r>
      <w:r w:rsidR="00E90911" w:rsidRPr="008113C6">
        <w:rPr>
          <w:rFonts w:ascii="Cambria" w:hAnsi="Cambria" w:cs="Arial"/>
          <w:bCs/>
          <w:sz w:val="20"/>
          <w:szCs w:val="20"/>
        </w:rPr>
        <w:instrText xml:space="preserve"> REF _Ref488314047 \r \h </w:instrText>
      </w:r>
      <w:r w:rsidR="00B76034" w:rsidRPr="008113C6">
        <w:rPr>
          <w:rFonts w:ascii="Cambria" w:hAnsi="Cambria" w:cs="Arial"/>
          <w:bCs/>
          <w:sz w:val="20"/>
          <w:szCs w:val="20"/>
        </w:rPr>
        <w:instrText xml:space="preserve"> \* MERGEFORMAT </w:instrText>
      </w:r>
      <w:r w:rsidR="00E90911" w:rsidRPr="008113C6">
        <w:rPr>
          <w:rFonts w:ascii="Cambria" w:hAnsi="Cambria" w:cs="Arial"/>
          <w:bCs/>
          <w:sz w:val="20"/>
          <w:szCs w:val="20"/>
        </w:rPr>
      </w:r>
      <w:r w:rsidR="00E90911" w:rsidRPr="008113C6">
        <w:rPr>
          <w:rFonts w:ascii="Cambria" w:hAnsi="Cambria" w:cs="Arial"/>
          <w:bCs/>
          <w:sz w:val="20"/>
          <w:szCs w:val="20"/>
        </w:rPr>
        <w:fldChar w:fldCharType="separate"/>
      </w:r>
      <w:r w:rsidR="00963576">
        <w:rPr>
          <w:rFonts w:ascii="Cambria" w:hAnsi="Cambria" w:cs="Arial"/>
          <w:bCs/>
          <w:sz w:val="20"/>
          <w:szCs w:val="20"/>
        </w:rPr>
        <w:t>2.1</w:t>
      </w:r>
      <w:r w:rsidR="00E90911" w:rsidRPr="008113C6">
        <w:rPr>
          <w:rFonts w:ascii="Cambria" w:hAnsi="Cambria" w:cs="Arial"/>
          <w:bCs/>
          <w:sz w:val="20"/>
          <w:szCs w:val="20"/>
        </w:rPr>
        <w:fldChar w:fldCharType="end"/>
      </w:r>
      <w:r w:rsidR="00E90911" w:rsidRPr="008113C6">
        <w:rPr>
          <w:rFonts w:ascii="Cambria" w:hAnsi="Cambria" w:cs="Arial"/>
          <w:bCs/>
          <w:sz w:val="20"/>
          <w:szCs w:val="20"/>
        </w:rPr>
        <w:t xml:space="preserve"> tejto Zmluvy. </w:t>
      </w:r>
      <w:r w:rsidR="00150295" w:rsidRPr="008113C6">
        <w:rPr>
          <w:rFonts w:ascii="Cambria" w:hAnsi="Cambria" w:cs="Arial"/>
          <w:bCs/>
          <w:sz w:val="20"/>
          <w:szCs w:val="20"/>
        </w:rPr>
        <w:t xml:space="preserve">Pre vylúčenie pochybností platí, že revízia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150295" w:rsidRPr="008113C6">
        <w:rPr>
          <w:rFonts w:ascii="Cambria" w:hAnsi="Cambria" w:cs="Arial"/>
          <w:bCs/>
          <w:sz w:val="20"/>
          <w:szCs w:val="20"/>
        </w:rPr>
        <w:t xml:space="preserve">podľa tohto bodu nemôže mať sama o sebe vplyv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150295" w:rsidRPr="008113C6">
        <w:rPr>
          <w:rFonts w:ascii="Cambria" w:hAnsi="Cambria" w:cs="Arial"/>
          <w:bCs/>
          <w:sz w:val="20"/>
          <w:szCs w:val="20"/>
        </w:rPr>
        <w:t xml:space="preserve">, pokiaľ </w:t>
      </w:r>
      <w:r w:rsidR="00E83768" w:rsidRPr="008113C6">
        <w:rPr>
          <w:rFonts w:ascii="Cambria" w:hAnsi="Cambria" w:cs="Arial"/>
          <w:bCs/>
          <w:sz w:val="20"/>
          <w:szCs w:val="20"/>
        </w:rPr>
        <w:t xml:space="preserve">okolnosť vyvolávajúca potrebu revízie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E83768" w:rsidRPr="008113C6">
        <w:rPr>
          <w:rFonts w:ascii="Cambria" w:hAnsi="Cambria" w:cs="Arial"/>
          <w:bCs/>
          <w:sz w:val="20"/>
          <w:szCs w:val="20"/>
        </w:rPr>
        <w:t xml:space="preserve">zároveň nedáva Zhotoviteľovi právo na predĺženie resp. úpravu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E83768" w:rsidRPr="008113C6">
        <w:rPr>
          <w:rFonts w:ascii="Cambria" w:hAnsi="Cambria" w:cs="Arial"/>
          <w:bCs/>
          <w:sz w:val="20"/>
          <w:szCs w:val="20"/>
        </w:rPr>
        <w:t>podľa iného bodu tejto Zmluvy.</w:t>
      </w:r>
    </w:p>
    <w:p w14:paraId="1BE78066" w14:textId="5F1D8E50" w:rsidR="00A4498E" w:rsidRPr="008113C6" w:rsidRDefault="00A4498E" w:rsidP="00D47FC9">
      <w:pPr>
        <w:numPr>
          <w:ilvl w:val="1"/>
          <w:numId w:val="15"/>
        </w:numPr>
        <w:spacing w:before="0" w:after="120" w:line="240" w:lineRule="auto"/>
        <w:jc w:val="both"/>
        <w:rPr>
          <w:rFonts w:ascii="Cambria" w:hAnsi="Cambria" w:cs="Arial"/>
          <w:b/>
          <w:sz w:val="20"/>
          <w:szCs w:val="20"/>
        </w:rPr>
      </w:pPr>
      <w:bookmarkStart w:id="37" w:name="_Ref515887199"/>
      <w:bookmarkStart w:id="38" w:name="_Ref485110579"/>
      <w:r w:rsidRPr="008113C6">
        <w:rPr>
          <w:rFonts w:ascii="Cambria" w:hAnsi="Cambria" w:cs="Arial"/>
          <w:b/>
          <w:sz w:val="20"/>
          <w:szCs w:val="20"/>
        </w:rPr>
        <w:t>Pokyny</w:t>
      </w:r>
      <w:r w:rsidR="00E1233E" w:rsidRPr="008113C6">
        <w:rPr>
          <w:rFonts w:ascii="Cambria" w:hAnsi="Cambria" w:cs="Arial"/>
          <w:b/>
          <w:sz w:val="20"/>
          <w:szCs w:val="20"/>
        </w:rPr>
        <w:t xml:space="preserve"> Objednávateľa</w:t>
      </w:r>
      <w:bookmarkEnd w:id="37"/>
    </w:p>
    <w:p w14:paraId="35CE5A95" w14:textId="62872C51" w:rsidR="00E1233E" w:rsidRPr="008113C6" w:rsidRDefault="00E1233E"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w:t>
      </w:r>
      <w:r w:rsidR="00743B88" w:rsidRPr="008113C6">
        <w:rPr>
          <w:rFonts w:ascii="Cambria" w:hAnsi="Cambria" w:cs="Arial"/>
          <w:bCs/>
          <w:sz w:val="20"/>
          <w:szCs w:val="20"/>
        </w:rPr>
        <w:t>je oprávnený</w:t>
      </w:r>
      <w:r w:rsidRPr="008113C6">
        <w:rPr>
          <w:rFonts w:ascii="Cambria" w:hAnsi="Cambria" w:cs="Arial"/>
          <w:bCs/>
          <w:sz w:val="20"/>
          <w:szCs w:val="20"/>
        </w:rPr>
        <w:t xml:space="preserve"> Zhotoviteľovi vyd</w:t>
      </w:r>
      <w:r w:rsidR="004E3DEB" w:rsidRPr="008113C6">
        <w:rPr>
          <w:rFonts w:ascii="Cambria" w:hAnsi="Cambria" w:cs="Arial"/>
          <w:bCs/>
          <w:sz w:val="20"/>
          <w:szCs w:val="20"/>
        </w:rPr>
        <w:t xml:space="preserve">ávať </w:t>
      </w:r>
      <w:r w:rsidRPr="008113C6">
        <w:rPr>
          <w:rFonts w:ascii="Cambria" w:hAnsi="Cambria" w:cs="Arial"/>
          <w:bCs/>
          <w:sz w:val="20"/>
          <w:szCs w:val="20"/>
        </w:rPr>
        <w:t xml:space="preserve">pokyny, ktoré sa </w:t>
      </w:r>
      <w:r w:rsidR="0023737D" w:rsidRPr="008113C6">
        <w:rPr>
          <w:rFonts w:ascii="Cambria" w:hAnsi="Cambria" w:cs="Arial"/>
          <w:bCs/>
          <w:sz w:val="20"/>
          <w:szCs w:val="20"/>
        </w:rPr>
        <w:t xml:space="preserve">Zhotoviteľ </w:t>
      </w:r>
      <w:r w:rsidRPr="008113C6">
        <w:rPr>
          <w:rFonts w:ascii="Cambria" w:hAnsi="Cambria" w:cs="Arial"/>
          <w:bCs/>
          <w:sz w:val="20"/>
          <w:szCs w:val="20"/>
        </w:rPr>
        <w:t xml:space="preserve">zaväzuje </w:t>
      </w:r>
      <w:r w:rsidR="005B7CA6" w:rsidRPr="008113C6">
        <w:rPr>
          <w:rFonts w:ascii="Cambria" w:hAnsi="Cambria" w:cs="Arial"/>
          <w:bCs/>
          <w:sz w:val="20"/>
          <w:szCs w:val="20"/>
        </w:rPr>
        <w:t xml:space="preserve">splniť a dodržať </w:t>
      </w:r>
      <w:r w:rsidRPr="008113C6">
        <w:rPr>
          <w:rFonts w:ascii="Cambria" w:hAnsi="Cambria" w:cs="Arial"/>
          <w:bCs/>
          <w:sz w:val="20"/>
          <w:szCs w:val="20"/>
        </w:rPr>
        <w:t xml:space="preserve">za </w:t>
      </w:r>
      <w:r w:rsidR="004E3DEB" w:rsidRPr="008113C6">
        <w:rPr>
          <w:rFonts w:ascii="Cambria" w:hAnsi="Cambria" w:cs="Arial"/>
          <w:bCs/>
          <w:sz w:val="20"/>
          <w:szCs w:val="20"/>
        </w:rPr>
        <w:t>nasledovných podmienok</w:t>
      </w:r>
      <w:r w:rsidRPr="008113C6">
        <w:rPr>
          <w:rFonts w:ascii="Cambria" w:hAnsi="Cambria" w:cs="Arial"/>
          <w:bCs/>
          <w:sz w:val="20"/>
          <w:szCs w:val="20"/>
        </w:rPr>
        <w:t>:</w:t>
      </w:r>
    </w:p>
    <w:p w14:paraId="7B89040D" w14:textId="40090B0D" w:rsidR="00487468" w:rsidRPr="008113C6" w:rsidRDefault="00487468"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je povinný upozorniť Objednávateľa bez zbytočného odkladu na nevhodnú povahu </w:t>
      </w:r>
      <w:r w:rsidR="00E61AC0">
        <w:rPr>
          <w:rFonts w:ascii="Cambria" w:hAnsi="Cambria" w:cs="Arial"/>
          <w:sz w:val="20"/>
          <w:szCs w:val="20"/>
        </w:rPr>
        <w:t xml:space="preserve">alebo nesprávnosť </w:t>
      </w:r>
      <w:r w:rsidRPr="008113C6">
        <w:rPr>
          <w:rFonts w:ascii="Cambria" w:hAnsi="Cambria" w:cs="Arial"/>
          <w:sz w:val="20"/>
          <w:szCs w:val="20"/>
        </w:rPr>
        <w:t>jeho pokynov, ak Zhotoviteľ mohol túto nevhodnosť zistiť pri vynaložení odbornej starostlivosti, ako skúsený zhotoviteľ v rozsahu plnenia predmetu tejto Zmluvy;</w:t>
      </w:r>
    </w:p>
    <w:p w14:paraId="3E5D0A8C" w14:textId="15F58D05" w:rsidR="0085597F" w:rsidRPr="008113C6" w:rsidRDefault="0085597F"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7C3F825E" w:rsidR="002F5F2C" w:rsidRPr="008113C6" w:rsidRDefault="0085597F"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K</w:t>
      </w:r>
      <w:r w:rsidR="004E3DEB" w:rsidRPr="008113C6">
        <w:rPr>
          <w:rFonts w:ascii="Cambria" w:hAnsi="Cambria" w:cs="Arial"/>
          <w:sz w:val="20"/>
          <w:szCs w:val="20"/>
        </w:rPr>
        <w:t>aždý pokyn bude vydaný</w:t>
      </w:r>
      <w:r w:rsidR="00D31359" w:rsidRPr="008113C6">
        <w:rPr>
          <w:rFonts w:ascii="Cambria" w:hAnsi="Cambria" w:cs="Arial"/>
          <w:sz w:val="20"/>
          <w:szCs w:val="20"/>
        </w:rPr>
        <w:t>,</w:t>
      </w:r>
      <w:r w:rsidR="004E3DEB" w:rsidRPr="008113C6">
        <w:rPr>
          <w:rFonts w:ascii="Cambria" w:hAnsi="Cambria" w:cs="Arial"/>
          <w:sz w:val="20"/>
          <w:szCs w:val="20"/>
        </w:rPr>
        <w:t xml:space="preserve"> resp. inak zachytený (napr. v montážnom </w:t>
      </w:r>
      <w:r w:rsidR="00E425D9" w:rsidRPr="008113C6">
        <w:rPr>
          <w:rFonts w:ascii="Cambria" w:hAnsi="Cambria" w:cs="Arial"/>
          <w:sz w:val="20"/>
          <w:szCs w:val="20"/>
        </w:rPr>
        <w:t xml:space="preserve">resp. stavebnom </w:t>
      </w:r>
      <w:r w:rsidR="004E3DEB" w:rsidRPr="008113C6">
        <w:rPr>
          <w:rFonts w:ascii="Cambria" w:hAnsi="Cambria" w:cs="Arial"/>
          <w:sz w:val="20"/>
          <w:szCs w:val="20"/>
        </w:rPr>
        <w:t>denníku) v písomnej forme. Objednávateľ je oprávnený vydať výnimočne aj ústny pokyn</w:t>
      </w:r>
      <w:r w:rsidR="004C7E4A" w:rsidRPr="008113C6">
        <w:rPr>
          <w:rFonts w:ascii="Cambria" w:hAnsi="Cambria" w:cs="Arial"/>
          <w:sz w:val="20"/>
          <w:szCs w:val="20"/>
        </w:rPr>
        <w:t>, avšak je povinný ho dodatočne písomne potvrdiť</w:t>
      </w:r>
      <w:r w:rsidR="00756F87" w:rsidRPr="008113C6">
        <w:rPr>
          <w:rFonts w:ascii="Cambria" w:hAnsi="Cambria" w:cs="Arial"/>
          <w:sz w:val="20"/>
          <w:szCs w:val="20"/>
        </w:rPr>
        <w:t xml:space="preserve"> najneskôr do dvoch (2) dní</w:t>
      </w:r>
      <w:r w:rsidR="004C7E4A" w:rsidRPr="008113C6">
        <w:rPr>
          <w:rFonts w:ascii="Cambria" w:hAnsi="Cambria" w:cs="Arial"/>
          <w:sz w:val="20"/>
          <w:szCs w:val="20"/>
        </w:rPr>
        <w:t xml:space="preserve">, inak </w:t>
      </w:r>
      <w:r w:rsidR="00756F87" w:rsidRPr="008113C6">
        <w:rPr>
          <w:rFonts w:ascii="Cambria" w:hAnsi="Cambria" w:cs="Arial"/>
          <w:sz w:val="20"/>
          <w:szCs w:val="20"/>
        </w:rPr>
        <w:t>sa naňho neprihliada</w:t>
      </w:r>
      <w:r w:rsidR="004C7E4A" w:rsidRPr="008113C6">
        <w:rPr>
          <w:rFonts w:ascii="Cambria" w:hAnsi="Cambria" w:cs="Arial"/>
          <w:sz w:val="20"/>
          <w:szCs w:val="20"/>
        </w:rPr>
        <w:t>;</w:t>
      </w:r>
    </w:p>
    <w:p w14:paraId="47AF871A" w14:textId="59B7D301" w:rsidR="004A37E3" w:rsidRPr="008113C6" w:rsidRDefault="004A37E3"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t>Zhotoviteľ</w:t>
      </w:r>
      <w:r w:rsidRPr="008113C6">
        <w:rPr>
          <w:rFonts w:ascii="Cambria" w:hAnsi="Cambria" w:cs="Arial"/>
          <w:bCs/>
          <w:sz w:val="20"/>
          <w:szCs w:val="20"/>
        </w:rPr>
        <w:t xml:space="preserve"> je povinný pokyn vydaný v súlade s týmto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963576">
        <w:rPr>
          <w:rFonts w:ascii="Cambria" w:hAnsi="Cambria" w:cs="Arial"/>
          <w:bCs/>
          <w:sz w:val="20"/>
          <w:szCs w:val="20"/>
        </w:rPr>
        <w:t>3.5</w:t>
      </w:r>
      <w:r w:rsidRPr="008113C6">
        <w:rPr>
          <w:rFonts w:ascii="Cambria" w:hAnsi="Cambria" w:cs="Arial"/>
          <w:bCs/>
          <w:sz w:val="20"/>
          <w:szCs w:val="20"/>
        </w:rPr>
        <w:fldChar w:fldCharType="end"/>
      </w:r>
      <w:r w:rsidRPr="008113C6">
        <w:rPr>
          <w:rFonts w:ascii="Cambria" w:hAnsi="Cambria" w:cs="Arial"/>
          <w:bCs/>
          <w:sz w:val="20"/>
          <w:szCs w:val="20"/>
        </w:rPr>
        <w:t xml:space="preserve"> bezodkladne plniť, </w:t>
      </w:r>
      <w:r w:rsidR="007832C7" w:rsidRPr="008113C6">
        <w:rPr>
          <w:rFonts w:ascii="Cambria" w:hAnsi="Cambria" w:cs="Arial"/>
          <w:bCs/>
          <w:sz w:val="20"/>
          <w:szCs w:val="20"/>
        </w:rPr>
        <w:t>okrem prípadu ak</w:t>
      </w:r>
      <w:r w:rsidRPr="008113C6">
        <w:rPr>
          <w:rFonts w:ascii="Cambria" w:hAnsi="Cambria" w:cs="Arial"/>
          <w:bCs/>
          <w:sz w:val="20"/>
          <w:szCs w:val="20"/>
        </w:rPr>
        <w:t xml:space="preserve"> </w:t>
      </w:r>
    </w:p>
    <w:p w14:paraId="4875CC30" w14:textId="41DF46C6" w:rsidR="00E1233E" w:rsidRPr="008113C6" w:rsidRDefault="00487468"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w:t>
      </w:r>
      <w:r w:rsidR="007832C7" w:rsidRPr="008113C6">
        <w:rPr>
          <w:rFonts w:ascii="Cambria" w:hAnsi="Cambria" w:cs="Arial"/>
          <w:bCs/>
          <w:sz w:val="20"/>
          <w:szCs w:val="20"/>
        </w:rPr>
        <w:t xml:space="preserve">hotoviteľ upozornil Objednávateľa na nevhodnú povahu </w:t>
      </w:r>
      <w:r w:rsidR="00E61AC0">
        <w:rPr>
          <w:rFonts w:ascii="Cambria" w:hAnsi="Cambria" w:cs="Arial"/>
          <w:bCs/>
          <w:sz w:val="20"/>
          <w:szCs w:val="20"/>
        </w:rPr>
        <w:t xml:space="preserve">alebo nesprávnosť </w:t>
      </w:r>
      <w:r w:rsidR="007832C7" w:rsidRPr="008113C6">
        <w:rPr>
          <w:rFonts w:ascii="Cambria" w:hAnsi="Cambria" w:cs="Arial"/>
          <w:bCs/>
          <w:sz w:val="20"/>
          <w:szCs w:val="20"/>
        </w:rPr>
        <w:t xml:space="preserve">pokynu a </w:t>
      </w:r>
      <w:r w:rsidR="00E1233E" w:rsidRPr="008113C6">
        <w:rPr>
          <w:rFonts w:ascii="Cambria" w:hAnsi="Cambria" w:cs="Arial"/>
          <w:bCs/>
          <w:sz w:val="20"/>
          <w:szCs w:val="20"/>
        </w:rPr>
        <w:t>nevhodn</w:t>
      </w:r>
      <w:r w:rsidRPr="008113C6">
        <w:rPr>
          <w:rFonts w:ascii="Cambria" w:hAnsi="Cambria" w:cs="Arial"/>
          <w:bCs/>
          <w:sz w:val="20"/>
          <w:szCs w:val="20"/>
        </w:rPr>
        <w:t>ý</w:t>
      </w:r>
      <w:r w:rsidR="00E1233E" w:rsidRPr="008113C6">
        <w:rPr>
          <w:rFonts w:ascii="Cambria" w:hAnsi="Cambria" w:cs="Arial"/>
          <w:bCs/>
          <w:sz w:val="20"/>
          <w:szCs w:val="20"/>
        </w:rPr>
        <w:t xml:space="preserve"> </w:t>
      </w:r>
      <w:r w:rsidR="00E61AC0">
        <w:rPr>
          <w:rFonts w:ascii="Cambria" w:hAnsi="Cambria" w:cs="Arial"/>
          <w:bCs/>
          <w:sz w:val="20"/>
          <w:szCs w:val="20"/>
        </w:rPr>
        <w:t xml:space="preserve">alebo nesprávny </w:t>
      </w:r>
      <w:r w:rsidR="00E1233E" w:rsidRPr="008113C6">
        <w:rPr>
          <w:rFonts w:ascii="Cambria" w:hAnsi="Cambria" w:cs="Arial"/>
          <w:bCs/>
          <w:sz w:val="20"/>
          <w:szCs w:val="20"/>
        </w:rPr>
        <w:t xml:space="preserve">pokyn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prekáža v riadnom vykonávaní Diela</w:t>
      </w:r>
      <w:r w:rsidR="00C823D8" w:rsidRPr="008113C6">
        <w:rPr>
          <w:rFonts w:ascii="Cambria" w:hAnsi="Cambria" w:cs="Arial"/>
          <w:bCs/>
          <w:sz w:val="20"/>
          <w:szCs w:val="20"/>
        </w:rPr>
        <w:t xml:space="preserve">. Vtedy </w:t>
      </w:r>
      <w:r w:rsidR="00E1233E" w:rsidRPr="008113C6">
        <w:rPr>
          <w:rFonts w:ascii="Cambria" w:hAnsi="Cambria" w:cs="Arial"/>
          <w:bCs/>
          <w:sz w:val="20"/>
          <w:szCs w:val="20"/>
        </w:rPr>
        <w:t xml:space="preserve">je </w:t>
      </w:r>
      <w:r w:rsidR="00412598" w:rsidRPr="008113C6">
        <w:rPr>
          <w:rFonts w:ascii="Cambria" w:hAnsi="Cambria" w:cs="Arial"/>
          <w:bCs/>
          <w:sz w:val="20"/>
          <w:szCs w:val="20"/>
        </w:rPr>
        <w:t xml:space="preserve">Zhotoviteľ </w:t>
      </w:r>
      <w:r w:rsidR="00E1233E" w:rsidRPr="008113C6">
        <w:rPr>
          <w:rFonts w:ascii="Cambria" w:hAnsi="Cambria" w:cs="Arial"/>
          <w:bCs/>
          <w:sz w:val="20"/>
          <w:szCs w:val="20"/>
        </w:rPr>
        <w:t xml:space="preserve">povinný jeho vykonávanie v nevyhnutnom rozsahu prerušiť do doby zmeny pokynov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alebo do písomného oznámenia o tom, že Objednávateľ trvá na vykonávaní Diela podľa daných pokynov</w:t>
      </w:r>
      <w:r w:rsidR="00412598" w:rsidRPr="008113C6">
        <w:rPr>
          <w:rFonts w:ascii="Cambria" w:hAnsi="Cambria" w:cs="Arial"/>
          <w:bCs/>
          <w:sz w:val="20"/>
          <w:szCs w:val="20"/>
        </w:rPr>
        <w:t>;</w:t>
      </w:r>
    </w:p>
    <w:p w14:paraId="386BD934" w14:textId="4ED2CE96" w:rsidR="00E05792" w:rsidRPr="008113C6" w:rsidRDefault="00412598"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 prípade, ak </w:t>
      </w:r>
      <w:r w:rsidR="0085597F" w:rsidRPr="008113C6">
        <w:rPr>
          <w:rFonts w:ascii="Cambria" w:hAnsi="Cambria" w:cs="Arial"/>
          <w:bCs/>
          <w:sz w:val="20"/>
          <w:szCs w:val="20"/>
        </w:rPr>
        <w:t xml:space="preserve">Zhotoviteľ oznámil Objednávateľovi, že </w:t>
      </w:r>
      <w:r w:rsidRPr="008113C6">
        <w:rPr>
          <w:rFonts w:ascii="Cambria" w:hAnsi="Cambria" w:cs="Arial"/>
          <w:bCs/>
          <w:sz w:val="20"/>
          <w:szCs w:val="20"/>
        </w:rPr>
        <w:t xml:space="preserve">pokyn </w:t>
      </w:r>
      <w:r w:rsidR="000D4B6A" w:rsidRPr="008113C6">
        <w:rPr>
          <w:rFonts w:ascii="Cambria" w:hAnsi="Cambria" w:cs="Arial"/>
          <w:bCs/>
          <w:sz w:val="20"/>
          <w:szCs w:val="20"/>
        </w:rPr>
        <w:t>m</w:t>
      </w:r>
      <w:r w:rsidR="0085597F" w:rsidRPr="008113C6">
        <w:rPr>
          <w:rFonts w:ascii="Cambria" w:hAnsi="Cambria" w:cs="Arial"/>
          <w:bCs/>
          <w:sz w:val="20"/>
          <w:szCs w:val="20"/>
        </w:rPr>
        <w:t>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dopad na Lehotu </w:t>
      </w:r>
      <w:r w:rsidR="000D4B6A" w:rsidRPr="008113C6">
        <w:rPr>
          <w:rFonts w:ascii="Cambria" w:hAnsi="Cambria" w:cs="Arial"/>
          <w:sz w:val="20"/>
          <w:szCs w:val="20"/>
        </w:rPr>
        <w:t>vykonania</w:t>
      </w:r>
      <w:r w:rsidR="000D4B6A" w:rsidRPr="008113C6">
        <w:rPr>
          <w:rFonts w:ascii="Cambria" w:hAnsi="Cambria" w:cs="Arial"/>
          <w:bCs/>
          <w:sz w:val="20"/>
          <w:szCs w:val="20"/>
        </w:rPr>
        <w:t xml:space="preserve"> Diela a/alebo </w:t>
      </w:r>
      <w:r w:rsidR="0085597F" w:rsidRPr="008113C6">
        <w:rPr>
          <w:rFonts w:ascii="Cambria" w:hAnsi="Cambria" w:cs="Arial"/>
          <w:bCs/>
          <w:sz w:val="20"/>
          <w:szCs w:val="20"/>
        </w:rPr>
        <w:t>má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pokyn dopad na Zmluvnú cenu, </w:t>
      </w:r>
      <w:r w:rsidR="006E4276" w:rsidRPr="008113C6">
        <w:rPr>
          <w:rFonts w:ascii="Cambria" w:hAnsi="Cambria" w:cs="Arial"/>
          <w:bCs/>
          <w:sz w:val="20"/>
          <w:szCs w:val="20"/>
        </w:rPr>
        <w:t>pričom v takom</w:t>
      </w:r>
      <w:r w:rsidR="00E05792" w:rsidRPr="008113C6">
        <w:rPr>
          <w:rFonts w:ascii="Cambria" w:hAnsi="Cambria" w:cs="Arial"/>
          <w:bCs/>
          <w:sz w:val="20"/>
          <w:szCs w:val="20"/>
        </w:rPr>
        <w:t xml:space="preserve"> prípade je Zhotoviteľ bezodkladne </w:t>
      </w:r>
      <w:r w:rsidR="00E04DDB" w:rsidRPr="008113C6">
        <w:rPr>
          <w:rFonts w:ascii="Cambria" w:hAnsi="Cambria" w:cs="Arial"/>
          <w:bCs/>
          <w:sz w:val="20"/>
          <w:szCs w:val="20"/>
        </w:rPr>
        <w:t xml:space="preserve">najneskôr však do </w:t>
      </w:r>
      <w:r w:rsidR="00207C39" w:rsidRPr="008113C6">
        <w:rPr>
          <w:rFonts w:ascii="Cambria" w:hAnsi="Cambria" w:cs="Arial"/>
          <w:bCs/>
          <w:sz w:val="20"/>
          <w:szCs w:val="20"/>
        </w:rPr>
        <w:t>piatich</w:t>
      </w:r>
      <w:r w:rsidR="00E04DDB" w:rsidRPr="008113C6">
        <w:rPr>
          <w:rFonts w:ascii="Cambria" w:hAnsi="Cambria" w:cs="Arial"/>
          <w:bCs/>
          <w:sz w:val="20"/>
          <w:szCs w:val="20"/>
        </w:rPr>
        <w:t xml:space="preserve"> (</w:t>
      </w:r>
      <w:r w:rsidR="00207C39" w:rsidRPr="008113C6">
        <w:rPr>
          <w:rFonts w:ascii="Cambria" w:hAnsi="Cambria" w:cs="Arial"/>
          <w:bCs/>
          <w:sz w:val="20"/>
          <w:szCs w:val="20"/>
        </w:rPr>
        <w:t>5</w:t>
      </w:r>
      <w:r w:rsidR="00E04DDB" w:rsidRPr="008113C6">
        <w:rPr>
          <w:rFonts w:ascii="Cambria" w:hAnsi="Cambria" w:cs="Arial"/>
          <w:bCs/>
          <w:sz w:val="20"/>
          <w:szCs w:val="20"/>
        </w:rPr>
        <w:t xml:space="preserve">) dní povinný Objednávateľovi doručiť návrh úprav </w:t>
      </w:r>
      <w:r w:rsidR="00234877" w:rsidRPr="008113C6">
        <w:rPr>
          <w:rFonts w:ascii="Cambria" w:hAnsi="Cambria" w:cs="Arial"/>
          <w:bCs/>
          <w:sz w:val="20"/>
          <w:szCs w:val="20"/>
        </w:rPr>
        <w:t>Zmluvy (najmä Lehoty vykonania Diela, Harmonogramu prác a Zmluvnej ceny) vyvolaný pokynom Objednávateľa</w:t>
      </w:r>
      <w:r w:rsidR="008D0208" w:rsidRPr="008113C6">
        <w:rPr>
          <w:rFonts w:ascii="Cambria" w:hAnsi="Cambria" w:cs="Arial"/>
          <w:bCs/>
          <w:sz w:val="20"/>
          <w:szCs w:val="20"/>
        </w:rPr>
        <w:t xml:space="preserve">. Takýto návrh </w:t>
      </w:r>
      <w:r w:rsidR="00416503" w:rsidRPr="008113C6">
        <w:rPr>
          <w:rFonts w:ascii="Cambria" w:hAnsi="Cambria" w:cs="Arial"/>
          <w:bCs/>
          <w:sz w:val="20"/>
          <w:szCs w:val="20"/>
        </w:rPr>
        <w:t xml:space="preserve">bude mať povahu </w:t>
      </w:r>
      <w:proofErr w:type="spellStart"/>
      <w:r w:rsidR="00416503" w:rsidRPr="008113C6">
        <w:rPr>
          <w:rFonts w:ascii="Cambria" w:hAnsi="Cambria" w:cs="Arial"/>
          <w:bCs/>
          <w:sz w:val="20"/>
          <w:szCs w:val="20"/>
        </w:rPr>
        <w:t>oferty</w:t>
      </w:r>
      <w:proofErr w:type="spellEnd"/>
      <w:r w:rsidR="00416503" w:rsidRPr="008113C6">
        <w:rPr>
          <w:rFonts w:ascii="Cambria" w:hAnsi="Cambria" w:cs="Arial"/>
          <w:bCs/>
          <w:sz w:val="20"/>
          <w:szCs w:val="20"/>
        </w:rPr>
        <w:t xml:space="preserve"> (návrhu na uzatvorenie zmluvy</w:t>
      </w:r>
      <w:r w:rsidR="00D31359" w:rsidRPr="008113C6">
        <w:rPr>
          <w:rFonts w:ascii="Cambria" w:hAnsi="Cambria" w:cs="Arial"/>
          <w:bCs/>
          <w:sz w:val="20"/>
          <w:szCs w:val="20"/>
        </w:rPr>
        <w:t>,</w:t>
      </w:r>
      <w:r w:rsidR="00416503" w:rsidRPr="008113C6">
        <w:rPr>
          <w:rFonts w:ascii="Cambria" w:hAnsi="Cambria" w:cs="Arial"/>
          <w:bCs/>
          <w:sz w:val="20"/>
          <w:szCs w:val="20"/>
        </w:rPr>
        <w:t xml:space="preserve"> resp. dodatku)</w:t>
      </w:r>
      <w:r w:rsidR="000D2770" w:rsidRPr="008113C6">
        <w:rPr>
          <w:rFonts w:ascii="Cambria" w:hAnsi="Cambria" w:cs="Arial"/>
          <w:bCs/>
          <w:sz w:val="20"/>
          <w:szCs w:val="20"/>
        </w:rPr>
        <w:t xml:space="preserve"> a musí byť v súlade s ustanovením § 18 Zákona o verejnom obstarávaní</w:t>
      </w:r>
      <w:r w:rsidR="00416503" w:rsidRPr="008113C6">
        <w:rPr>
          <w:rFonts w:ascii="Cambria" w:hAnsi="Cambria" w:cs="Arial"/>
          <w:bCs/>
          <w:sz w:val="20"/>
          <w:szCs w:val="20"/>
        </w:rPr>
        <w:t xml:space="preserve">. </w:t>
      </w:r>
      <w:r w:rsidR="006337A5" w:rsidRPr="008113C6">
        <w:rPr>
          <w:rFonts w:ascii="Cambria" w:hAnsi="Cambria" w:cs="Arial"/>
          <w:bCs/>
          <w:sz w:val="20"/>
          <w:szCs w:val="20"/>
        </w:rPr>
        <w:t>Zhotoviteľ nie je povinný ani oprávnený takýto pokyn plniť až do</w:t>
      </w:r>
      <w:r w:rsidR="00416503" w:rsidRPr="008113C6">
        <w:rPr>
          <w:rFonts w:ascii="Cambria" w:hAnsi="Cambria" w:cs="Arial"/>
          <w:bCs/>
          <w:sz w:val="20"/>
          <w:szCs w:val="20"/>
        </w:rPr>
        <w:t xml:space="preserve"> </w:t>
      </w:r>
      <w:r w:rsidR="007A0F90" w:rsidRPr="008113C6">
        <w:rPr>
          <w:rFonts w:ascii="Cambria" w:hAnsi="Cambria" w:cs="Arial"/>
          <w:bCs/>
          <w:sz w:val="20"/>
          <w:szCs w:val="20"/>
        </w:rPr>
        <w:t>písomného potvrdenia (</w:t>
      </w:r>
      <w:r w:rsidR="00416503" w:rsidRPr="008113C6">
        <w:rPr>
          <w:rFonts w:ascii="Cambria" w:hAnsi="Cambria" w:cs="Arial"/>
          <w:bCs/>
          <w:sz w:val="20"/>
          <w:szCs w:val="20"/>
        </w:rPr>
        <w:t>akceptácie</w:t>
      </w:r>
      <w:r w:rsidR="007A0F90" w:rsidRPr="008113C6">
        <w:rPr>
          <w:rFonts w:ascii="Cambria" w:hAnsi="Cambria" w:cs="Arial"/>
          <w:bCs/>
          <w:sz w:val="20"/>
          <w:szCs w:val="20"/>
        </w:rPr>
        <w:t>)</w:t>
      </w:r>
      <w:r w:rsidR="00416503" w:rsidRPr="008113C6">
        <w:rPr>
          <w:rFonts w:ascii="Cambria" w:hAnsi="Cambria" w:cs="Arial"/>
          <w:bCs/>
          <w:sz w:val="20"/>
          <w:szCs w:val="20"/>
        </w:rPr>
        <w:t xml:space="preserve"> tohto návrhu </w:t>
      </w:r>
      <w:r w:rsidR="00B6664C" w:rsidRPr="008113C6">
        <w:rPr>
          <w:rFonts w:ascii="Cambria" w:hAnsi="Cambria" w:cs="Arial"/>
          <w:bCs/>
          <w:sz w:val="20"/>
          <w:szCs w:val="20"/>
        </w:rPr>
        <w:t xml:space="preserve">zo strany </w:t>
      </w:r>
      <w:r w:rsidR="00257CBC" w:rsidRPr="008113C6">
        <w:rPr>
          <w:rFonts w:ascii="Cambria" w:hAnsi="Cambria" w:cs="Arial"/>
          <w:bCs/>
          <w:sz w:val="20"/>
          <w:szCs w:val="20"/>
        </w:rPr>
        <w:t>Objednávateľa</w:t>
      </w:r>
      <w:r w:rsidR="00207C39" w:rsidRPr="008113C6">
        <w:rPr>
          <w:rFonts w:ascii="Cambria" w:hAnsi="Cambria" w:cs="Arial"/>
          <w:bCs/>
          <w:sz w:val="20"/>
          <w:szCs w:val="20"/>
        </w:rPr>
        <w:t xml:space="preserve">. </w:t>
      </w:r>
      <w:r w:rsidR="00222624" w:rsidRPr="008113C6">
        <w:rPr>
          <w:rFonts w:ascii="Cambria" w:hAnsi="Cambria" w:cs="Arial"/>
          <w:bCs/>
          <w:sz w:val="20"/>
          <w:szCs w:val="20"/>
        </w:rPr>
        <w:t>To neplatí jedine v prípade, ak by neplnením takéhoto pokynu malo byť ohrozené Dielo, iný majetok a/alebo zdravie alebo život osôb.</w:t>
      </w:r>
      <w:r w:rsidR="006C7319" w:rsidRPr="008113C6">
        <w:rPr>
          <w:rFonts w:ascii="Cambria" w:hAnsi="Cambria" w:cs="Arial"/>
          <w:bCs/>
          <w:sz w:val="20"/>
          <w:szCs w:val="20"/>
        </w:rPr>
        <w:t xml:space="preserve"> </w:t>
      </w:r>
      <w:r w:rsidR="00B6664C" w:rsidRPr="008113C6">
        <w:rPr>
          <w:rFonts w:ascii="Cambria" w:hAnsi="Cambria" w:cs="Arial"/>
          <w:bCs/>
          <w:sz w:val="20"/>
          <w:szCs w:val="20"/>
        </w:rPr>
        <w:t xml:space="preserve">Zmluvné strany </w:t>
      </w:r>
      <w:r w:rsidR="00726E59" w:rsidRPr="008113C6">
        <w:rPr>
          <w:rFonts w:ascii="Cambria" w:hAnsi="Cambria" w:cs="Arial"/>
          <w:bCs/>
          <w:sz w:val="20"/>
          <w:szCs w:val="20"/>
        </w:rPr>
        <w:t xml:space="preserve">v primeranom čase </w:t>
      </w:r>
      <w:r w:rsidR="00207C39" w:rsidRPr="008113C6">
        <w:rPr>
          <w:rFonts w:ascii="Cambria" w:hAnsi="Cambria" w:cs="Arial"/>
          <w:bCs/>
          <w:sz w:val="20"/>
          <w:szCs w:val="20"/>
        </w:rPr>
        <w:t>po písomnom potvrdení</w:t>
      </w:r>
      <w:r w:rsidR="008D0208" w:rsidRPr="008113C6">
        <w:rPr>
          <w:rFonts w:ascii="Cambria" w:hAnsi="Cambria" w:cs="Arial"/>
          <w:bCs/>
          <w:sz w:val="20"/>
          <w:szCs w:val="20"/>
        </w:rPr>
        <w:t xml:space="preserve"> pokynu a rozsahu zmeny Zmluvy </w:t>
      </w:r>
      <w:r w:rsidR="006C7319" w:rsidRPr="008113C6">
        <w:rPr>
          <w:rFonts w:ascii="Cambria" w:hAnsi="Cambria" w:cs="Arial"/>
          <w:bCs/>
          <w:sz w:val="20"/>
          <w:szCs w:val="20"/>
        </w:rPr>
        <w:t xml:space="preserve">zo strany </w:t>
      </w:r>
      <w:r w:rsidR="00DD1300" w:rsidRPr="008113C6">
        <w:rPr>
          <w:rFonts w:ascii="Cambria" w:hAnsi="Cambria" w:cs="Arial"/>
          <w:bCs/>
          <w:sz w:val="20"/>
          <w:szCs w:val="20"/>
        </w:rPr>
        <w:t>Objednávateľa</w:t>
      </w:r>
      <w:r w:rsidR="00170F12" w:rsidRPr="008113C6">
        <w:rPr>
          <w:rFonts w:ascii="Cambria" w:hAnsi="Cambria" w:cs="Arial"/>
          <w:bCs/>
          <w:sz w:val="20"/>
          <w:szCs w:val="20"/>
        </w:rPr>
        <w:t xml:space="preserve"> (s prihliadnutím na časovú náročnosť interných procesov schvaľovania zmluvnej dokumentácie</w:t>
      </w:r>
      <w:r w:rsidR="00D87A96" w:rsidRPr="008113C6">
        <w:rPr>
          <w:rFonts w:ascii="Cambria" w:hAnsi="Cambria" w:cs="Arial"/>
          <w:bCs/>
          <w:sz w:val="20"/>
          <w:szCs w:val="20"/>
        </w:rPr>
        <w:t xml:space="preserve"> </w:t>
      </w:r>
      <w:r w:rsidR="00170F12" w:rsidRPr="008113C6">
        <w:rPr>
          <w:rFonts w:ascii="Cambria" w:hAnsi="Cambria" w:cs="Arial"/>
          <w:bCs/>
          <w:sz w:val="20"/>
          <w:szCs w:val="20"/>
        </w:rPr>
        <w:t>u Objednávateľa)</w:t>
      </w:r>
      <w:r w:rsidR="006C7319" w:rsidRPr="008113C6">
        <w:rPr>
          <w:rFonts w:ascii="Cambria" w:hAnsi="Cambria" w:cs="Arial"/>
          <w:bCs/>
          <w:sz w:val="20"/>
          <w:szCs w:val="20"/>
        </w:rPr>
        <w:t xml:space="preserve"> </w:t>
      </w:r>
      <w:r w:rsidR="00B6664C" w:rsidRPr="008113C6">
        <w:rPr>
          <w:rFonts w:ascii="Cambria" w:hAnsi="Cambria" w:cs="Arial"/>
          <w:bCs/>
          <w:sz w:val="20"/>
          <w:szCs w:val="20"/>
        </w:rPr>
        <w:t>uzatvoria osobitný dodatok k tejto Zmluve</w:t>
      </w:r>
      <w:r w:rsidR="008F4F27" w:rsidRPr="008113C6">
        <w:rPr>
          <w:rFonts w:ascii="Cambria" w:hAnsi="Cambria" w:cs="Arial"/>
          <w:bCs/>
          <w:sz w:val="20"/>
          <w:szCs w:val="20"/>
        </w:rPr>
        <w:t xml:space="preserve"> obsahujúci dohodnuté úpravy tejto Zmluvy v zmysle </w:t>
      </w:r>
      <w:r w:rsidR="008D0208" w:rsidRPr="008113C6">
        <w:rPr>
          <w:rFonts w:ascii="Cambria" w:hAnsi="Cambria" w:cs="Arial"/>
          <w:bCs/>
          <w:sz w:val="20"/>
          <w:szCs w:val="20"/>
        </w:rPr>
        <w:t xml:space="preserve">potvrdenia </w:t>
      </w:r>
      <w:r w:rsidR="00DD1300" w:rsidRPr="008113C6">
        <w:rPr>
          <w:rFonts w:ascii="Cambria" w:hAnsi="Cambria" w:cs="Arial"/>
          <w:bCs/>
          <w:sz w:val="20"/>
          <w:szCs w:val="20"/>
        </w:rPr>
        <w:t>Objednávateľa</w:t>
      </w:r>
      <w:r w:rsidR="008F4F27" w:rsidRPr="008113C6">
        <w:rPr>
          <w:rFonts w:ascii="Cambria" w:hAnsi="Cambria" w:cs="Arial"/>
          <w:bCs/>
          <w:sz w:val="20"/>
          <w:szCs w:val="20"/>
        </w:rPr>
        <w:t>.</w:t>
      </w:r>
    </w:p>
    <w:p w14:paraId="6527AB23" w14:textId="0FC31EA3" w:rsidR="005C2349" w:rsidRPr="009442A4" w:rsidRDefault="00E1233E" w:rsidP="00D47FC9">
      <w:pPr>
        <w:numPr>
          <w:ilvl w:val="2"/>
          <w:numId w:val="15"/>
        </w:numPr>
        <w:spacing w:before="0" w:after="120" w:line="240" w:lineRule="auto"/>
        <w:jc w:val="both"/>
        <w:rPr>
          <w:rFonts w:ascii="Cambria" w:hAnsi="Cambria" w:cs="Arial"/>
          <w:bCs/>
          <w:color w:val="auto"/>
          <w:sz w:val="20"/>
          <w:szCs w:val="20"/>
        </w:rPr>
      </w:pPr>
      <w:r w:rsidRPr="008113C6">
        <w:rPr>
          <w:rFonts w:ascii="Cambria" w:hAnsi="Cambria" w:cs="Arial"/>
          <w:bCs/>
          <w:sz w:val="20"/>
          <w:szCs w:val="20"/>
        </w:rPr>
        <w:t xml:space="preserve">Pre vylúčenie pochybností, žiadne schválenia alebo súhlasy Objednávateľa podľa tejto Zmluvy sa nepovažujú za pokyn podľa tohto </w:t>
      </w:r>
      <w:r w:rsidRPr="009442A4">
        <w:rPr>
          <w:rFonts w:ascii="Cambria" w:hAnsi="Cambria" w:cs="Arial"/>
          <w:bCs/>
          <w:color w:val="auto"/>
          <w:sz w:val="20"/>
          <w:szCs w:val="20"/>
        </w:rPr>
        <w:t xml:space="preserve">bodu </w:t>
      </w:r>
      <w:r w:rsidR="005B7CA6" w:rsidRPr="009442A4">
        <w:rPr>
          <w:rFonts w:ascii="Cambria" w:hAnsi="Cambria" w:cs="Arial"/>
          <w:bCs/>
          <w:color w:val="auto"/>
          <w:sz w:val="20"/>
          <w:szCs w:val="20"/>
        </w:rPr>
        <w:fldChar w:fldCharType="begin"/>
      </w:r>
      <w:r w:rsidR="005B7CA6" w:rsidRPr="009442A4">
        <w:rPr>
          <w:rFonts w:ascii="Cambria" w:hAnsi="Cambria" w:cs="Arial"/>
          <w:bCs/>
          <w:color w:val="auto"/>
          <w:sz w:val="20"/>
          <w:szCs w:val="20"/>
        </w:rPr>
        <w:instrText xml:space="preserve"> REF _Ref515887199 \r \h </w:instrText>
      </w:r>
      <w:r w:rsidR="000405E3" w:rsidRPr="009442A4">
        <w:rPr>
          <w:rFonts w:ascii="Cambria" w:hAnsi="Cambria" w:cs="Arial"/>
          <w:bCs/>
          <w:color w:val="auto"/>
          <w:sz w:val="20"/>
          <w:szCs w:val="20"/>
        </w:rPr>
        <w:instrText xml:space="preserve"> \* MERGEFORMAT </w:instrText>
      </w:r>
      <w:r w:rsidR="005B7CA6" w:rsidRPr="009442A4">
        <w:rPr>
          <w:rFonts w:ascii="Cambria" w:hAnsi="Cambria" w:cs="Arial"/>
          <w:bCs/>
          <w:color w:val="auto"/>
          <w:sz w:val="20"/>
          <w:szCs w:val="20"/>
        </w:rPr>
      </w:r>
      <w:r w:rsidR="005B7CA6" w:rsidRPr="009442A4">
        <w:rPr>
          <w:rFonts w:ascii="Cambria" w:hAnsi="Cambria" w:cs="Arial"/>
          <w:bCs/>
          <w:color w:val="auto"/>
          <w:sz w:val="20"/>
          <w:szCs w:val="20"/>
        </w:rPr>
        <w:fldChar w:fldCharType="separate"/>
      </w:r>
      <w:r w:rsidR="00963576">
        <w:rPr>
          <w:rFonts w:ascii="Cambria" w:hAnsi="Cambria" w:cs="Arial"/>
          <w:bCs/>
          <w:color w:val="auto"/>
          <w:sz w:val="20"/>
          <w:szCs w:val="20"/>
        </w:rPr>
        <w:t>3.5</w:t>
      </w:r>
      <w:r w:rsidR="005B7CA6" w:rsidRPr="009442A4">
        <w:rPr>
          <w:rFonts w:ascii="Cambria" w:hAnsi="Cambria" w:cs="Arial"/>
          <w:bCs/>
          <w:color w:val="auto"/>
          <w:sz w:val="20"/>
          <w:szCs w:val="20"/>
        </w:rPr>
        <w:fldChar w:fldCharType="end"/>
      </w:r>
      <w:r w:rsidR="005B7CA6" w:rsidRPr="009442A4">
        <w:rPr>
          <w:rFonts w:ascii="Cambria" w:hAnsi="Cambria" w:cs="Arial"/>
          <w:bCs/>
          <w:color w:val="auto"/>
          <w:sz w:val="20"/>
          <w:szCs w:val="20"/>
        </w:rPr>
        <w:t xml:space="preserve"> </w:t>
      </w:r>
      <w:r w:rsidRPr="009442A4">
        <w:rPr>
          <w:rFonts w:ascii="Cambria" w:hAnsi="Cambria" w:cs="Arial"/>
          <w:bCs/>
          <w:color w:val="auto"/>
          <w:sz w:val="20"/>
          <w:szCs w:val="20"/>
        </w:rPr>
        <w:t>Zmluvy.</w:t>
      </w:r>
      <w:r w:rsidR="0016476F" w:rsidRPr="009442A4">
        <w:rPr>
          <w:rFonts w:ascii="Cambria" w:hAnsi="Cambria" w:cs="Arial"/>
          <w:bCs/>
          <w:color w:val="auto"/>
          <w:sz w:val="20"/>
          <w:szCs w:val="20"/>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w:t>
      </w:r>
      <w:r w:rsidR="00F00355">
        <w:rPr>
          <w:rFonts w:ascii="Cambria" w:hAnsi="Cambria" w:cs="Arial"/>
          <w:bCs/>
          <w:color w:val="auto"/>
          <w:sz w:val="20"/>
          <w:szCs w:val="20"/>
        </w:rPr>
        <w:t xml:space="preserve"> a/alebo negatívny dopad na kvalitu Diela</w:t>
      </w:r>
      <w:r w:rsidR="0016476F" w:rsidRPr="009442A4">
        <w:rPr>
          <w:rFonts w:ascii="Cambria" w:hAnsi="Cambria" w:cs="Arial"/>
          <w:bCs/>
          <w:color w:val="auto"/>
          <w:sz w:val="20"/>
          <w:szCs w:val="20"/>
        </w:rPr>
        <w:t xml:space="preserve"> a Zhotoviteľ pokyn plní bez nároku na predĺženie Lehoty vykonania Diela a/alebo zmeny Zmluvnej ceny</w:t>
      </w:r>
      <w:r w:rsidR="00F00355">
        <w:rPr>
          <w:rFonts w:ascii="Cambria" w:hAnsi="Cambria" w:cs="Arial"/>
          <w:bCs/>
          <w:color w:val="auto"/>
          <w:sz w:val="20"/>
          <w:szCs w:val="20"/>
        </w:rPr>
        <w:t xml:space="preserve"> a bez negatívneho dopadu na kvalitu Diela</w:t>
      </w:r>
      <w:r w:rsidR="0016476F" w:rsidRPr="009442A4">
        <w:rPr>
          <w:rFonts w:ascii="Cambria" w:hAnsi="Cambria" w:cs="Arial"/>
          <w:bCs/>
          <w:color w:val="auto"/>
          <w:sz w:val="20"/>
          <w:szCs w:val="20"/>
        </w:rPr>
        <w:t>.</w:t>
      </w:r>
      <w:r w:rsidR="00273BA6" w:rsidRPr="009442A4">
        <w:rPr>
          <w:rFonts w:ascii="Cambria" w:hAnsi="Cambria" w:cs="Arial"/>
          <w:bCs/>
          <w:color w:val="auto"/>
          <w:sz w:val="20"/>
          <w:szCs w:val="20"/>
        </w:rPr>
        <w:t xml:space="preserve"> Rovnako platí, že Zhotoviteľ v súvislosti s plnením pokynu nemá právo na zmenu Zmluvnej ceny ani Lehoty vykonania Diela, pokiaľ sa jedná o pokyn na nápravu, t. j. pokiaľ pokyn smeruje k odstráneniu konania Zhotoviteľa v rozpore so Zmluvou</w:t>
      </w:r>
      <w:r w:rsidR="000519E9">
        <w:rPr>
          <w:rFonts w:ascii="Cambria" w:hAnsi="Cambria" w:cs="Arial"/>
          <w:bCs/>
          <w:color w:val="auto"/>
          <w:sz w:val="20"/>
          <w:szCs w:val="20"/>
        </w:rPr>
        <w:t xml:space="preserve"> </w:t>
      </w:r>
      <w:r w:rsidR="000519E9">
        <w:rPr>
          <w:rFonts w:ascii="Cambria" w:hAnsi="Cambria" w:cs="Arial"/>
          <w:bCs/>
          <w:sz w:val="20"/>
          <w:szCs w:val="20"/>
        </w:rPr>
        <w:t xml:space="preserve">(napr. pokyn na zapracovanie pripomienok podľa bodu </w:t>
      </w:r>
      <w:r w:rsidR="000519E9">
        <w:rPr>
          <w:rFonts w:ascii="Cambria" w:hAnsi="Cambria" w:cs="Arial"/>
          <w:bCs/>
          <w:sz w:val="20"/>
          <w:szCs w:val="20"/>
        </w:rPr>
        <w:fldChar w:fldCharType="begin"/>
      </w:r>
      <w:r w:rsidR="000519E9">
        <w:rPr>
          <w:rFonts w:ascii="Cambria" w:hAnsi="Cambria" w:cs="Arial"/>
          <w:bCs/>
          <w:sz w:val="20"/>
          <w:szCs w:val="20"/>
        </w:rPr>
        <w:instrText xml:space="preserve"> REF _Ref34649128 \r \h </w:instrText>
      </w:r>
      <w:r w:rsidR="000519E9">
        <w:rPr>
          <w:rFonts w:ascii="Cambria" w:hAnsi="Cambria" w:cs="Arial"/>
          <w:bCs/>
          <w:sz w:val="20"/>
          <w:szCs w:val="20"/>
        </w:rPr>
      </w:r>
      <w:r w:rsidR="000519E9">
        <w:rPr>
          <w:rFonts w:ascii="Cambria" w:hAnsi="Cambria" w:cs="Arial"/>
          <w:bCs/>
          <w:sz w:val="20"/>
          <w:szCs w:val="20"/>
        </w:rPr>
        <w:fldChar w:fldCharType="separate"/>
      </w:r>
      <w:r w:rsidR="00963576">
        <w:rPr>
          <w:rFonts w:ascii="Cambria" w:hAnsi="Cambria" w:cs="Arial"/>
          <w:bCs/>
          <w:sz w:val="20"/>
          <w:szCs w:val="20"/>
        </w:rPr>
        <w:t>2.3.4</w:t>
      </w:r>
      <w:r w:rsidR="000519E9">
        <w:rPr>
          <w:rFonts w:ascii="Cambria" w:hAnsi="Cambria" w:cs="Arial"/>
          <w:bCs/>
          <w:sz w:val="20"/>
          <w:szCs w:val="20"/>
        </w:rPr>
        <w:fldChar w:fldCharType="end"/>
      </w:r>
      <w:r w:rsidR="000519E9">
        <w:rPr>
          <w:rFonts w:ascii="Cambria" w:hAnsi="Cambria" w:cs="Arial"/>
          <w:bCs/>
          <w:sz w:val="20"/>
          <w:szCs w:val="20"/>
        </w:rPr>
        <w:t xml:space="preserve"> tejto Zmluvy)</w:t>
      </w:r>
      <w:r w:rsidR="00273BA6" w:rsidRPr="009442A4">
        <w:rPr>
          <w:rFonts w:ascii="Cambria" w:hAnsi="Cambria" w:cs="Arial"/>
          <w:bCs/>
          <w:color w:val="auto"/>
          <w:sz w:val="20"/>
          <w:szCs w:val="20"/>
        </w:rPr>
        <w:t>.</w:t>
      </w:r>
    </w:p>
    <w:p w14:paraId="74B2055A" w14:textId="2AE83E11" w:rsidR="00A52409" w:rsidRPr="009442A4" w:rsidRDefault="00A52409" w:rsidP="00D47FC9">
      <w:pPr>
        <w:numPr>
          <w:ilvl w:val="1"/>
          <w:numId w:val="15"/>
        </w:numPr>
        <w:spacing w:before="0" w:after="120" w:line="240" w:lineRule="auto"/>
        <w:jc w:val="both"/>
        <w:rPr>
          <w:rFonts w:ascii="Cambria" w:hAnsi="Cambria" w:cs="Arial"/>
          <w:b/>
          <w:color w:val="auto"/>
          <w:sz w:val="20"/>
          <w:szCs w:val="20"/>
        </w:rPr>
      </w:pPr>
      <w:bookmarkStart w:id="39" w:name="_Ref485113649"/>
      <w:bookmarkEnd w:id="38"/>
      <w:r w:rsidRPr="009442A4">
        <w:rPr>
          <w:rFonts w:ascii="Cambria" w:hAnsi="Cambria" w:cs="Arial"/>
          <w:b/>
          <w:bCs/>
          <w:color w:val="auto"/>
          <w:sz w:val="20"/>
          <w:szCs w:val="20"/>
        </w:rPr>
        <w:t>Preberacie</w:t>
      </w:r>
      <w:r w:rsidRPr="009442A4">
        <w:rPr>
          <w:rFonts w:ascii="Cambria" w:hAnsi="Cambria" w:cs="Arial"/>
          <w:b/>
          <w:color w:val="auto"/>
          <w:sz w:val="20"/>
          <w:szCs w:val="20"/>
        </w:rPr>
        <w:t xml:space="preserve"> konanie</w:t>
      </w:r>
      <w:bookmarkEnd w:id="39"/>
    </w:p>
    <w:p w14:paraId="6C845098" w14:textId="2AC78DCE" w:rsidR="00A52409" w:rsidRPr="009442A4" w:rsidRDefault="00A52409" w:rsidP="00D47FC9">
      <w:pPr>
        <w:numPr>
          <w:ilvl w:val="2"/>
          <w:numId w:val="15"/>
        </w:numPr>
        <w:spacing w:before="0" w:after="120" w:line="240" w:lineRule="auto"/>
        <w:jc w:val="both"/>
        <w:rPr>
          <w:rFonts w:ascii="Cambria" w:hAnsi="Cambria" w:cs="Arial"/>
          <w:bCs/>
          <w:iCs/>
          <w:color w:val="auto"/>
          <w:sz w:val="20"/>
          <w:szCs w:val="20"/>
        </w:rPr>
      </w:pPr>
      <w:bookmarkStart w:id="40" w:name="_Ref485114498"/>
      <w:r w:rsidRPr="009442A4">
        <w:rPr>
          <w:rFonts w:ascii="Cambria" w:hAnsi="Cambria" w:cs="Arial"/>
          <w:bCs/>
          <w:iCs/>
          <w:color w:val="auto"/>
          <w:sz w:val="20"/>
          <w:szCs w:val="20"/>
        </w:rPr>
        <w:t xml:space="preserve">Preberacie konanie je konanie, v ktorom Objednávateľ </w:t>
      </w:r>
      <w:r w:rsidR="003D47EF" w:rsidRPr="009442A4">
        <w:rPr>
          <w:rFonts w:ascii="Cambria" w:hAnsi="Cambria" w:cs="Arial"/>
          <w:bCs/>
          <w:iCs/>
          <w:color w:val="auto"/>
          <w:sz w:val="20"/>
          <w:szCs w:val="20"/>
        </w:rPr>
        <w:t>preverí</w:t>
      </w:r>
      <w:r w:rsidRPr="009442A4">
        <w:rPr>
          <w:rFonts w:ascii="Cambria" w:hAnsi="Cambria" w:cs="Arial"/>
          <w:bCs/>
          <w:iCs/>
          <w:color w:val="auto"/>
          <w:sz w:val="20"/>
          <w:szCs w:val="20"/>
        </w:rPr>
        <w:t xml:space="preserve">, </w:t>
      </w:r>
      <w:r w:rsidR="003D47EF" w:rsidRPr="009442A4">
        <w:rPr>
          <w:rFonts w:ascii="Cambria" w:hAnsi="Cambria" w:cs="Arial"/>
          <w:bCs/>
          <w:iCs/>
          <w:color w:val="auto"/>
          <w:sz w:val="20"/>
          <w:szCs w:val="20"/>
        </w:rPr>
        <w:t>či</w:t>
      </w:r>
      <w:r w:rsidRPr="009442A4">
        <w:rPr>
          <w:rFonts w:ascii="Cambria" w:hAnsi="Cambria" w:cs="Arial"/>
          <w:bCs/>
          <w:iCs/>
          <w:color w:val="auto"/>
          <w:sz w:val="20"/>
          <w:szCs w:val="20"/>
        </w:rPr>
        <w:t xml:space="preserve"> Dielo</w:t>
      </w:r>
      <w:r w:rsidR="00E54881" w:rsidRPr="009442A4">
        <w:rPr>
          <w:rFonts w:ascii="Cambria" w:hAnsi="Cambria" w:cs="Arial"/>
          <w:bCs/>
          <w:iCs/>
          <w:color w:val="auto"/>
          <w:sz w:val="20"/>
          <w:szCs w:val="20"/>
        </w:rPr>
        <w:t xml:space="preserve"> </w:t>
      </w:r>
      <w:r w:rsidRPr="009442A4">
        <w:rPr>
          <w:rFonts w:ascii="Cambria" w:hAnsi="Cambria" w:cs="Arial"/>
          <w:bCs/>
          <w:iCs/>
          <w:color w:val="auto"/>
          <w:sz w:val="20"/>
          <w:szCs w:val="20"/>
        </w:rPr>
        <w:t xml:space="preserve">a k tomu zodpovedajúca Dokumentácia Zhotoviteľa nemá vady </w:t>
      </w:r>
      <w:r w:rsidR="006862D0">
        <w:rPr>
          <w:rFonts w:ascii="Cambria" w:hAnsi="Cambria" w:cs="Arial"/>
          <w:bCs/>
          <w:iCs/>
          <w:color w:val="auto"/>
          <w:sz w:val="20"/>
          <w:szCs w:val="20"/>
        </w:rPr>
        <w:t xml:space="preserve">a nedorobky </w:t>
      </w:r>
      <w:r w:rsidRPr="009442A4">
        <w:rPr>
          <w:rFonts w:ascii="Cambria" w:hAnsi="Cambria" w:cs="Arial"/>
          <w:bCs/>
          <w:iCs/>
          <w:color w:val="auto"/>
          <w:sz w:val="20"/>
          <w:szCs w:val="20"/>
        </w:rPr>
        <w:t xml:space="preserve">a spĺňa požiadavky Špecifikácie predmetu </w:t>
      </w:r>
      <w:r w:rsidRPr="009442A4">
        <w:rPr>
          <w:rFonts w:ascii="Cambria" w:hAnsi="Cambria" w:cs="Arial"/>
          <w:bCs/>
          <w:iCs/>
          <w:color w:val="auto"/>
          <w:sz w:val="20"/>
          <w:szCs w:val="20"/>
        </w:rPr>
        <w:lastRenderedPageBreak/>
        <w:t>zákazky,</w:t>
      </w:r>
      <w:r w:rsidR="00186788" w:rsidRPr="009442A4">
        <w:rPr>
          <w:rFonts w:ascii="Cambria" w:hAnsi="Cambria" w:cs="Arial"/>
          <w:bCs/>
          <w:iCs/>
          <w:color w:val="auto"/>
          <w:sz w:val="20"/>
          <w:szCs w:val="20"/>
        </w:rPr>
        <w:t xml:space="preserve"> Návrhu Zhotoviteľa,</w:t>
      </w:r>
      <w:r w:rsidRPr="009442A4">
        <w:rPr>
          <w:rFonts w:ascii="Cambria" w:hAnsi="Cambria" w:cs="Arial"/>
          <w:bCs/>
          <w:iCs/>
          <w:color w:val="auto"/>
          <w:sz w:val="20"/>
          <w:szCs w:val="20"/>
        </w:rPr>
        <w:t xml:space="preserve"> Právnych predpisov</w:t>
      </w:r>
      <w:r w:rsidR="002927F8" w:rsidRPr="009442A4">
        <w:rPr>
          <w:rFonts w:ascii="Cambria" w:hAnsi="Cambria" w:cs="Arial"/>
          <w:bCs/>
          <w:iCs/>
          <w:color w:val="auto"/>
          <w:sz w:val="20"/>
          <w:szCs w:val="20"/>
        </w:rPr>
        <w:t xml:space="preserve"> a ostatných častí </w:t>
      </w:r>
      <w:r w:rsidRPr="009442A4">
        <w:rPr>
          <w:rFonts w:ascii="Cambria" w:hAnsi="Cambria" w:cs="Arial"/>
          <w:bCs/>
          <w:iCs/>
          <w:color w:val="auto"/>
          <w:sz w:val="20"/>
          <w:szCs w:val="20"/>
        </w:rPr>
        <w:t xml:space="preserve">Zmluvy, </w:t>
      </w:r>
      <w:r w:rsidR="002927F8" w:rsidRPr="009442A4">
        <w:rPr>
          <w:rFonts w:ascii="Cambria" w:hAnsi="Cambria" w:cs="Arial"/>
          <w:bCs/>
          <w:iCs/>
          <w:color w:val="auto"/>
          <w:sz w:val="20"/>
          <w:szCs w:val="20"/>
        </w:rPr>
        <w:t xml:space="preserve">a </w:t>
      </w:r>
      <w:r w:rsidRPr="009442A4">
        <w:rPr>
          <w:rFonts w:ascii="Cambria" w:hAnsi="Cambria" w:cs="Arial"/>
          <w:bCs/>
          <w:iCs/>
          <w:color w:val="auto"/>
          <w:sz w:val="20"/>
          <w:szCs w:val="20"/>
        </w:rPr>
        <w:t xml:space="preserve">ktoré sa končí vydaním </w:t>
      </w:r>
      <w:r w:rsidR="002927F8" w:rsidRPr="009442A4">
        <w:rPr>
          <w:rFonts w:ascii="Cambria" w:hAnsi="Cambria" w:cs="Arial"/>
          <w:bCs/>
          <w:iCs/>
          <w:color w:val="auto"/>
          <w:sz w:val="20"/>
          <w:szCs w:val="20"/>
        </w:rPr>
        <w:t xml:space="preserve">(alebo zamietnutím vydania) </w:t>
      </w:r>
      <w:r w:rsidRPr="009442A4">
        <w:rPr>
          <w:rFonts w:ascii="Cambria" w:hAnsi="Cambria" w:cs="Arial"/>
          <w:bCs/>
          <w:iCs/>
          <w:color w:val="auto"/>
          <w:sz w:val="20"/>
          <w:szCs w:val="20"/>
        </w:rPr>
        <w:t xml:space="preserve">protokolu, ktorým Objednávateľ deklaruje splnenie záväzkov </w:t>
      </w:r>
      <w:r w:rsidRPr="009442A4">
        <w:rPr>
          <w:rFonts w:ascii="Cambria" w:hAnsi="Cambria" w:cs="Arial"/>
          <w:bCs/>
          <w:color w:val="auto"/>
          <w:sz w:val="20"/>
          <w:szCs w:val="20"/>
        </w:rPr>
        <w:t>Zhotoviteľa</w:t>
      </w:r>
      <w:r w:rsidRPr="009442A4">
        <w:rPr>
          <w:rFonts w:ascii="Cambria" w:hAnsi="Cambria" w:cs="Arial"/>
          <w:bCs/>
          <w:iCs/>
          <w:color w:val="auto"/>
          <w:sz w:val="20"/>
          <w:szCs w:val="20"/>
        </w:rPr>
        <w:t xml:space="preserve"> vykonať a dokončiť Dielo riadne (konanie podľa tohto bodu ďalej aj ako „</w:t>
      </w:r>
      <w:r w:rsidRPr="009442A4">
        <w:rPr>
          <w:rFonts w:ascii="Cambria" w:hAnsi="Cambria" w:cs="Arial"/>
          <w:b/>
          <w:bCs/>
          <w:iCs/>
          <w:color w:val="auto"/>
          <w:sz w:val="20"/>
          <w:szCs w:val="20"/>
        </w:rPr>
        <w:t>Preberacie konanie</w:t>
      </w:r>
      <w:r w:rsidRPr="009442A4">
        <w:rPr>
          <w:rFonts w:ascii="Cambria" w:hAnsi="Cambria" w:cs="Arial"/>
          <w:bCs/>
          <w:iCs/>
          <w:color w:val="auto"/>
          <w:sz w:val="20"/>
          <w:szCs w:val="20"/>
        </w:rPr>
        <w:t>“ a protokol vydaný v Preberacom konaní ďalej aj ako „</w:t>
      </w:r>
      <w:r w:rsidRPr="009442A4">
        <w:rPr>
          <w:rFonts w:ascii="Cambria" w:hAnsi="Cambria" w:cs="Arial"/>
          <w:b/>
          <w:bCs/>
          <w:iCs/>
          <w:color w:val="auto"/>
          <w:sz w:val="20"/>
          <w:szCs w:val="20"/>
        </w:rPr>
        <w:t>Preberací protokol</w:t>
      </w:r>
      <w:r w:rsidR="00B72639" w:rsidRPr="009442A4">
        <w:rPr>
          <w:rFonts w:ascii="Cambria" w:hAnsi="Cambria" w:cs="Arial"/>
          <w:b/>
          <w:bCs/>
          <w:iCs/>
          <w:color w:val="auto"/>
          <w:sz w:val="20"/>
          <w:szCs w:val="20"/>
        </w:rPr>
        <w:t xml:space="preserve"> k Dielu</w:t>
      </w:r>
      <w:r w:rsidRPr="009442A4">
        <w:rPr>
          <w:rFonts w:ascii="Cambria" w:hAnsi="Cambria" w:cs="Arial"/>
          <w:bCs/>
          <w:iCs/>
          <w:color w:val="auto"/>
          <w:sz w:val="20"/>
          <w:szCs w:val="20"/>
        </w:rPr>
        <w:t>“)</w:t>
      </w:r>
      <w:bookmarkEnd w:id="40"/>
      <w:r w:rsidRPr="009442A4">
        <w:rPr>
          <w:rFonts w:ascii="Cambria" w:hAnsi="Cambria" w:cs="Arial"/>
          <w:bCs/>
          <w:iCs/>
          <w:color w:val="auto"/>
          <w:sz w:val="20"/>
          <w:szCs w:val="20"/>
        </w:rPr>
        <w:t xml:space="preserve">. </w:t>
      </w:r>
      <w:bookmarkStart w:id="41" w:name="_Ref485114030"/>
    </w:p>
    <w:p w14:paraId="2B14BDA6" w14:textId="3E6DB198" w:rsidR="00A52409" w:rsidRPr="009442A4" w:rsidRDefault="00A52409" w:rsidP="00D47FC9">
      <w:pPr>
        <w:numPr>
          <w:ilvl w:val="2"/>
          <w:numId w:val="15"/>
        </w:numPr>
        <w:spacing w:before="0" w:after="120" w:line="240" w:lineRule="auto"/>
        <w:jc w:val="both"/>
        <w:rPr>
          <w:rFonts w:ascii="Cambria" w:hAnsi="Cambria" w:cs="Arial"/>
          <w:bCs/>
          <w:iCs/>
          <w:color w:val="auto"/>
          <w:sz w:val="20"/>
          <w:szCs w:val="20"/>
        </w:rPr>
      </w:pPr>
      <w:bookmarkStart w:id="42" w:name="_Ref488310842"/>
      <w:r w:rsidRPr="009442A4">
        <w:rPr>
          <w:rFonts w:ascii="Cambria" w:hAnsi="Cambria" w:cs="Arial"/>
          <w:bCs/>
          <w:iCs/>
          <w:color w:val="auto"/>
          <w:sz w:val="20"/>
          <w:szCs w:val="20"/>
        </w:rPr>
        <w:t xml:space="preserve">Preberacie konanie sa uskutoční až po zhotovení </w:t>
      </w:r>
      <w:r w:rsidRPr="009442A4">
        <w:rPr>
          <w:rFonts w:ascii="Cambria" w:hAnsi="Cambria" w:cs="Arial"/>
          <w:bCs/>
          <w:color w:val="auto"/>
          <w:sz w:val="20"/>
          <w:szCs w:val="20"/>
        </w:rPr>
        <w:t>celého</w:t>
      </w:r>
      <w:r w:rsidRPr="009442A4">
        <w:rPr>
          <w:rFonts w:ascii="Cambria" w:hAnsi="Cambria" w:cs="Arial"/>
          <w:bCs/>
          <w:iCs/>
          <w:color w:val="auto"/>
          <w:sz w:val="20"/>
          <w:szCs w:val="20"/>
        </w:rPr>
        <w:t xml:space="preserve"> Diela</w:t>
      </w:r>
      <w:r w:rsidR="002E47CB" w:rsidRPr="009442A4">
        <w:rPr>
          <w:rFonts w:ascii="Cambria" w:hAnsi="Cambria" w:cs="Arial"/>
          <w:bCs/>
          <w:iCs/>
          <w:color w:val="auto"/>
          <w:sz w:val="20"/>
          <w:szCs w:val="20"/>
        </w:rPr>
        <w:t xml:space="preserve"> a riadnom zaškolení personálu Objednávateľa</w:t>
      </w:r>
      <w:r w:rsidR="00C456F2" w:rsidRPr="009442A4">
        <w:rPr>
          <w:rFonts w:ascii="Cambria" w:hAnsi="Cambria" w:cs="Arial"/>
          <w:bCs/>
          <w:iCs/>
          <w:color w:val="auto"/>
          <w:sz w:val="20"/>
          <w:szCs w:val="20"/>
        </w:rPr>
        <w:t xml:space="preserve"> na obsluhu </w:t>
      </w:r>
      <w:r w:rsidR="00776602" w:rsidRPr="009442A4">
        <w:rPr>
          <w:rFonts w:ascii="Cambria" w:hAnsi="Cambria" w:cs="Arial"/>
          <w:bCs/>
          <w:iCs/>
          <w:color w:val="auto"/>
          <w:sz w:val="20"/>
          <w:szCs w:val="20"/>
        </w:rPr>
        <w:t xml:space="preserve">Technologických zariadení (ak je </w:t>
      </w:r>
      <w:r w:rsidR="001307DF" w:rsidRPr="009442A4">
        <w:rPr>
          <w:rFonts w:ascii="Cambria" w:hAnsi="Cambria" w:cs="Arial"/>
          <w:bCs/>
          <w:iCs/>
          <w:color w:val="auto"/>
          <w:sz w:val="20"/>
          <w:szCs w:val="20"/>
        </w:rPr>
        <w:t xml:space="preserve">zaškolenie </w:t>
      </w:r>
      <w:r w:rsidR="00776602" w:rsidRPr="009442A4">
        <w:rPr>
          <w:rFonts w:ascii="Cambria" w:hAnsi="Cambria" w:cs="Arial"/>
          <w:bCs/>
          <w:iCs/>
          <w:color w:val="auto"/>
          <w:sz w:val="20"/>
          <w:szCs w:val="20"/>
        </w:rPr>
        <w:t xml:space="preserve">s ohľadom na ich povahu </w:t>
      </w:r>
      <w:r w:rsidR="00FC579F" w:rsidRPr="009442A4">
        <w:rPr>
          <w:rFonts w:ascii="Cambria" w:hAnsi="Cambria" w:cs="Arial"/>
          <w:bCs/>
          <w:iCs/>
          <w:color w:val="auto"/>
          <w:sz w:val="20"/>
          <w:szCs w:val="20"/>
        </w:rPr>
        <w:t xml:space="preserve">obvykle </w:t>
      </w:r>
      <w:r w:rsidR="00776602" w:rsidRPr="009442A4">
        <w:rPr>
          <w:rFonts w:ascii="Cambria" w:hAnsi="Cambria" w:cs="Arial"/>
          <w:bCs/>
          <w:iCs/>
          <w:color w:val="auto"/>
          <w:sz w:val="20"/>
          <w:szCs w:val="20"/>
        </w:rPr>
        <w:t>potrebné)</w:t>
      </w:r>
      <w:r w:rsidRPr="009442A4">
        <w:rPr>
          <w:rFonts w:ascii="Cambria" w:hAnsi="Cambria" w:cs="Arial"/>
          <w:bCs/>
          <w:iCs/>
          <w:color w:val="auto"/>
          <w:sz w:val="20"/>
          <w:szCs w:val="20"/>
        </w:rPr>
        <w:t>. Zhotoviteľ je povinný k Preberaciemu konaniu predložiť Objednávateľovi nasledovné doklady</w:t>
      </w:r>
      <w:r w:rsidR="00874557" w:rsidRPr="009442A4">
        <w:rPr>
          <w:rFonts w:ascii="Cambria" w:hAnsi="Cambria" w:cs="Arial"/>
          <w:bCs/>
          <w:iCs/>
          <w:color w:val="auto"/>
          <w:sz w:val="20"/>
          <w:szCs w:val="20"/>
        </w:rPr>
        <w:t xml:space="preserve"> (pokiaľ neboli doručené, predložené a/alebo vystavené skôr)</w:t>
      </w:r>
      <w:r w:rsidRPr="009442A4">
        <w:rPr>
          <w:rFonts w:ascii="Cambria" w:hAnsi="Cambria" w:cs="Arial"/>
          <w:bCs/>
          <w:iCs/>
          <w:color w:val="auto"/>
          <w:sz w:val="20"/>
          <w:szCs w:val="20"/>
        </w:rPr>
        <w:t>:</w:t>
      </w:r>
      <w:bookmarkEnd w:id="41"/>
      <w:bookmarkEnd w:id="42"/>
    </w:p>
    <w:p w14:paraId="55BC4878" w14:textId="175A0557"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Žiadosť o vydanie Preberacieho protokolu</w:t>
      </w:r>
      <w:r w:rsidR="00B72639" w:rsidRPr="009442A4">
        <w:rPr>
          <w:rFonts w:ascii="Cambria" w:hAnsi="Cambria" w:cs="Arial"/>
          <w:bCs/>
          <w:color w:val="auto"/>
          <w:sz w:val="20"/>
          <w:szCs w:val="20"/>
        </w:rPr>
        <w:t xml:space="preserve"> k Dielu</w:t>
      </w:r>
      <w:r w:rsidRPr="009442A4">
        <w:rPr>
          <w:rFonts w:ascii="Cambria" w:hAnsi="Cambria" w:cs="Arial"/>
          <w:bCs/>
          <w:color w:val="auto"/>
          <w:sz w:val="20"/>
          <w:szCs w:val="20"/>
        </w:rPr>
        <w:t>;</w:t>
      </w:r>
    </w:p>
    <w:p w14:paraId="33350228" w14:textId="73EF0FFD"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dodacie listy</w:t>
      </w:r>
      <w:r w:rsidR="006F688E" w:rsidRPr="009442A4">
        <w:rPr>
          <w:rFonts w:ascii="Cambria" w:hAnsi="Cambria" w:cs="Arial"/>
          <w:bCs/>
          <w:color w:val="auto"/>
          <w:sz w:val="20"/>
          <w:szCs w:val="20"/>
        </w:rPr>
        <w:t xml:space="preserve"> všetkých Technologických zariadení, ktoré tvoria súčasť Diela a/alebo sú odovzdávané spoločne s Dielom</w:t>
      </w:r>
      <w:r w:rsidRPr="009442A4">
        <w:rPr>
          <w:rFonts w:ascii="Cambria" w:hAnsi="Cambria" w:cs="Arial"/>
          <w:bCs/>
          <w:color w:val="auto"/>
          <w:sz w:val="20"/>
          <w:szCs w:val="20"/>
        </w:rPr>
        <w:t>;</w:t>
      </w:r>
    </w:p>
    <w:p w14:paraId="0A0B6F97" w14:textId="197C57F7" w:rsidR="00C03E26" w:rsidRPr="009442A4" w:rsidRDefault="00A52409" w:rsidP="00D47FC9">
      <w:pPr>
        <w:numPr>
          <w:ilvl w:val="3"/>
          <w:numId w:val="15"/>
        </w:numPr>
        <w:spacing w:before="0" w:after="120" w:line="240" w:lineRule="auto"/>
        <w:jc w:val="both"/>
        <w:rPr>
          <w:rFonts w:ascii="Cambria" w:hAnsi="Cambria" w:cs="Arial"/>
          <w:bCs/>
          <w:iCs/>
          <w:color w:val="auto"/>
          <w:sz w:val="20"/>
          <w:szCs w:val="20"/>
        </w:rPr>
      </w:pPr>
      <w:r w:rsidRPr="009442A4">
        <w:rPr>
          <w:rFonts w:ascii="Cambria" w:hAnsi="Cambria" w:cs="Arial"/>
          <w:bCs/>
          <w:color w:val="auto"/>
          <w:sz w:val="20"/>
          <w:szCs w:val="20"/>
        </w:rPr>
        <w:t>všetku Dokumentáciu Zhotoviteľa, ak ešte nebola Objednávateľovi podľa tejto Zmluvy odovzdaná</w:t>
      </w:r>
      <w:r w:rsidR="00C03E26" w:rsidRPr="009442A4">
        <w:rPr>
          <w:rFonts w:ascii="Cambria" w:hAnsi="Cambria" w:cs="Arial"/>
          <w:bCs/>
          <w:iCs/>
          <w:color w:val="auto"/>
          <w:sz w:val="20"/>
          <w:szCs w:val="20"/>
        </w:rPr>
        <w:t xml:space="preserve"> minimálne v nasledovnom rozsahu</w:t>
      </w:r>
      <w:r w:rsidR="00514E83" w:rsidRPr="009442A4">
        <w:rPr>
          <w:rFonts w:ascii="Cambria" w:hAnsi="Cambria" w:cs="Arial"/>
          <w:bCs/>
          <w:iCs/>
          <w:color w:val="auto"/>
          <w:sz w:val="20"/>
          <w:szCs w:val="20"/>
        </w:rPr>
        <w:t xml:space="preserve"> (v rozsahu v akom je to aplikovateľné s ohľadom na povahu Diela)</w:t>
      </w:r>
      <w:r w:rsidR="00C03E26" w:rsidRPr="009442A4">
        <w:rPr>
          <w:rFonts w:ascii="Cambria" w:hAnsi="Cambria" w:cs="Arial"/>
          <w:bCs/>
          <w:iCs/>
          <w:color w:val="auto"/>
          <w:sz w:val="20"/>
          <w:szCs w:val="20"/>
        </w:rPr>
        <w:t>:</w:t>
      </w:r>
    </w:p>
    <w:p w14:paraId="442081B9" w14:textId="4F6DEEC8" w:rsidR="00C03E26" w:rsidRPr="009442A4" w:rsidRDefault="00A52409" w:rsidP="00D47FC9">
      <w:pPr>
        <w:numPr>
          <w:ilvl w:val="4"/>
          <w:numId w:val="15"/>
        </w:numPr>
        <w:spacing w:before="0" w:after="120" w:line="240" w:lineRule="auto"/>
        <w:jc w:val="both"/>
        <w:rPr>
          <w:rFonts w:ascii="Cambria" w:hAnsi="Cambria" w:cs="Arial"/>
          <w:bCs/>
          <w:color w:val="auto"/>
          <w:sz w:val="20"/>
          <w:szCs w:val="20"/>
        </w:rPr>
      </w:pPr>
      <w:r w:rsidRPr="009442A4">
        <w:rPr>
          <w:rFonts w:ascii="Cambria" w:hAnsi="Cambria" w:cs="Arial"/>
          <w:bCs/>
          <w:iCs/>
          <w:color w:val="auto"/>
          <w:sz w:val="20"/>
          <w:szCs w:val="20"/>
        </w:rPr>
        <w:t>dokumentáci</w:t>
      </w:r>
      <w:r w:rsidR="00C03E26" w:rsidRPr="009442A4">
        <w:rPr>
          <w:rFonts w:ascii="Cambria" w:hAnsi="Cambria" w:cs="Arial"/>
          <w:bCs/>
          <w:iCs/>
          <w:color w:val="auto"/>
          <w:sz w:val="20"/>
          <w:szCs w:val="20"/>
        </w:rPr>
        <w:t>a</w:t>
      </w:r>
      <w:r w:rsidRPr="009442A4">
        <w:rPr>
          <w:rFonts w:ascii="Cambria" w:hAnsi="Cambria" w:cs="Arial"/>
          <w:bCs/>
          <w:iCs/>
          <w:color w:val="auto"/>
          <w:sz w:val="20"/>
          <w:szCs w:val="20"/>
        </w:rPr>
        <w:t xml:space="preserve"> skutočného vyhotovenia</w:t>
      </w:r>
      <w:r w:rsidR="00DA712A" w:rsidRPr="009442A4">
        <w:rPr>
          <w:rFonts w:ascii="Cambria" w:hAnsi="Cambria" w:cs="Arial"/>
          <w:bCs/>
          <w:iCs/>
          <w:color w:val="auto"/>
          <w:sz w:val="20"/>
          <w:szCs w:val="20"/>
        </w:rPr>
        <w:t xml:space="preserve"> s výkresmi so zakreslenými </w:t>
      </w:r>
      <w:r w:rsidR="00DA712A" w:rsidRPr="009442A4">
        <w:rPr>
          <w:rFonts w:ascii="Cambria" w:hAnsi="Cambria" w:cs="Arial"/>
          <w:bCs/>
          <w:color w:val="auto"/>
          <w:sz w:val="20"/>
          <w:szCs w:val="20"/>
        </w:rPr>
        <w:t>zmenami a odchýlkami od pôvodnej projektovej dokumentácie v</w:t>
      </w:r>
      <w:r w:rsidR="009442A4" w:rsidRPr="009442A4">
        <w:rPr>
          <w:rFonts w:ascii="Cambria" w:hAnsi="Cambria" w:cs="Arial"/>
          <w:bCs/>
          <w:color w:val="auto"/>
          <w:sz w:val="20"/>
          <w:szCs w:val="20"/>
        </w:rPr>
        <w:t xml:space="preserve"> šiestich (6) </w:t>
      </w:r>
      <w:r w:rsidR="00DA712A" w:rsidRPr="009442A4">
        <w:rPr>
          <w:rFonts w:ascii="Cambria" w:hAnsi="Cambria" w:cs="Arial"/>
          <w:bCs/>
          <w:color w:val="auto"/>
          <w:sz w:val="20"/>
          <w:szCs w:val="20"/>
        </w:rPr>
        <w:t>vyhotoveniach</w:t>
      </w:r>
      <w:r w:rsidR="00C03E26" w:rsidRPr="009442A4">
        <w:rPr>
          <w:rFonts w:ascii="Cambria" w:hAnsi="Cambria" w:cs="Arial"/>
          <w:bCs/>
          <w:color w:val="auto"/>
          <w:sz w:val="20"/>
          <w:szCs w:val="20"/>
        </w:rPr>
        <w:t>;</w:t>
      </w:r>
    </w:p>
    <w:p w14:paraId="59E297D1" w14:textId="4151B7A5" w:rsidR="00DA712A" w:rsidRPr="009442A4" w:rsidRDefault="00DA712A" w:rsidP="00D47FC9">
      <w:pPr>
        <w:numPr>
          <w:ilvl w:val="4"/>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 xml:space="preserve">všetky </w:t>
      </w:r>
      <w:r w:rsidR="00A52409" w:rsidRPr="009442A4">
        <w:rPr>
          <w:rFonts w:ascii="Cambria" w:hAnsi="Cambria" w:cs="Arial"/>
          <w:bCs/>
          <w:color w:val="auto"/>
          <w:sz w:val="20"/>
          <w:szCs w:val="20"/>
        </w:rPr>
        <w:t>prevádzkové poriadky</w:t>
      </w:r>
      <w:r w:rsidRPr="009442A4">
        <w:rPr>
          <w:rFonts w:ascii="Cambria" w:hAnsi="Cambria" w:cs="Arial"/>
          <w:bCs/>
          <w:color w:val="auto"/>
          <w:sz w:val="20"/>
          <w:szCs w:val="20"/>
        </w:rPr>
        <w:t xml:space="preserve"> Diela</w:t>
      </w:r>
      <w:r w:rsidR="001307DF" w:rsidRPr="009442A4">
        <w:rPr>
          <w:rFonts w:ascii="Cambria" w:hAnsi="Cambria" w:cs="Arial"/>
          <w:bCs/>
          <w:color w:val="auto"/>
          <w:sz w:val="20"/>
          <w:szCs w:val="20"/>
        </w:rPr>
        <w:t xml:space="preserve"> resp. jeho častí (Technologických zariadení)</w:t>
      </w:r>
      <w:r w:rsidRPr="009442A4">
        <w:rPr>
          <w:rFonts w:ascii="Cambria" w:hAnsi="Cambria" w:cs="Arial"/>
          <w:bCs/>
          <w:color w:val="auto"/>
          <w:sz w:val="20"/>
          <w:szCs w:val="20"/>
        </w:rPr>
        <w:t>;</w:t>
      </w:r>
    </w:p>
    <w:p w14:paraId="0DAF8B24" w14:textId="38D22A3A" w:rsidR="00A52409" w:rsidRPr="009442A4" w:rsidRDefault="00A52409" w:rsidP="00D47FC9">
      <w:pPr>
        <w:numPr>
          <w:ilvl w:val="4"/>
          <w:numId w:val="15"/>
        </w:numPr>
        <w:spacing w:before="0" w:after="120" w:line="240" w:lineRule="auto"/>
        <w:jc w:val="both"/>
        <w:rPr>
          <w:rFonts w:ascii="Cambria" w:hAnsi="Cambria" w:cs="Arial"/>
          <w:bCs/>
          <w:iCs/>
          <w:color w:val="auto"/>
          <w:sz w:val="20"/>
          <w:szCs w:val="20"/>
        </w:rPr>
      </w:pPr>
      <w:r w:rsidRPr="009442A4">
        <w:rPr>
          <w:rFonts w:ascii="Cambria" w:hAnsi="Cambria" w:cs="Arial"/>
          <w:bCs/>
          <w:color w:val="auto"/>
          <w:sz w:val="20"/>
          <w:szCs w:val="20"/>
        </w:rPr>
        <w:t>manuály</w:t>
      </w:r>
      <w:r w:rsidRPr="009442A4">
        <w:rPr>
          <w:rFonts w:ascii="Cambria" w:hAnsi="Cambria" w:cs="Arial"/>
          <w:bCs/>
          <w:iCs/>
          <w:color w:val="auto"/>
          <w:sz w:val="20"/>
          <w:szCs w:val="20"/>
        </w:rPr>
        <w:t xml:space="preserve"> údržby</w:t>
      </w:r>
      <w:r w:rsidR="00DA712A" w:rsidRPr="009442A4">
        <w:rPr>
          <w:rFonts w:ascii="Cambria" w:hAnsi="Cambria" w:cs="Arial"/>
          <w:bCs/>
          <w:iCs/>
          <w:color w:val="auto"/>
          <w:sz w:val="20"/>
          <w:szCs w:val="20"/>
        </w:rPr>
        <w:t xml:space="preserve"> Diela</w:t>
      </w:r>
      <w:r w:rsidR="001307DF" w:rsidRPr="009442A4">
        <w:rPr>
          <w:rFonts w:ascii="Cambria" w:hAnsi="Cambria" w:cs="Arial"/>
          <w:bCs/>
          <w:color w:val="auto"/>
          <w:sz w:val="20"/>
          <w:szCs w:val="20"/>
        </w:rPr>
        <w:t xml:space="preserve"> resp. jeho častí (Technologických zariadení)</w:t>
      </w:r>
      <w:r w:rsidRPr="009442A4">
        <w:rPr>
          <w:rFonts w:ascii="Cambria" w:hAnsi="Cambria" w:cs="Arial"/>
          <w:bCs/>
          <w:iCs/>
          <w:color w:val="auto"/>
          <w:sz w:val="20"/>
          <w:szCs w:val="20"/>
        </w:rPr>
        <w:t xml:space="preserve"> a ostatnú dokumentáciu vzťahujúcu sa na Dielo</w:t>
      </w:r>
      <w:r w:rsidR="00737B92" w:rsidRPr="009442A4">
        <w:rPr>
          <w:rFonts w:ascii="Cambria" w:hAnsi="Cambria" w:cs="Arial"/>
          <w:bCs/>
          <w:iCs/>
          <w:color w:val="auto"/>
          <w:sz w:val="20"/>
          <w:szCs w:val="20"/>
        </w:rPr>
        <w:t xml:space="preserve"> a jeho prevádzku</w:t>
      </w:r>
      <w:r w:rsidRPr="009442A4">
        <w:rPr>
          <w:rFonts w:ascii="Cambria" w:hAnsi="Cambria" w:cs="Arial"/>
          <w:bCs/>
          <w:iCs/>
          <w:color w:val="auto"/>
          <w:sz w:val="20"/>
          <w:szCs w:val="20"/>
        </w:rPr>
        <w:t>;</w:t>
      </w:r>
    </w:p>
    <w:p w14:paraId="0B64E89E" w14:textId="5C9ED304" w:rsidR="000B298D" w:rsidRDefault="000B298D" w:rsidP="00D47FC9">
      <w:pPr>
        <w:numPr>
          <w:ilvl w:val="4"/>
          <w:numId w:val="15"/>
        </w:numPr>
        <w:spacing w:before="0" w:after="120" w:line="240" w:lineRule="auto"/>
        <w:jc w:val="both"/>
        <w:rPr>
          <w:rFonts w:ascii="Cambria" w:hAnsi="Cambria" w:cs="Arial"/>
          <w:bCs/>
          <w:iCs/>
          <w:color w:val="auto"/>
          <w:sz w:val="20"/>
          <w:szCs w:val="20"/>
        </w:rPr>
      </w:pPr>
      <w:r>
        <w:rPr>
          <w:rFonts w:ascii="Cambria" w:hAnsi="Cambria" w:cs="Arial"/>
          <w:bCs/>
          <w:iCs/>
          <w:color w:val="auto"/>
          <w:sz w:val="20"/>
          <w:szCs w:val="20"/>
        </w:rPr>
        <w:t xml:space="preserve">normalizované </w:t>
      </w:r>
      <w:r w:rsidRPr="000B298D">
        <w:rPr>
          <w:rFonts w:ascii="Cambria" w:hAnsi="Cambria" w:cs="Arial"/>
          <w:bCs/>
          <w:iCs/>
          <w:color w:val="auto"/>
          <w:sz w:val="20"/>
          <w:szCs w:val="20"/>
        </w:rPr>
        <w:t>energetické zhodnotenie potreby energie v</w:t>
      </w:r>
      <w:r>
        <w:rPr>
          <w:rFonts w:ascii="Cambria" w:hAnsi="Cambria" w:cs="Arial"/>
          <w:bCs/>
          <w:iCs/>
          <w:color w:val="auto"/>
          <w:sz w:val="20"/>
          <w:szCs w:val="20"/>
        </w:rPr>
        <w:t> </w:t>
      </w:r>
      <w:r w:rsidRPr="000B298D">
        <w:rPr>
          <w:rFonts w:ascii="Cambria" w:hAnsi="Cambria" w:cs="Arial"/>
          <w:bCs/>
          <w:iCs/>
          <w:color w:val="auto"/>
          <w:sz w:val="20"/>
          <w:szCs w:val="20"/>
        </w:rPr>
        <w:t>Budove</w:t>
      </w:r>
      <w:r>
        <w:rPr>
          <w:rFonts w:ascii="Cambria" w:hAnsi="Cambria" w:cs="Arial"/>
          <w:bCs/>
          <w:iCs/>
          <w:color w:val="auto"/>
          <w:sz w:val="20"/>
          <w:szCs w:val="20"/>
        </w:rPr>
        <w:t xml:space="preserve"> aj s prepočtom </w:t>
      </w:r>
      <w:r w:rsidR="00077087">
        <w:rPr>
          <w:rFonts w:ascii="Cambria" w:hAnsi="Cambria" w:cs="Arial"/>
          <w:bCs/>
          <w:iCs/>
          <w:color w:val="auto"/>
          <w:sz w:val="20"/>
          <w:szCs w:val="20"/>
        </w:rPr>
        <w:t xml:space="preserve">potreby energie podľa referenčných hodnôt </w:t>
      </w:r>
      <w:r w:rsidR="009D78EE">
        <w:rPr>
          <w:rFonts w:ascii="Cambria" w:hAnsi="Cambria" w:cs="Arial"/>
          <w:bCs/>
          <w:iCs/>
          <w:color w:val="auto"/>
          <w:sz w:val="20"/>
          <w:szCs w:val="20"/>
        </w:rPr>
        <w:t xml:space="preserve">v rámci hodnotenia kritérií v </w:t>
      </w:r>
      <w:r w:rsidR="00077087">
        <w:rPr>
          <w:rFonts w:ascii="Cambria" w:hAnsi="Cambria" w:cs="Arial"/>
          <w:bCs/>
          <w:iCs/>
          <w:color w:val="auto"/>
          <w:sz w:val="20"/>
          <w:szCs w:val="20"/>
        </w:rPr>
        <w:t>Súťaž</w:t>
      </w:r>
      <w:r w:rsidR="009D78EE">
        <w:rPr>
          <w:rFonts w:ascii="Cambria" w:hAnsi="Cambria" w:cs="Arial"/>
          <w:bCs/>
          <w:iCs/>
          <w:color w:val="auto"/>
          <w:sz w:val="20"/>
          <w:szCs w:val="20"/>
        </w:rPr>
        <w:t>i</w:t>
      </w:r>
      <w:r w:rsidR="00077087">
        <w:rPr>
          <w:rFonts w:ascii="Cambria" w:hAnsi="Cambria" w:cs="Arial"/>
          <w:bCs/>
          <w:iCs/>
          <w:color w:val="auto"/>
          <w:sz w:val="20"/>
          <w:szCs w:val="20"/>
        </w:rPr>
        <w:t xml:space="preserve"> postupom podľa bodu </w:t>
      </w:r>
      <w:r w:rsidR="00077087">
        <w:rPr>
          <w:rFonts w:ascii="Cambria" w:hAnsi="Cambria" w:cs="Arial"/>
          <w:bCs/>
          <w:iCs/>
          <w:color w:val="auto"/>
          <w:sz w:val="20"/>
          <w:szCs w:val="20"/>
        </w:rPr>
        <w:fldChar w:fldCharType="begin"/>
      </w:r>
      <w:r w:rsidR="00077087">
        <w:rPr>
          <w:rFonts w:ascii="Cambria" w:hAnsi="Cambria" w:cs="Arial"/>
          <w:bCs/>
          <w:iCs/>
          <w:color w:val="auto"/>
          <w:sz w:val="20"/>
          <w:szCs w:val="20"/>
        </w:rPr>
        <w:instrText xml:space="preserve"> REF _Ref48913508 \r \h </w:instrText>
      </w:r>
      <w:r w:rsidR="00077087">
        <w:rPr>
          <w:rFonts w:ascii="Cambria" w:hAnsi="Cambria" w:cs="Arial"/>
          <w:bCs/>
          <w:iCs/>
          <w:color w:val="auto"/>
          <w:sz w:val="20"/>
          <w:szCs w:val="20"/>
        </w:rPr>
      </w:r>
      <w:r w:rsidR="00077087">
        <w:rPr>
          <w:rFonts w:ascii="Cambria" w:hAnsi="Cambria" w:cs="Arial"/>
          <w:bCs/>
          <w:iCs/>
          <w:color w:val="auto"/>
          <w:sz w:val="20"/>
          <w:szCs w:val="20"/>
        </w:rPr>
        <w:fldChar w:fldCharType="separate"/>
      </w:r>
      <w:r w:rsidR="00077087">
        <w:rPr>
          <w:rFonts w:ascii="Cambria" w:hAnsi="Cambria" w:cs="Arial"/>
          <w:bCs/>
          <w:iCs/>
          <w:color w:val="auto"/>
          <w:sz w:val="20"/>
          <w:szCs w:val="20"/>
        </w:rPr>
        <w:t>2.4.2</w:t>
      </w:r>
      <w:r w:rsidR="00077087">
        <w:rPr>
          <w:rFonts w:ascii="Cambria" w:hAnsi="Cambria" w:cs="Arial"/>
          <w:bCs/>
          <w:iCs/>
          <w:color w:val="auto"/>
          <w:sz w:val="20"/>
          <w:szCs w:val="20"/>
        </w:rPr>
        <w:fldChar w:fldCharType="end"/>
      </w:r>
      <w:r w:rsidR="00077087">
        <w:rPr>
          <w:rFonts w:ascii="Cambria" w:hAnsi="Cambria" w:cs="Arial"/>
          <w:bCs/>
          <w:iCs/>
          <w:color w:val="auto"/>
          <w:sz w:val="20"/>
          <w:szCs w:val="20"/>
        </w:rPr>
        <w:t xml:space="preserve"> tejto Zmluvy; a</w:t>
      </w:r>
    </w:p>
    <w:p w14:paraId="71AAC62A" w14:textId="463C1E58" w:rsidR="009442A4" w:rsidRPr="009442A4" w:rsidRDefault="009442A4" w:rsidP="00D47FC9">
      <w:pPr>
        <w:numPr>
          <w:ilvl w:val="4"/>
          <w:numId w:val="15"/>
        </w:numPr>
        <w:spacing w:before="0" w:after="120" w:line="240" w:lineRule="auto"/>
        <w:jc w:val="both"/>
        <w:rPr>
          <w:rFonts w:ascii="Cambria" w:hAnsi="Cambria" w:cs="Arial"/>
          <w:bCs/>
          <w:iCs/>
          <w:color w:val="auto"/>
          <w:sz w:val="20"/>
          <w:szCs w:val="20"/>
        </w:rPr>
      </w:pPr>
      <w:r w:rsidRPr="009442A4">
        <w:rPr>
          <w:rFonts w:ascii="Cambria" w:hAnsi="Cambria" w:cs="Arial"/>
          <w:bCs/>
          <w:iCs/>
          <w:color w:val="auto"/>
          <w:sz w:val="20"/>
          <w:szCs w:val="20"/>
        </w:rPr>
        <w:t>energetické certifikáty vzťahujúce sa na Dielo.</w:t>
      </w:r>
    </w:p>
    <w:p w14:paraId="2279A38B" w14:textId="77777777"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všetky doklady o nakladaní s odpadmi v zmysle zákona č. 79/2015 Z. z o odpadoch v znení neskorších predpisov;</w:t>
      </w:r>
    </w:p>
    <w:p w14:paraId="6B16FAC8" w14:textId="512466FA" w:rsidR="00274675" w:rsidRPr="008113C6" w:rsidRDefault="00A52409" w:rsidP="00D47FC9">
      <w:pPr>
        <w:numPr>
          <w:ilvl w:val="3"/>
          <w:numId w:val="15"/>
        </w:numPr>
        <w:spacing w:before="0" w:after="120" w:line="240" w:lineRule="auto"/>
        <w:jc w:val="both"/>
        <w:rPr>
          <w:rFonts w:ascii="Cambria" w:hAnsi="Cambria" w:cs="Arial"/>
          <w:bCs/>
          <w:sz w:val="20"/>
          <w:szCs w:val="20"/>
        </w:rPr>
      </w:pPr>
      <w:r w:rsidRPr="009442A4">
        <w:rPr>
          <w:rFonts w:ascii="Cambria" w:hAnsi="Cambria" w:cs="Arial"/>
          <w:bCs/>
          <w:color w:val="auto"/>
          <w:sz w:val="20"/>
          <w:szCs w:val="20"/>
        </w:rPr>
        <w:t>certifikáty</w:t>
      </w:r>
      <w:r w:rsidR="00A51DF2" w:rsidRPr="009442A4">
        <w:rPr>
          <w:rFonts w:ascii="Cambria" w:hAnsi="Cambria" w:cs="Arial"/>
          <w:bCs/>
          <w:color w:val="auto"/>
          <w:sz w:val="20"/>
          <w:szCs w:val="20"/>
        </w:rPr>
        <w:t>, osvedčenia o akosti, atesty</w:t>
      </w:r>
      <w:r w:rsidRPr="009442A4">
        <w:rPr>
          <w:rFonts w:ascii="Cambria" w:hAnsi="Cambria" w:cs="Arial"/>
          <w:bCs/>
          <w:color w:val="auto"/>
          <w:sz w:val="20"/>
          <w:szCs w:val="20"/>
        </w:rPr>
        <w:t xml:space="preserve"> a ďalšie dokumenty preukazujúce </w:t>
      </w:r>
      <w:r w:rsidRPr="008113C6">
        <w:rPr>
          <w:rFonts w:ascii="Cambria" w:hAnsi="Cambria" w:cs="Arial"/>
          <w:bCs/>
          <w:sz w:val="20"/>
          <w:szCs w:val="20"/>
        </w:rPr>
        <w:t xml:space="preserve">zhodu použitých </w:t>
      </w:r>
      <w:r w:rsidR="00537A94" w:rsidRPr="008113C6">
        <w:rPr>
          <w:rFonts w:ascii="Cambria" w:hAnsi="Cambria" w:cs="Arial"/>
          <w:bCs/>
          <w:sz w:val="20"/>
          <w:szCs w:val="20"/>
        </w:rPr>
        <w:t xml:space="preserve">materiálov </w:t>
      </w:r>
      <w:r w:rsidR="005550B8" w:rsidRPr="008113C6">
        <w:rPr>
          <w:rFonts w:ascii="Cambria" w:hAnsi="Cambria" w:cs="Arial"/>
          <w:bCs/>
          <w:sz w:val="20"/>
          <w:szCs w:val="20"/>
        </w:rPr>
        <w:t xml:space="preserve">a Technologických zariadení </w:t>
      </w:r>
      <w:r w:rsidRPr="008113C6">
        <w:rPr>
          <w:rFonts w:ascii="Cambria" w:hAnsi="Cambria" w:cs="Arial"/>
          <w:bCs/>
          <w:sz w:val="20"/>
          <w:szCs w:val="20"/>
        </w:rPr>
        <w:t xml:space="preserve">a záznamy zo všetkých skúšok </w:t>
      </w:r>
      <w:r w:rsidR="00361792" w:rsidRPr="008113C6">
        <w:rPr>
          <w:rFonts w:ascii="Cambria" w:hAnsi="Cambria" w:cs="Arial"/>
          <w:bCs/>
          <w:sz w:val="20"/>
          <w:szCs w:val="20"/>
        </w:rPr>
        <w:t xml:space="preserve">materiálov </w:t>
      </w:r>
      <w:r w:rsidR="00784B1F" w:rsidRPr="008113C6">
        <w:rPr>
          <w:rFonts w:ascii="Cambria" w:hAnsi="Cambria" w:cs="Arial"/>
          <w:bCs/>
          <w:sz w:val="20"/>
          <w:szCs w:val="20"/>
        </w:rPr>
        <w:t>a Technologických zariadení</w:t>
      </w:r>
      <w:r w:rsidR="00152A9D" w:rsidRPr="008113C6">
        <w:rPr>
          <w:rFonts w:ascii="Cambria" w:hAnsi="Cambria" w:cs="Arial"/>
          <w:bCs/>
          <w:sz w:val="20"/>
          <w:szCs w:val="20"/>
        </w:rPr>
        <w:t xml:space="preserve"> </w:t>
      </w:r>
      <w:r w:rsidR="00154041" w:rsidRPr="008113C6">
        <w:rPr>
          <w:rFonts w:ascii="Cambria" w:hAnsi="Cambria" w:cs="Arial"/>
          <w:bCs/>
          <w:sz w:val="20"/>
          <w:szCs w:val="20"/>
        </w:rPr>
        <w:t xml:space="preserve">vrátane všetkých správ o vykonaní odborných prehliadok a odborných skúšok a dokladov o vykonaných úradných skúškach </w:t>
      </w:r>
      <w:r w:rsidR="00152A9D" w:rsidRPr="008113C6">
        <w:rPr>
          <w:rFonts w:ascii="Cambria" w:hAnsi="Cambria" w:cs="Arial"/>
          <w:bCs/>
          <w:sz w:val="20"/>
          <w:szCs w:val="20"/>
        </w:rPr>
        <w:t xml:space="preserve">(v rozsahu, v akom tak vyžaduje Špecifikácia predmetu zákazky, </w:t>
      </w:r>
      <w:r w:rsidR="00784B1F" w:rsidRPr="008113C6">
        <w:rPr>
          <w:rFonts w:ascii="Cambria" w:hAnsi="Cambria" w:cs="Arial"/>
          <w:bCs/>
          <w:sz w:val="20"/>
          <w:szCs w:val="20"/>
        </w:rPr>
        <w:t>Návrh Zhotoviteľa</w:t>
      </w:r>
      <w:r w:rsidR="00152A9D" w:rsidRPr="008113C6">
        <w:rPr>
          <w:rFonts w:ascii="Cambria" w:hAnsi="Cambria" w:cs="Arial"/>
          <w:bCs/>
          <w:sz w:val="20"/>
          <w:szCs w:val="20"/>
        </w:rPr>
        <w:t xml:space="preserve"> </w:t>
      </w:r>
      <w:r w:rsidR="00784B1F" w:rsidRPr="008113C6">
        <w:rPr>
          <w:rFonts w:ascii="Cambria" w:hAnsi="Cambria" w:cs="Arial"/>
          <w:bCs/>
          <w:sz w:val="20"/>
          <w:szCs w:val="20"/>
        </w:rPr>
        <w:t>a/</w:t>
      </w:r>
      <w:r w:rsidR="00152A9D" w:rsidRPr="008113C6">
        <w:rPr>
          <w:rFonts w:ascii="Cambria" w:hAnsi="Cambria" w:cs="Arial"/>
          <w:bCs/>
          <w:sz w:val="20"/>
          <w:szCs w:val="20"/>
        </w:rPr>
        <w:t>alebo Právne predpisy)</w:t>
      </w:r>
      <w:r w:rsidR="00274675" w:rsidRPr="008113C6">
        <w:rPr>
          <w:rFonts w:ascii="Cambria" w:hAnsi="Cambria" w:cs="Arial"/>
          <w:bCs/>
          <w:sz w:val="20"/>
          <w:szCs w:val="20"/>
        </w:rPr>
        <w:t>;</w:t>
      </w:r>
    </w:p>
    <w:p w14:paraId="71248FDF" w14:textId="3EF4875B" w:rsidR="00A52409" w:rsidRPr="008113C6" w:rsidRDefault="009F329E"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projektovú dokumentáciu a všetku ostatnú dokumentáciu</w:t>
      </w:r>
      <w:r w:rsidR="005F282B" w:rsidRPr="008113C6">
        <w:rPr>
          <w:rFonts w:ascii="Cambria" w:hAnsi="Cambria" w:cs="Arial"/>
          <w:bCs/>
          <w:sz w:val="20"/>
          <w:szCs w:val="20"/>
        </w:rPr>
        <w:t>, ktorú má dodať Zhotoviteľ na základe tejto Zmluvy</w:t>
      </w:r>
      <w:r w:rsidRPr="008113C6">
        <w:rPr>
          <w:rFonts w:ascii="Cambria" w:hAnsi="Cambria" w:cs="Arial"/>
          <w:bCs/>
          <w:sz w:val="20"/>
          <w:szCs w:val="20"/>
        </w:rPr>
        <w:t>,</w:t>
      </w:r>
      <w:r w:rsidR="005F282B" w:rsidRPr="008113C6">
        <w:rPr>
          <w:rFonts w:ascii="Cambria" w:hAnsi="Cambria" w:cs="Arial"/>
          <w:bCs/>
          <w:sz w:val="20"/>
          <w:szCs w:val="20"/>
        </w:rPr>
        <w:t xml:space="preserve"> a</w:t>
      </w:r>
      <w:r w:rsidRPr="008113C6">
        <w:rPr>
          <w:rFonts w:ascii="Cambria" w:hAnsi="Cambria" w:cs="Arial"/>
          <w:bCs/>
          <w:sz w:val="20"/>
          <w:szCs w:val="20"/>
        </w:rPr>
        <w:t xml:space="preserve"> ktorá je nevyhnutná pre úspešné podanie žiadosti o vydanie kolaudačného rozhodnutia</w:t>
      </w:r>
      <w:r w:rsidR="005041F9" w:rsidRPr="008113C6">
        <w:rPr>
          <w:rFonts w:ascii="Cambria" w:hAnsi="Cambria" w:cs="Arial"/>
          <w:bCs/>
          <w:sz w:val="20"/>
          <w:szCs w:val="20"/>
        </w:rPr>
        <w:t xml:space="preserve"> (resp. iného rozhodnutia na užívanie stavby)</w:t>
      </w:r>
      <w:r w:rsidRPr="008113C6">
        <w:rPr>
          <w:rFonts w:ascii="Cambria" w:hAnsi="Cambria" w:cs="Arial"/>
          <w:bCs/>
          <w:sz w:val="20"/>
          <w:szCs w:val="20"/>
        </w:rPr>
        <w:t xml:space="preserve"> na príslušný stavebný </w:t>
      </w:r>
      <w:r w:rsidR="00784B1F" w:rsidRPr="008113C6">
        <w:rPr>
          <w:rFonts w:ascii="Cambria" w:hAnsi="Cambria" w:cs="Arial"/>
          <w:bCs/>
          <w:sz w:val="20"/>
          <w:szCs w:val="20"/>
        </w:rPr>
        <w:t xml:space="preserve">(resp. iný príslušný) </w:t>
      </w:r>
      <w:r w:rsidRPr="008113C6">
        <w:rPr>
          <w:rFonts w:ascii="Cambria" w:hAnsi="Cambria" w:cs="Arial"/>
          <w:bCs/>
          <w:sz w:val="20"/>
          <w:szCs w:val="20"/>
        </w:rPr>
        <w:t>úrad a pre vydanie kolaudačného rozhodnutia k Dielu</w:t>
      </w:r>
      <w:r w:rsidR="00A52409" w:rsidRPr="008113C6">
        <w:rPr>
          <w:rFonts w:ascii="Cambria" w:hAnsi="Cambria" w:cs="Arial"/>
          <w:bCs/>
          <w:sz w:val="20"/>
          <w:szCs w:val="20"/>
        </w:rPr>
        <w:t>;</w:t>
      </w:r>
    </w:p>
    <w:p w14:paraId="22B041D1" w14:textId="18C3069D" w:rsidR="00A52409" w:rsidRPr="008113C6" w:rsidRDefault="00A5240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2x kópiu </w:t>
      </w:r>
      <w:r w:rsidR="00154041" w:rsidRPr="008113C6">
        <w:rPr>
          <w:rFonts w:ascii="Cambria" w:hAnsi="Cambria" w:cs="Arial"/>
          <w:bCs/>
          <w:sz w:val="20"/>
          <w:szCs w:val="20"/>
        </w:rPr>
        <w:t>stavebného/</w:t>
      </w:r>
      <w:r w:rsidR="00784B1F" w:rsidRPr="008113C6">
        <w:rPr>
          <w:rFonts w:ascii="Cambria" w:hAnsi="Cambria" w:cs="Arial"/>
          <w:bCs/>
          <w:sz w:val="20"/>
          <w:szCs w:val="20"/>
        </w:rPr>
        <w:t>montážneho</w:t>
      </w:r>
      <w:r w:rsidRPr="008113C6">
        <w:rPr>
          <w:rFonts w:ascii="Cambria" w:hAnsi="Cambria" w:cs="Arial"/>
          <w:bCs/>
          <w:sz w:val="20"/>
          <w:szCs w:val="20"/>
        </w:rPr>
        <w:t xml:space="preserve"> denníka;</w:t>
      </w:r>
    </w:p>
    <w:p w14:paraId="6E9E0B5D" w14:textId="5B3C2FAC" w:rsidR="00611472" w:rsidRPr="008113C6" w:rsidRDefault="0061147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protokoly o zaškolení obsluhy </w:t>
      </w:r>
      <w:r w:rsidR="00554389" w:rsidRPr="008113C6">
        <w:rPr>
          <w:rFonts w:ascii="Cambria" w:hAnsi="Cambria" w:cs="Arial"/>
          <w:bCs/>
          <w:sz w:val="20"/>
          <w:szCs w:val="20"/>
        </w:rPr>
        <w:t>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23B19E96" w14:textId="1D0AEBFE" w:rsidR="009604E8" w:rsidRPr="008113C6" w:rsidRDefault="00712DFF" w:rsidP="00D47FC9">
      <w:pPr>
        <w:numPr>
          <w:ilvl w:val="3"/>
          <w:numId w:val="15"/>
        </w:numPr>
        <w:spacing w:before="0" w:after="120" w:line="240" w:lineRule="auto"/>
        <w:jc w:val="both"/>
        <w:rPr>
          <w:rFonts w:ascii="Cambria" w:hAnsi="Cambria" w:cs="Arial"/>
          <w:bCs/>
          <w:sz w:val="20"/>
          <w:szCs w:val="20"/>
        </w:rPr>
      </w:pPr>
      <w:r>
        <w:rPr>
          <w:rFonts w:ascii="Cambria" w:hAnsi="Cambria" w:cs="Arial"/>
          <w:bCs/>
          <w:sz w:val="20"/>
          <w:szCs w:val="20"/>
        </w:rPr>
        <w:t xml:space="preserve">prehľadný </w:t>
      </w:r>
      <w:r w:rsidR="009604E8" w:rsidRPr="008113C6">
        <w:rPr>
          <w:rFonts w:ascii="Cambria" w:hAnsi="Cambria" w:cs="Arial"/>
          <w:bCs/>
          <w:sz w:val="20"/>
          <w:szCs w:val="20"/>
        </w:rPr>
        <w:t>Plán údržby a servisných prehliadok celého Diela a jednotlivých Technologických zariadení podľa Právnych predpisov a odporúčaní výrobcov Technologických zariadení</w:t>
      </w:r>
      <w:r w:rsidR="00997936" w:rsidRPr="008113C6">
        <w:rPr>
          <w:rFonts w:ascii="Cambria" w:hAnsi="Cambria" w:cs="Arial"/>
          <w:bCs/>
          <w:sz w:val="20"/>
          <w:szCs w:val="20"/>
        </w:rPr>
        <w:t xml:space="preserve"> (ak je aplikovateľné)</w:t>
      </w:r>
      <w:r w:rsidR="009604E8" w:rsidRPr="008113C6">
        <w:rPr>
          <w:rFonts w:ascii="Cambria" w:hAnsi="Cambria" w:cs="Arial"/>
          <w:bCs/>
          <w:sz w:val="20"/>
          <w:szCs w:val="20"/>
        </w:rPr>
        <w:t>;</w:t>
      </w:r>
    </w:p>
    <w:p w14:paraId="5ED9C6AA" w14:textId="3CB5317F"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sz w:val="20"/>
          <w:szCs w:val="20"/>
        </w:rPr>
        <w:t>akékoľvek ďalšie dokumenty, ktoré majú byť Objednávateľovi odovzdané na základe tejto Zmluvy,</w:t>
      </w:r>
      <w:r w:rsidRPr="008113C6">
        <w:rPr>
          <w:rFonts w:ascii="Cambria" w:hAnsi="Cambria" w:cs="Arial"/>
          <w:bCs/>
          <w:iCs/>
          <w:sz w:val="20"/>
          <w:szCs w:val="20"/>
        </w:rPr>
        <w:t xml:space="preserve"> Špecifikácie predmetu zákazky, </w:t>
      </w:r>
      <w:r w:rsidR="002801A0" w:rsidRPr="008113C6">
        <w:rPr>
          <w:rFonts w:ascii="Cambria" w:hAnsi="Cambria" w:cs="Arial"/>
          <w:bCs/>
          <w:iCs/>
          <w:sz w:val="20"/>
          <w:szCs w:val="20"/>
        </w:rPr>
        <w:t>Návrhu Zhotoviteľa</w:t>
      </w:r>
      <w:r w:rsidRPr="008113C6">
        <w:rPr>
          <w:rFonts w:ascii="Cambria" w:hAnsi="Cambria" w:cs="Arial"/>
          <w:bCs/>
          <w:iCs/>
          <w:sz w:val="20"/>
          <w:szCs w:val="20"/>
        </w:rPr>
        <w:t xml:space="preserve">, </w:t>
      </w:r>
      <w:r w:rsidR="002801A0" w:rsidRPr="008113C6">
        <w:rPr>
          <w:rFonts w:ascii="Cambria" w:hAnsi="Cambria" w:cs="Arial"/>
          <w:bCs/>
          <w:iCs/>
          <w:sz w:val="20"/>
          <w:szCs w:val="20"/>
        </w:rPr>
        <w:t xml:space="preserve">ostatných častí </w:t>
      </w:r>
      <w:r w:rsidRPr="008113C6">
        <w:rPr>
          <w:rFonts w:ascii="Cambria" w:hAnsi="Cambria" w:cs="Arial"/>
          <w:bCs/>
          <w:iCs/>
          <w:sz w:val="20"/>
          <w:szCs w:val="20"/>
        </w:rPr>
        <w:t xml:space="preserve">Ponuky Zhotoviteľa </w:t>
      </w:r>
      <w:r w:rsidR="009D45D5" w:rsidRPr="008113C6">
        <w:rPr>
          <w:rFonts w:ascii="Cambria" w:hAnsi="Cambria" w:cs="Arial"/>
          <w:bCs/>
          <w:iCs/>
          <w:sz w:val="20"/>
          <w:szCs w:val="20"/>
        </w:rPr>
        <w:t>a/</w:t>
      </w:r>
      <w:r w:rsidRPr="008113C6">
        <w:rPr>
          <w:rFonts w:ascii="Cambria" w:hAnsi="Cambria" w:cs="Arial"/>
          <w:bCs/>
          <w:iCs/>
          <w:sz w:val="20"/>
          <w:szCs w:val="20"/>
        </w:rPr>
        <w:t>alebo Právnych predpisov</w:t>
      </w:r>
      <w:r w:rsidR="00B6575F">
        <w:rPr>
          <w:rFonts w:ascii="Cambria" w:hAnsi="Cambria" w:cs="Arial"/>
          <w:bCs/>
          <w:iCs/>
          <w:sz w:val="20"/>
          <w:szCs w:val="20"/>
        </w:rPr>
        <w:t xml:space="preserve"> alebo ak tak vyplýva zo zaužívanej praxe pri obdobných projektoch</w:t>
      </w:r>
      <w:r w:rsidRPr="008113C6">
        <w:rPr>
          <w:rFonts w:ascii="Cambria" w:hAnsi="Cambria" w:cs="Arial"/>
          <w:bCs/>
          <w:iCs/>
          <w:sz w:val="20"/>
          <w:szCs w:val="20"/>
        </w:rPr>
        <w:t>.</w:t>
      </w:r>
    </w:p>
    <w:p w14:paraId="63A75C7F" w14:textId="536418F7"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3" w:name="_Ref485114761"/>
      <w:r w:rsidRPr="008113C6">
        <w:rPr>
          <w:rFonts w:ascii="Cambria" w:hAnsi="Cambria" w:cs="Arial"/>
          <w:bCs/>
          <w:iCs/>
          <w:sz w:val="20"/>
          <w:szCs w:val="20"/>
        </w:rPr>
        <w:t xml:space="preserve">Preberacie konanie sa začína dňom predloženia žiadosti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spolu so všetkými dokumentami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_Ref488310842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 Predloženie žiadosti o vydanie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Objednávateľovi znamená, že podľa názoru Zhotoviteľa je Dielo </w:t>
      </w:r>
      <w:r w:rsidR="006869D9" w:rsidRPr="008113C6">
        <w:rPr>
          <w:rFonts w:ascii="Cambria" w:hAnsi="Cambria" w:cs="Arial"/>
          <w:bCs/>
          <w:iCs/>
          <w:sz w:val="20"/>
          <w:szCs w:val="20"/>
        </w:rPr>
        <w:t>ku dňu predloženia žiadosti o vydanie Preberacieho protokolu</w:t>
      </w:r>
      <w:r w:rsidR="00B72639" w:rsidRPr="008113C6">
        <w:rPr>
          <w:rFonts w:ascii="Cambria" w:hAnsi="Cambria" w:cs="Arial"/>
          <w:sz w:val="20"/>
          <w:szCs w:val="20"/>
        </w:rPr>
        <w:t xml:space="preserve"> k Dielu</w:t>
      </w:r>
      <w:r w:rsidR="006869D9" w:rsidRPr="008113C6">
        <w:rPr>
          <w:rFonts w:ascii="Cambria" w:hAnsi="Cambria" w:cs="Arial"/>
          <w:bCs/>
          <w:iCs/>
          <w:sz w:val="20"/>
          <w:szCs w:val="20"/>
        </w:rPr>
        <w:t xml:space="preserve"> </w:t>
      </w:r>
      <w:r w:rsidRPr="008113C6">
        <w:rPr>
          <w:rFonts w:ascii="Cambria" w:hAnsi="Cambria" w:cs="Arial"/>
          <w:bCs/>
          <w:iCs/>
          <w:sz w:val="20"/>
          <w:szCs w:val="20"/>
        </w:rPr>
        <w:t xml:space="preserve">vykonané a dokončené riadne v súlade so </w:t>
      </w:r>
      <w:r w:rsidRPr="008113C6">
        <w:rPr>
          <w:rFonts w:ascii="Cambria" w:hAnsi="Cambria" w:cs="Arial"/>
          <w:bCs/>
          <w:sz w:val="20"/>
          <w:szCs w:val="20"/>
        </w:rPr>
        <w:t>Zmluvou</w:t>
      </w:r>
      <w:r w:rsidRPr="008113C6">
        <w:rPr>
          <w:rFonts w:ascii="Cambria" w:hAnsi="Cambria" w:cs="Arial"/>
          <w:bCs/>
          <w:iCs/>
          <w:sz w:val="20"/>
          <w:szCs w:val="20"/>
        </w:rPr>
        <w:t>, nemá vady</w:t>
      </w:r>
      <w:r w:rsidR="00B6575F">
        <w:rPr>
          <w:rFonts w:ascii="Cambria" w:hAnsi="Cambria" w:cs="Arial"/>
          <w:bCs/>
          <w:iCs/>
          <w:sz w:val="20"/>
          <w:szCs w:val="20"/>
        </w:rPr>
        <w:t xml:space="preserve"> a nedorobky</w:t>
      </w:r>
      <w:r w:rsidRPr="008113C6">
        <w:rPr>
          <w:rFonts w:ascii="Cambria" w:hAnsi="Cambria" w:cs="Arial"/>
          <w:bCs/>
          <w:iCs/>
          <w:sz w:val="20"/>
          <w:szCs w:val="20"/>
        </w:rPr>
        <w:t>, a je pripravené k úspešnému Preberaciemu konaniu</w:t>
      </w:r>
      <w:r w:rsidR="00B6575F">
        <w:rPr>
          <w:rFonts w:ascii="Cambria" w:hAnsi="Cambria" w:cs="Arial"/>
          <w:bCs/>
          <w:iCs/>
          <w:sz w:val="20"/>
          <w:szCs w:val="20"/>
        </w:rPr>
        <w:t xml:space="preserve"> a k úspešnému kolaudačnému konaniu</w:t>
      </w:r>
      <w:r w:rsidRPr="008113C6">
        <w:rPr>
          <w:rFonts w:ascii="Cambria" w:hAnsi="Cambria" w:cs="Arial"/>
          <w:bCs/>
          <w:iCs/>
          <w:sz w:val="20"/>
          <w:szCs w:val="20"/>
        </w:rPr>
        <w:t xml:space="preserve">. Za riadne dokončené Dielo sa považuje </w:t>
      </w:r>
      <w:r w:rsidR="00723143" w:rsidRPr="008113C6">
        <w:rPr>
          <w:rFonts w:ascii="Cambria" w:hAnsi="Cambria" w:cs="Arial"/>
          <w:bCs/>
          <w:iCs/>
          <w:sz w:val="20"/>
          <w:szCs w:val="20"/>
        </w:rPr>
        <w:t xml:space="preserve">Dielo </w:t>
      </w:r>
      <w:r w:rsidRPr="008113C6">
        <w:rPr>
          <w:rFonts w:ascii="Cambria" w:hAnsi="Cambria" w:cs="Arial"/>
          <w:bCs/>
          <w:iCs/>
          <w:sz w:val="20"/>
          <w:szCs w:val="20"/>
        </w:rPr>
        <w:t xml:space="preserve">dokončené </w:t>
      </w:r>
      <w:r w:rsidRPr="008113C6">
        <w:rPr>
          <w:rFonts w:ascii="Cambria" w:hAnsi="Cambria" w:cs="Arial"/>
          <w:bCs/>
          <w:iCs/>
          <w:sz w:val="20"/>
          <w:szCs w:val="20"/>
        </w:rPr>
        <w:lastRenderedPageBreak/>
        <w:t>bez vád</w:t>
      </w:r>
      <w:r w:rsidR="00B6575F">
        <w:rPr>
          <w:rFonts w:ascii="Cambria" w:hAnsi="Cambria" w:cs="Arial"/>
          <w:bCs/>
          <w:iCs/>
          <w:sz w:val="20"/>
          <w:szCs w:val="20"/>
        </w:rPr>
        <w:t xml:space="preserve"> a nedorobkov</w:t>
      </w:r>
      <w:r w:rsidRPr="008113C6">
        <w:rPr>
          <w:rFonts w:ascii="Cambria" w:hAnsi="Cambria" w:cs="Arial"/>
          <w:bCs/>
          <w:iCs/>
          <w:sz w:val="20"/>
          <w:szCs w:val="20"/>
        </w:rPr>
        <w:t xml:space="preserve"> a v súlade s Ponukou Zhotoviteľa, </w:t>
      </w:r>
      <w:r w:rsidR="006869D9" w:rsidRPr="008113C6">
        <w:rPr>
          <w:rFonts w:ascii="Cambria" w:hAnsi="Cambria" w:cs="Arial"/>
          <w:bCs/>
          <w:iCs/>
          <w:sz w:val="20"/>
          <w:szCs w:val="20"/>
        </w:rPr>
        <w:t>najmä Návrhom Zhotoviteľa</w:t>
      </w:r>
      <w:r w:rsidRPr="008113C6">
        <w:rPr>
          <w:rFonts w:ascii="Cambria" w:hAnsi="Cambria" w:cs="Arial"/>
          <w:bCs/>
          <w:iCs/>
          <w:sz w:val="20"/>
          <w:szCs w:val="20"/>
        </w:rPr>
        <w:t>, Špecifikáciou predmetu zákazky, Zmluvou a Právnymi predpismi.</w:t>
      </w:r>
      <w:bookmarkEnd w:id="43"/>
    </w:p>
    <w:p w14:paraId="26944DD4" w14:textId="527D2DDF"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4" w:name="_Ref485114060"/>
      <w:r w:rsidRPr="008113C6">
        <w:rPr>
          <w:rFonts w:ascii="Cambria" w:hAnsi="Cambria" w:cs="Arial"/>
          <w:bCs/>
          <w:iCs/>
          <w:sz w:val="20"/>
          <w:szCs w:val="20"/>
        </w:rPr>
        <w:t>Do štrnástich (14) dní odo dňa začatia Preberacieho konania je Objednávateľ povinný:</w:t>
      </w:r>
      <w:bookmarkEnd w:id="44"/>
    </w:p>
    <w:p w14:paraId="227A81C1" w14:textId="65B5089C"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45" w:name="_Ref485124571"/>
      <w:r w:rsidRPr="008113C6">
        <w:rPr>
          <w:rFonts w:ascii="Cambria" w:hAnsi="Cambria" w:cs="Arial"/>
          <w:bCs/>
          <w:iCs/>
          <w:sz w:val="20"/>
          <w:szCs w:val="20"/>
        </w:rPr>
        <w:t>vydať Zhotoviteľovi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s uvedením dátumu, kedy bolo Dielo dokončené v súlade so Zmluvou,; alebo</w:t>
      </w:r>
      <w:bookmarkEnd w:id="45"/>
    </w:p>
    <w:p w14:paraId="50D08462" w14:textId="3F97A5D7"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46" w:name="_Ref485114702"/>
      <w:r w:rsidRPr="008113C6">
        <w:rPr>
          <w:rFonts w:ascii="Cambria" w:hAnsi="Cambria" w:cs="Arial"/>
          <w:bCs/>
          <w:iCs/>
          <w:sz w:val="20"/>
          <w:szCs w:val="20"/>
        </w:rPr>
        <w:t xml:space="preserve">zamietnuť žiadosť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 uvedením vád </w:t>
      </w:r>
      <w:r w:rsidR="00577754">
        <w:rPr>
          <w:rFonts w:ascii="Cambria" w:hAnsi="Cambria" w:cs="Arial"/>
          <w:bCs/>
          <w:iCs/>
          <w:sz w:val="20"/>
          <w:szCs w:val="20"/>
        </w:rPr>
        <w:t xml:space="preserve">a nedorobkov </w:t>
      </w:r>
      <w:r w:rsidRPr="008113C6">
        <w:rPr>
          <w:rFonts w:ascii="Cambria" w:hAnsi="Cambria" w:cs="Arial"/>
          <w:bCs/>
          <w:iCs/>
          <w:sz w:val="20"/>
          <w:szCs w:val="20"/>
        </w:rPr>
        <w:t>Diela a prác, ktoré musí Zhotoviteľ vykonať, aby bolo Dielo v súlade so Zmluvou.</w:t>
      </w:r>
      <w:bookmarkEnd w:id="46"/>
    </w:p>
    <w:p w14:paraId="6A737113" w14:textId="764D0868"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7" w:name="_Ref485114617"/>
      <w:r w:rsidRPr="008113C6">
        <w:rPr>
          <w:rFonts w:ascii="Cambria" w:hAnsi="Cambria" w:cs="Arial"/>
          <w:bCs/>
          <w:iCs/>
          <w:sz w:val="20"/>
          <w:szCs w:val="20"/>
        </w:rPr>
        <w:t xml:space="preserve">V prípade, ak Objednávateľ nevydá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alebo žiadosť o vydanie </w:t>
      </w:r>
      <w:r w:rsidRPr="008113C6">
        <w:rPr>
          <w:rFonts w:ascii="Cambria" w:hAnsi="Cambria" w:cs="Arial"/>
          <w:bCs/>
          <w:sz w:val="20"/>
          <w:szCs w:val="20"/>
        </w:rPr>
        <w:t>Preberacieho</w:t>
      </w:r>
      <w:r w:rsidRPr="008113C6">
        <w:rPr>
          <w:rFonts w:ascii="Cambria" w:hAnsi="Cambria" w:cs="Arial"/>
          <w:bCs/>
          <w:iCs/>
          <w:sz w:val="20"/>
          <w:szCs w:val="20"/>
        </w:rPr>
        <w:t xml:space="preserve">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nezamietne v lehote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má sa za to, že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bol vydaný k poslednému dňu tejto lehoty. Vydaním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alebo uplynutím lehoty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w:instrText>
      </w:r>
      <w:r w:rsidRPr="008113C6">
        <w:rPr>
          <w:rFonts w:ascii="Cambria" w:hAnsi="Cambria" w:cs="Arial"/>
          <w:bCs/>
          <w:iCs/>
          <w:sz w:val="20"/>
          <w:szCs w:val="20"/>
          <w:highlight w:val="yellow"/>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v prípade fikcie vydania Preberacieho protokolu podľa predchádzajúcej vety sa končí Preberacie konanie</w:t>
      </w:r>
      <w:r w:rsidR="00FA3990">
        <w:rPr>
          <w:rFonts w:ascii="Cambria" w:hAnsi="Cambria" w:cs="Arial"/>
          <w:bCs/>
          <w:iCs/>
          <w:sz w:val="20"/>
          <w:szCs w:val="20"/>
        </w:rPr>
        <w:t>, avšak táto fikcia v žiadnom prípade neznamená, že je Dielo prevzaté bez vád a nedorobkov a teda nezbavuje Zhotoviteľa zodpovednosti za vady Diela</w:t>
      </w:r>
      <w:r w:rsidRPr="008113C6">
        <w:rPr>
          <w:rFonts w:ascii="Cambria" w:hAnsi="Cambria" w:cs="Arial"/>
          <w:bCs/>
          <w:iCs/>
          <w:sz w:val="20"/>
          <w:szCs w:val="20"/>
        </w:rPr>
        <w:t xml:space="preserv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Objednávateľovi potvrdí podpisom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Pokiaľ Zhotoviteľ podpisom nepotvrdí Objednávateľovi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do troch (3) pracovných dní odo dňa, kedy bol Zhotoviteľovi doručený, má sa za to, že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podpisom potvrdil v posledný deň tejto lehoty.</w:t>
      </w:r>
      <w:bookmarkEnd w:id="47"/>
    </w:p>
    <w:p w14:paraId="69C5DF0F" w14:textId="73DF8D90"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Dňom podpisu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oboma Zmluvnými stranami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prechádza na Objednávateľa vlastníctvo k Dielu a nebezpečenstvo škody na Diele.</w:t>
      </w:r>
    </w:p>
    <w:p w14:paraId="670B37A3" w14:textId="554686DA"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Pre vylúčenie pochybností, ak bude mať Dielo k dátumu uplynutia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vady </w:t>
      </w:r>
      <w:r w:rsidR="002A14C6">
        <w:rPr>
          <w:rFonts w:ascii="Cambria" w:hAnsi="Cambria" w:cs="Arial"/>
          <w:sz w:val="20"/>
          <w:szCs w:val="20"/>
        </w:rPr>
        <w:t xml:space="preserve">a nedorobky </w:t>
      </w:r>
      <w:r w:rsidRPr="008113C6">
        <w:rPr>
          <w:rFonts w:ascii="Cambria" w:hAnsi="Cambria" w:cs="Arial"/>
          <w:sz w:val="20"/>
          <w:szCs w:val="20"/>
        </w:rPr>
        <w:t xml:space="preserve">zistené </w:t>
      </w:r>
      <w:r w:rsidR="002A14C6">
        <w:rPr>
          <w:rFonts w:ascii="Cambria" w:hAnsi="Cambria" w:cs="Arial"/>
          <w:sz w:val="20"/>
          <w:szCs w:val="20"/>
        </w:rPr>
        <w:t xml:space="preserve">alebo vytknuté </w:t>
      </w:r>
      <w:r w:rsidRPr="008113C6">
        <w:rPr>
          <w:rFonts w:ascii="Cambria" w:hAnsi="Cambria" w:cs="Arial"/>
          <w:sz w:val="20"/>
          <w:szCs w:val="20"/>
        </w:rPr>
        <w:t>v rámci Preberacieho konania</w:t>
      </w:r>
      <w:r w:rsidR="00DA1FE8" w:rsidRPr="008113C6">
        <w:rPr>
          <w:rFonts w:ascii="Cambria" w:hAnsi="Cambria" w:cs="Arial"/>
          <w:sz w:val="20"/>
          <w:szCs w:val="20"/>
        </w:rPr>
        <w:t xml:space="preserve"> </w:t>
      </w:r>
      <w:r w:rsidRPr="008113C6">
        <w:rPr>
          <w:rFonts w:ascii="Cambria" w:hAnsi="Cambria" w:cs="Arial"/>
          <w:sz w:val="20"/>
          <w:szCs w:val="20"/>
        </w:rPr>
        <w:t xml:space="preserve">podľa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Zmluvy, má sa za to, že Zhotoviteľ sa </w:t>
      </w:r>
      <w:r w:rsidRPr="008113C6">
        <w:rPr>
          <w:rFonts w:ascii="Cambria" w:hAnsi="Cambria" w:cs="Arial"/>
          <w:bCs/>
          <w:iCs/>
          <w:sz w:val="20"/>
          <w:szCs w:val="20"/>
        </w:rPr>
        <w:t>dostal</w:t>
      </w:r>
      <w:r w:rsidRPr="008113C6">
        <w:rPr>
          <w:rFonts w:ascii="Cambria" w:hAnsi="Cambria" w:cs="Arial"/>
          <w:sz w:val="20"/>
          <w:szCs w:val="20"/>
        </w:rPr>
        <w:t xml:space="preserve"> do omeškania s riadnym a včasným plnením k dátumu uplynutia Lehoty </w:t>
      </w:r>
      <w:r w:rsidR="00D0047E" w:rsidRPr="008113C6">
        <w:rPr>
          <w:rFonts w:ascii="Cambria" w:hAnsi="Cambria" w:cs="Arial"/>
          <w:bCs/>
          <w:iCs/>
          <w:sz w:val="20"/>
          <w:szCs w:val="20"/>
        </w:rPr>
        <w:t>vykonania</w:t>
      </w:r>
      <w:r w:rsidR="00D0047E" w:rsidRPr="008113C6">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 a to bez ohľadu na to, či boli vady v rámci Preberacieho konania zistené po tomto dátume</w:t>
      </w:r>
      <w:r w:rsidR="00F95BBA" w:rsidRPr="008113C6">
        <w:rPr>
          <w:rFonts w:ascii="Cambria" w:hAnsi="Cambria" w:cs="Arial"/>
          <w:sz w:val="20"/>
          <w:szCs w:val="20"/>
        </w:rPr>
        <w:t xml:space="preserve">. </w:t>
      </w:r>
      <w:r w:rsidRPr="008113C6">
        <w:rPr>
          <w:rFonts w:ascii="Cambria" w:hAnsi="Cambria" w:cs="Arial"/>
          <w:sz w:val="20"/>
          <w:szCs w:val="20"/>
        </w:rPr>
        <w:t xml:space="preserve">Odstránenie </w:t>
      </w:r>
      <w:r w:rsidR="002A14C6">
        <w:rPr>
          <w:rFonts w:ascii="Cambria" w:hAnsi="Cambria" w:cs="Arial"/>
          <w:sz w:val="20"/>
          <w:szCs w:val="20"/>
        </w:rPr>
        <w:t xml:space="preserve">zistených alebo </w:t>
      </w:r>
      <w:r w:rsidRPr="008113C6">
        <w:rPr>
          <w:rFonts w:ascii="Cambria" w:hAnsi="Cambria" w:cs="Arial"/>
          <w:sz w:val="20"/>
          <w:szCs w:val="20"/>
        </w:rPr>
        <w:t xml:space="preserve">vytknutých vád Zhotoviteľom a následné vydanie Preberacieho protokolu </w:t>
      </w:r>
      <w:r w:rsidR="00B72639" w:rsidRPr="008113C6">
        <w:rPr>
          <w:rFonts w:ascii="Cambria" w:hAnsi="Cambria" w:cs="Arial"/>
          <w:sz w:val="20"/>
          <w:szCs w:val="20"/>
        </w:rPr>
        <w:t xml:space="preserve">k Dielu </w:t>
      </w:r>
      <w:r w:rsidRPr="008113C6">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Pr="008113C6">
        <w:rPr>
          <w:rFonts w:ascii="Cambria" w:hAnsi="Cambria" w:cs="Arial"/>
          <w:sz w:val="20"/>
          <w:szCs w:val="20"/>
        </w:rPr>
        <w:t>.</w:t>
      </w:r>
    </w:p>
    <w:p w14:paraId="3462455A" w14:textId="59A75038"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8" w:name="_Ref485115451"/>
      <w:r w:rsidRPr="008113C6">
        <w:rPr>
          <w:rFonts w:ascii="Cambria" w:hAnsi="Cambria" w:cs="Arial"/>
          <w:bCs/>
          <w:iCs/>
          <w:sz w:val="20"/>
          <w:szCs w:val="20"/>
        </w:rPr>
        <w:t xml:space="preserve">V prípade, že Objednávateľ odmietne vydať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postupom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_Ref485114702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3.6.4b)</w:t>
      </w:r>
      <w:r w:rsidRPr="008113C6">
        <w:rPr>
          <w:rFonts w:ascii="Cambria" w:hAnsi="Cambria" w:cs="Arial"/>
          <w:bCs/>
          <w:iCs/>
          <w:sz w:val="20"/>
          <w:szCs w:val="20"/>
        </w:rPr>
        <w:fldChar w:fldCharType="end"/>
      </w:r>
      <w:r w:rsidRPr="008113C6">
        <w:rPr>
          <w:rFonts w:ascii="Cambria" w:hAnsi="Cambria" w:cs="Arial"/>
          <w:bCs/>
          <w:iCs/>
          <w:sz w:val="20"/>
          <w:szCs w:val="20"/>
        </w:rPr>
        <w:t xml:space="preserve">, Zhotoviteľ po odstránení </w:t>
      </w:r>
      <w:r w:rsidR="00AA257E">
        <w:rPr>
          <w:rFonts w:ascii="Cambria" w:hAnsi="Cambria" w:cs="Arial"/>
          <w:bCs/>
          <w:iCs/>
          <w:sz w:val="20"/>
          <w:szCs w:val="20"/>
        </w:rPr>
        <w:t xml:space="preserve">zistených a </w:t>
      </w:r>
      <w:r w:rsidRPr="008113C6">
        <w:rPr>
          <w:rFonts w:ascii="Cambria" w:hAnsi="Cambria" w:cs="Arial"/>
          <w:bCs/>
          <w:iCs/>
          <w:sz w:val="20"/>
          <w:szCs w:val="20"/>
        </w:rPr>
        <w:t xml:space="preserve">vytknutých vád opätovne predloží žiadosť o vydanie Preberacieho protokolu </w:t>
      </w:r>
      <w:r w:rsidR="00CE215A" w:rsidRPr="008113C6">
        <w:rPr>
          <w:rFonts w:ascii="Cambria" w:hAnsi="Cambria" w:cs="Arial"/>
          <w:sz w:val="20"/>
          <w:szCs w:val="20"/>
        </w:rPr>
        <w:t>k Dielu</w:t>
      </w:r>
      <w:r w:rsidR="00CE215A" w:rsidRPr="008113C6">
        <w:rPr>
          <w:rFonts w:ascii="Cambria" w:hAnsi="Cambria" w:cs="Arial"/>
          <w:bCs/>
          <w:iCs/>
          <w:sz w:val="20"/>
          <w:szCs w:val="20"/>
        </w:rPr>
        <w:t xml:space="preserve"> </w:t>
      </w:r>
      <w:r w:rsidRPr="008113C6">
        <w:rPr>
          <w:rFonts w:ascii="Cambria" w:hAnsi="Cambria" w:cs="Arial"/>
          <w:bCs/>
          <w:iCs/>
          <w:sz w:val="20"/>
          <w:szCs w:val="20"/>
        </w:rPr>
        <w:t xml:space="preserve">podľa bodu </w:t>
      </w:r>
      <w:r w:rsidR="003E31E7" w:rsidRPr="008113C6">
        <w:rPr>
          <w:rFonts w:ascii="Cambria" w:hAnsi="Cambria" w:cs="Arial"/>
          <w:bCs/>
          <w:iCs/>
          <w:sz w:val="20"/>
          <w:szCs w:val="20"/>
        </w:rPr>
        <w:fldChar w:fldCharType="begin"/>
      </w:r>
      <w:r w:rsidR="003E31E7" w:rsidRPr="008113C6">
        <w:rPr>
          <w:rFonts w:ascii="Cambria" w:hAnsi="Cambria" w:cs="Arial"/>
          <w:bCs/>
          <w:iCs/>
          <w:sz w:val="20"/>
          <w:szCs w:val="20"/>
        </w:rPr>
        <w:instrText xml:space="preserve"> REF _Ref488310842 \r \h </w:instrText>
      </w:r>
      <w:r w:rsidR="000B15AA" w:rsidRPr="008113C6">
        <w:rPr>
          <w:rFonts w:ascii="Cambria" w:hAnsi="Cambria" w:cs="Arial"/>
          <w:bCs/>
          <w:iCs/>
          <w:sz w:val="20"/>
          <w:szCs w:val="20"/>
        </w:rPr>
        <w:instrText xml:space="preserve"> \* MERGEFORMAT </w:instrText>
      </w:r>
      <w:r w:rsidR="003E31E7" w:rsidRPr="008113C6">
        <w:rPr>
          <w:rFonts w:ascii="Cambria" w:hAnsi="Cambria" w:cs="Arial"/>
          <w:bCs/>
          <w:iCs/>
          <w:sz w:val="20"/>
          <w:szCs w:val="20"/>
        </w:rPr>
      </w:r>
      <w:r w:rsidR="003E31E7" w:rsidRPr="008113C6">
        <w:rPr>
          <w:rFonts w:ascii="Cambria" w:hAnsi="Cambria" w:cs="Arial"/>
          <w:bCs/>
          <w:iCs/>
          <w:sz w:val="20"/>
          <w:szCs w:val="20"/>
        </w:rPr>
        <w:fldChar w:fldCharType="separate"/>
      </w:r>
      <w:r w:rsidR="00963576">
        <w:rPr>
          <w:rFonts w:ascii="Cambria" w:hAnsi="Cambria" w:cs="Arial"/>
          <w:bCs/>
          <w:iCs/>
          <w:sz w:val="20"/>
          <w:szCs w:val="20"/>
        </w:rPr>
        <w:t>3.6.2</w:t>
      </w:r>
      <w:r w:rsidR="003E31E7" w:rsidRPr="008113C6">
        <w:rPr>
          <w:rFonts w:ascii="Cambria" w:hAnsi="Cambria" w:cs="Arial"/>
          <w:bCs/>
          <w:iCs/>
          <w:sz w:val="20"/>
          <w:szCs w:val="20"/>
        </w:rPr>
        <w:fldChar w:fldCharType="end"/>
      </w:r>
      <w:r w:rsidRPr="008113C6">
        <w:rPr>
          <w:rFonts w:ascii="Cambria" w:hAnsi="Cambria" w:cs="Arial"/>
          <w:bCs/>
          <w:iCs/>
          <w:sz w:val="20"/>
          <w:szCs w:val="20"/>
        </w:rPr>
        <w:t xml:space="preserve"> resp.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3.6.3</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a Objednávateľovi plynie lehota v zmysle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pričom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sa aplikuje primerane. Opätovným vykonaním Preberacieho konania nie je dotknutý tento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_Ref485115451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3.6.8</w:t>
      </w:r>
      <w:r w:rsidRPr="008113C6">
        <w:rPr>
          <w:rFonts w:ascii="Cambria" w:hAnsi="Cambria" w:cs="Arial"/>
          <w:bCs/>
          <w:iCs/>
          <w:sz w:val="20"/>
          <w:szCs w:val="20"/>
        </w:rPr>
        <w:fldChar w:fldCharType="end"/>
      </w:r>
      <w:r w:rsidRPr="008113C6">
        <w:rPr>
          <w:rFonts w:ascii="Cambria" w:hAnsi="Cambria" w:cs="Arial"/>
          <w:bCs/>
          <w:iCs/>
          <w:sz w:val="20"/>
          <w:szCs w:val="20"/>
        </w:rPr>
        <w:t xml:space="preserve">. </w:t>
      </w:r>
      <w:r w:rsidRPr="008113C6">
        <w:rPr>
          <w:rFonts w:ascii="Cambria" w:hAnsi="Cambria" w:cs="Arial"/>
          <w:sz w:val="20"/>
          <w:szCs w:val="20"/>
        </w:rPr>
        <w:t xml:space="preserve">Pre vylúčenie pochybností, bez ohľadu na to, kedy Objednávateľ vydá Preberací protokol </w:t>
      </w:r>
      <w:r w:rsidR="00CE215A" w:rsidRPr="008113C6">
        <w:rPr>
          <w:rFonts w:ascii="Cambria" w:hAnsi="Cambria" w:cs="Arial"/>
          <w:sz w:val="20"/>
          <w:szCs w:val="20"/>
        </w:rPr>
        <w:t xml:space="preserve">k Dielu </w:t>
      </w:r>
      <w:r w:rsidRPr="008113C6">
        <w:rPr>
          <w:rFonts w:ascii="Cambria" w:hAnsi="Cambria" w:cs="Arial"/>
          <w:sz w:val="20"/>
          <w:szCs w:val="20"/>
        </w:rPr>
        <w:t xml:space="preserve">napr. aj pre prípad opakovaného Preberacieho konania (pokiaľ neplatí fikcia vydania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_Ref485114617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3.6.5</w:t>
      </w:r>
      <w:r w:rsidRPr="008113C6">
        <w:rPr>
          <w:rFonts w:ascii="Cambria" w:hAnsi="Cambria" w:cs="Arial"/>
          <w:sz w:val="20"/>
          <w:szCs w:val="20"/>
        </w:rPr>
        <w:fldChar w:fldCharType="end"/>
      </w:r>
      <w:r w:rsidR="005713FD" w:rsidRPr="008113C6">
        <w:rPr>
          <w:rFonts w:ascii="Cambria" w:hAnsi="Cambria" w:cs="Arial"/>
          <w:sz w:val="20"/>
          <w:szCs w:val="20"/>
        </w:rPr>
        <w:t>)</w:t>
      </w:r>
      <w:r w:rsidRPr="008113C6">
        <w:rPr>
          <w:rFonts w:ascii="Cambria" w:hAnsi="Cambria" w:cs="Arial"/>
          <w:sz w:val="20"/>
          <w:szCs w:val="20"/>
        </w:rPr>
        <w:t xml:space="preserve"> platí, že pokiaľ k uplynutiu Lehoty </w:t>
      </w:r>
      <w:r w:rsidR="00D0047E" w:rsidRPr="008113C6">
        <w:rPr>
          <w:rFonts w:ascii="Cambria" w:hAnsi="Cambria" w:cs="Arial"/>
          <w:sz w:val="20"/>
          <w:szCs w:val="20"/>
        </w:rPr>
        <w:t xml:space="preserve">vykonania </w:t>
      </w:r>
      <w:r w:rsidR="00BC4BB5" w:rsidRPr="008113C6">
        <w:rPr>
          <w:rFonts w:ascii="Cambria" w:hAnsi="Cambria" w:cs="Arial"/>
          <w:sz w:val="20"/>
          <w:szCs w:val="20"/>
        </w:rPr>
        <w:t xml:space="preserve">Diela </w:t>
      </w:r>
      <w:r w:rsidRPr="008113C6">
        <w:rPr>
          <w:rFonts w:ascii="Cambria" w:hAnsi="Cambria" w:cs="Arial"/>
          <w:sz w:val="20"/>
          <w:szCs w:val="20"/>
        </w:rPr>
        <w:t xml:space="preserve">nebolo Dielo spôsobilé na úspešné ukončenie Preberacieho konania (t. j. vykonané bez vád </w:t>
      </w:r>
      <w:r w:rsidR="00B9206B">
        <w:rPr>
          <w:rFonts w:ascii="Cambria" w:hAnsi="Cambria" w:cs="Arial"/>
          <w:sz w:val="20"/>
          <w:szCs w:val="20"/>
        </w:rPr>
        <w:t>a nedorobkov</w:t>
      </w:r>
      <w:r w:rsidRPr="008113C6">
        <w:rPr>
          <w:rFonts w:ascii="Cambria" w:hAnsi="Cambria" w:cs="Arial"/>
          <w:sz w:val="20"/>
          <w:szCs w:val="20"/>
        </w:rPr>
        <w:t xml:space="preserve">), </w:t>
      </w:r>
      <w:r w:rsidRPr="008113C6">
        <w:rPr>
          <w:rFonts w:ascii="Cambria" w:hAnsi="Cambria" w:cs="Arial"/>
          <w:bCs/>
          <w:iCs/>
          <w:sz w:val="20"/>
          <w:szCs w:val="20"/>
        </w:rPr>
        <w:t>Zhotoviteľ</w:t>
      </w:r>
      <w:r w:rsidRPr="008113C6">
        <w:rPr>
          <w:rFonts w:ascii="Cambria" w:hAnsi="Cambria" w:cs="Arial"/>
          <w:sz w:val="20"/>
          <w:szCs w:val="20"/>
        </w:rPr>
        <w:t xml:space="preserve"> sa dostal do omeškania ku dňu nasledujúcemu po uplynutí Lehoty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 xml:space="preserve">. Vyššie uvedené znamená, že odstránenie vytknutých vád </w:t>
      </w:r>
      <w:r w:rsidRPr="008113C6">
        <w:rPr>
          <w:rFonts w:ascii="Cambria" w:hAnsi="Cambria" w:cs="Arial"/>
          <w:bCs/>
          <w:iCs/>
          <w:sz w:val="20"/>
          <w:szCs w:val="20"/>
        </w:rPr>
        <w:t>Zhotoviteľom</w:t>
      </w:r>
      <w:r w:rsidRPr="008113C6">
        <w:rPr>
          <w:rFonts w:ascii="Cambria" w:hAnsi="Cambria" w:cs="Arial"/>
          <w:sz w:val="20"/>
          <w:szCs w:val="20"/>
        </w:rPr>
        <w:t xml:space="preserve"> a následné vydanie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v Preberacom konaní </w:t>
      </w:r>
      <w:r w:rsidRPr="008113C6">
        <w:rPr>
          <w:rFonts w:ascii="Cambria" w:hAnsi="Cambria" w:cs="Arial"/>
          <w:bCs/>
          <w:iCs/>
          <w:sz w:val="20"/>
          <w:szCs w:val="20"/>
        </w:rPr>
        <w:t>Zhotoviteľa</w:t>
      </w:r>
      <w:r w:rsidRPr="008113C6">
        <w:rPr>
          <w:rFonts w:ascii="Cambria" w:hAnsi="Cambria" w:cs="Arial"/>
          <w:sz w:val="20"/>
          <w:szCs w:val="20"/>
        </w:rPr>
        <w:t xml:space="preserve"> nezbavuje zodpovednosti za škodu a omeškanie a Objednávateľa nezbavuje nároku na zmluvnú pokutu za omeškanie </w:t>
      </w:r>
      <w:r w:rsidRPr="008113C6">
        <w:rPr>
          <w:rFonts w:ascii="Cambria" w:hAnsi="Cambria" w:cs="Arial"/>
          <w:bCs/>
          <w:iCs/>
          <w:sz w:val="20"/>
          <w:szCs w:val="20"/>
        </w:rPr>
        <w:t>Zhotoviteľa</w:t>
      </w:r>
      <w:r w:rsidRPr="008113C6">
        <w:rPr>
          <w:rFonts w:ascii="Cambria" w:hAnsi="Cambria" w:cs="Arial"/>
          <w:sz w:val="20"/>
          <w:szCs w:val="20"/>
        </w:rPr>
        <w:t xml:space="preserve"> s riadnym a včasným plnením v  Lehote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w:t>
      </w:r>
      <w:bookmarkEnd w:id="48"/>
    </w:p>
    <w:p w14:paraId="1D5A335D" w14:textId="6F392376" w:rsidR="009D262A" w:rsidRDefault="009D262A" w:rsidP="009117A5">
      <w:pPr>
        <w:numPr>
          <w:ilvl w:val="2"/>
          <w:numId w:val="15"/>
        </w:numPr>
        <w:spacing w:before="0" w:after="120" w:line="240" w:lineRule="auto"/>
        <w:jc w:val="both"/>
        <w:rPr>
          <w:rFonts w:ascii="Cambria" w:hAnsi="Cambria" w:cs="Arial"/>
          <w:bCs/>
          <w:iCs/>
          <w:sz w:val="20"/>
          <w:szCs w:val="20"/>
        </w:rPr>
      </w:pPr>
      <w:r>
        <w:rPr>
          <w:rFonts w:ascii="Cambria" w:hAnsi="Cambria" w:cs="Arial"/>
          <w:bCs/>
          <w:iCs/>
          <w:sz w:val="20"/>
          <w:szCs w:val="20"/>
        </w:rPr>
        <w:t>V prípade, ak sa preuká</w:t>
      </w:r>
      <w:r w:rsidR="00A905D2">
        <w:rPr>
          <w:rFonts w:ascii="Cambria" w:hAnsi="Cambria" w:cs="Arial"/>
          <w:bCs/>
          <w:iCs/>
          <w:sz w:val="20"/>
          <w:szCs w:val="20"/>
        </w:rPr>
        <w:t>že</w:t>
      </w:r>
      <w:r>
        <w:rPr>
          <w:rFonts w:ascii="Cambria" w:hAnsi="Cambria" w:cs="Arial"/>
          <w:bCs/>
          <w:iCs/>
          <w:sz w:val="20"/>
          <w:szCs w:val="20"/>
        </w:rPr>
        <w:t xml:space="preserve">, že </w:t>
      </w:r>
      <w:r w:rsidR="00D54ACC">
        <w:rPr>
          <w:rFonts w:ascii="Cambria" w:hAnsi="Cambria" w:cs="Arial"/>
          <w:bCs/>
          <w:iCs/>
          <w:sz w:val="20"/>
          <w:szCs w:val="20"/>
        </w:rPr>
        <w:t>Budova po vykonaní Diela</w:t>
      </w:r>
      <w:r>
        <w:rPr>
          <w:rFonts w:ascii="Cambria" w:hAnsi="Cambria" w:cs="Arial"/>
          <w:bCs/>
          <w:iCs/>
          <w:sz w:val="20"/>
          <w:szCs w:val="20"/>
        </w:rPr>
        <w:t xml:space="preserve"> nespĺňa hodnotu </w:t>
      </w:r>
      <w:r w:rsidR="00D54ACC" w:rsidRPr="00150711">
        <w:rPr>
          <w:rFonts w:ascii="Cambria" w:hAnsi="Cambria" w:cs="Arial"/>
          <w:sz w:val="20"/>
          <w:szCs w:val="20"/>
        </w:rPr>
        <w:t xml:space="preserve">celkovej potreby tepla na vykurovanie, ktorú </w:t>
      </w:r>
      <w:r w:rsidR="00D54ACC">
        <w:rPr>
          <w:rFonts w:ascii="Cambria" w:hAnsi="Cambria" w:cs="Arial"/>
          <w:sz w:val="20"/>
          <w:szCs w:val="20"/>
        </w:rPr>
        <w:t>Zhotoviteľ</w:t>
      </w:r>
      <w:r w:rsidR="00D54ACC" w:rsidRPr="00150711">
        <w:rPr>
          <w:rFonts w:ascii="Cambria" w:hAnsi="Cambria" w:cs="Arial"/>
          <w:sz w:val="20"/>
          <w:szCs w:val="20"/>
        </w:rPr>
        <w:t xml:space="preserve"> </w:t>
      </w:r>
      <w:r w:rsidR="00D54ACC">
        <w:rPr>
          <w:rFonts w:ascii="Cambria" w:hAnsi="Cambria" w:cs="Arial"/>
          <w:sz w:val="20"/>
          <w:szCs w:val="20"/>
        </w:rPr>
        <w:t>uviedol</w:t>
      </w:r>
      <w:r w:rsidR="00D54ACC" w:rsidRPr="00150711">
        <w:rPr>
          <w:rFonts w:ascii="Cambria" w:hAnsi="Cambria" w:cs="Arial"/>
          <w:sz w:val="20"/>
          <w:szCs w:val="20"/>
        </w:rPr>
        <w:t xml:space="preserve"> v návrhu na plnenie kritérií</w:t>
      </w:r>
      <w:r w:rsidR="00D54ACC">
        <w:rPr>
          <w:rFonts w:ascii="Cambria" w:hAnsi="Cambria" w:cs="Arial"/>
          <w:sz w:val="20"/>
          <w:szCs w:val="20"/>
        </w:rPr>
        <w:t xml:space="preserve"> podľa Ponuky Zhotoviteľa (po prepočítaní na referenčné hodnoty Súťaže podľa bodu </w:t>
      </w:r>
      <w:r w:rsidR="00D54ACC">
        <w:rPr>
          <w:rFonts w:ascii="Cambria" w:hAnsi="Cambria" w:cs="Arial"/>
          <w:sz w:val="20"/>
          <w:szCs w:val="20"/>
        </w:rPr>
        <w:fldChar w:fldCharType="begin"/>
      </w:r>
      <w:r w:rsidR="00D54ACC">
        <w:rPr>
          <w:rFonts w:ascii="Cambria" w:hAnsi="Cambria" w:cs="Arial"/>
          <w:sz w:val="20"/>
          <w:szCs w:val="20"/>
        </w:rPr>
        <w:instrText xml:space="preserve"> REF _Ref48913508 \r \h </w:instrText>
      </w:r>
      <w:r w:rsidR="00D54ACC">
        <w:rPr>
          <w:rFonts w:ascii="Cambria" w:hAnsi="Cambria" w:cs="Arial"/>
          <w:sz w:val="20"/>
          <w:szCs w:val="20"/>
        </w:rPr>
      </w:r>
      <w:r w:rsidR="00D54ACC">
        <w:rPr>
          <w:rFonts w:ascii="Cambria" w:hAnsi="Cambria" w:cs="Arial"/>
          <w:sz w:val="20"/>
          <w:szCs w:val="20"/>
        </w:rPr>
        <w:fldChar w:fldCharType="separate"/>
      </w:r>
      <w:r w:rsidR="00D54ACC">
        <w:rPr>
          <w:rFonts w:ascii="Cambria" w:hAnsi="Cambria" w:cs="Arial"/>
          <w:sz w:val="20"/>
          <w:szCs w:val="20"/>
        </w:rPr>
        <w:t>2.4.2</w:t>
      </w:r>
      <w:r w:rsidR="00D54ACC">
        <w:rPr>
          <w:rFonts w:ascii="Cambria" w:hAnsi="Cambria" w:cs="Arial"/>
          <w:sz w:val="20"/>
          <w:szCs w:val="20"/>
        </w:rPr>
        <w:fldChar w:fldCharType="end"/>
      </w:r>
      <w:r w:rsidR="00D54ACC">
        <w:rPr>
          <w:rFonts w:ascii="Cambria" w:hAnsi="Cambria" w:cs="Arial"/>
          <w:sz w:val="20"/>
          <w:szCs w:val="20"/>
        </w:rPr>
        <w:t xml:space="preserve"> tejto Zmluvy)</w:t>
      </w:r>
      <w:r w:rsidR="009117A5">
        <w:rPr>
          <w:rFonts w:ascii="Cambria" w:hAnsi="Cambria" w:cs="Arial"/>
          <w:bCs/>
          <w:iCs/>
          <w:sz w:val="20"/>
          <w:szCs w:val="20"/>
        </w:rPr>
        <w:t xml:space="preserve"> má Objednávateľ nasledovné nároky:</w:t>
      </w:r>
    </w:p>
    <w:p w14:paraId="7B871EEC" w14:textId="782587A7" w:rsidR="009117A5" w:rsidRDefault="00BE000D" w:rsidP="009117A5">
      <w:pPr>
        <w:numPr>
          <w:ilvl w:val="3"/>
          <w:numId w:val="15"/>
        </w:numPr>
        <w:spacing w:before="0" w:after="120" w:line="240" w:lineRule="auto"/>
        <w:jc w:val="both"/>
        <w:rPr>
          <w:rFonts w:ascii="Cambria" w:hAnsi="Cambria" w:cs="Arial"/>
          <w:bCs/>
          <w:iCs/>
          <w:sz w:val="20"/>
          <w:szCs w:val="20"/>
        </w:rPr>
      </w:pPr>
      <w:r>
        <w:rPr>
          <w:rFonts w:ascii="Cambria" w:hAnsi="Cambria" w:cs="Arial"/>
          <w:bCs/>
          <w:iCs/>
          <w:sz w:val="20"/>
          <w:szCs w:val="20"/>
        </w:rPr>
        <w:t>nariadiť nápravu vád Diela tak, aby bolo v súlade so Zmluvou a požadovať vykonanie opakovaného Preberacieho konania; alebo</w:t>
      </w:r>
    </w:p>
    <w:p w14:paraId="61323C1A" w14:textId="77777777" w:rsidR="00B503D7" w:rsidRDefault="00B503D7" w:rsidP="00B503D7">
      <w:pPr>
        <w:numPr>
          <w:ilvl w:val="3"/>
          <w:numId w:val="15"/>
        </w:numPr>
        <w:spacing w:before="0" w:after="120" w:line="240" w:lineRule="auto"/>
        <w:jc w:val="both"/>
        <w:rPr>
          <w:rFonts w:ascii="Cambria" w:hAnsi="Cambria" w:cs="Arial"/>
          <w:bCs/>
          <w:iCs/>
          <w:sz w:val="20"/>
          <w:szCs w:val="20"/>
        </w:rPr>
      </w:pPr>
      <w:r>
        <w:rPr>
          <w:rFonts w:ascii="Cambria" w:hAnsi="Cambria" w:cs="Arial"/>
          <w:bCs/>
          <w:iCs/>
          <w:sz w:val="20"/>
          <w:szCs w:val="20"/>
        </w:rPr>
        <w:t>Dielo neprevziať a odstúpiť od Zmluvy; alebo</w:t>
      </w:r>
    </w:p>
    <w:p w14:paraId="66EA2E5D" w14:textId="64A31341" w:rsidR="00321A62" w:rsidRDefault="00BE000D" w:rsidP="009117A5">
      <w:pPr>
        <w:numPr>
          <w:ilvl w:val="3"/>
          <w:numId w:val="15"/>
        </w:numPr>
        <w:spacing w:before="0" w:after="120" w:line="240" w:lineRule="auto"/>
        <w:jc w:val="both"/>
        <w:rPr>
          <w:rFonts w:ascii="Cambria" w:hAnsi="Cambria" w:cs="Arial"/>
          <w:bCs/>
          <w:iCs/>
          <w:sz w:val="20"/>
          <w:szCs w:val="20"/>
        </w:rPr>
      </w:pPr>
      <w:bookmarkStart w:id="49" w:name="_Ref48916262"/>
      <w:r>
        <w:rPr>
          <w:rFonts w:ascii="Cambria" w:hAnsi="Cambria" w:cs="Arial"/>
          <w:bCs/>
          <w:iCs/>
          <w:sz w:val="20"/>
          <w:szCs w:val="20"/>
        </w:rPr>
        <w:t>Dielo prevziať s</w:t>
      </w:r>
      <w:r w:rsidR="00B503D7">
        <w:rPr>
          <w:rFonts w:ascii="Cambria" w:hAnsi="Cambria" w:cs="Arial"/>
          <w:bCs/>
          <w:iCs/>
          <w:sz w:val="20"/>
          <w:szCs w:val="20"/>
        </w:rPr>
        <w:t> </w:t>
      </w:r>
      <w:r>
        <w:rPr>
          <w:rFonts w:ascii="Cambria" w:hAnsi="Cambria" w:cs="Arial"/>
          <w:bCs/>
          <w:iCs/>
          <w:sz w:val="20"/>
          <w:szCs w:val="20"/>
        </w:rPr>
        <w:t>výhradou</w:t>
      </w:r>
      <w:r w:rsidR="00B503D7">
        <w:rPr>
          <w:rFonts w:ascii="Cambria" w:hAnsi="Cambria" w:cs="Arial"/>
          <w:bCs/>
          <w:iCs/>
          <w:sz w:val="20"/>
          <w:szCs w:val="20"/>
        </w:rPr>
        <w:t xml:space="preserve"> a uplatniť si voči Zhotoviteľovi zmluvnú pokutu vo výške</w:t>
      </w:r>
      <w:r w:rsidR="00246A20">
        <w:rPr>
          <w:rFonts w:ascii="Cambria" w:hAnsi="Cambria" w:cs="Arial"/>
          <w:bCs/>
          <w:iCs/>
          <w:sz w:val="20"/>
          <w:szCs w:val="20"/>
        </w:rPr>
        <w:t xml:space="preserve"> </w:t>
      </w:r>
      <w:r w:rsidR="0062459F">
        <w:rPr>
          <w:rFonts w:ascii="Cambria" w:hAnsi="Cambria" w:cs="Arial"/>
          <w:bCs/>
          <w:iCs/>
          <w:sz w:val="20"/>
          <w:szCs w:val="20"/>
        </w:rPr>
        <w:t>vypočítanej nasledovným vzorcom</w:t>
      </w:r>
      <w:bookmarkStart w:id="50" w:name="_Hlk57724257"/>
    </w:p>
    <w:p w14:paraId="124C91F7" w14:textId="604B3E0B" w:rsidR="00990163" w:rsidRPr="00990163" w:rsidRDefault="00990163" w:rsidP="0042437C">
      <w:pPr>
        <w:spacing w:before="0" w:after="120" w:line="240" w:lineRule="auto"/>
        <w:ind w:left="1123" w:firstLine="11"/>
        <w:jc w:val="both"/>
        <w:rPr>
          <w:rFonts w:ascii="Cambria" w:eastAsiaTheme="minorEastAsia" w:hAnsi="Cambria" w:cs="Arial"/>
          <w:bCs/>
          <w:iCs/>
          <w:sz w:val="20"/>
          <w:szCs w:val="20"/>
        </w:rPr>
      </w:pPr>
      <m:oMathPara>
        <m:oMathParaPr>
          <m:jc m:val="left"/>
        </m:oMathParaPr>
        <m:oMath>
          <m:r>
            <m:rPr>
              <m:sty m:val="bi"/>
            </m:rPr>
            <w:rPr>
              <w:rFonts w:ascii="Cambria Math" w:hAnsi="Cambria Math" w:cs="Arial"/>
              <w:sz w:val="20"/>
              <w:szCs w:val="20"/>
            </w:rPr>
            <m:t>P</m:t>
          </m:r>
          <m:r>
            <w:rPr>
              <w:rFonts w:ascii="Cambria Math" w:hAnsi="Cambria Math" w:cs="Arial"/>
              <w:sz w:val="20"/>
              <w:szCs w:val="20"/>
            </w:rPr>
            <m:t>=2 ×</m:t>
          </m:r>
          <m:d>
            <m:dPr>
              <m:ctrlPr>
                <w:rPr>
                  <w:rFonts w:ascii="Cambria Math" w:hAnsi="Cambria Math" w:cs="Arial"/>
                  <w:bCs/>
                  <w:i/>
                  <w:iCs/>
                  <w:sz w:val="20"/>
                  <w:szCs w:val="20"/>
                </w:rPr>
              </m:ctrlPr>
            </m:dPr>
            <m:e>
              <m:r>
                <w:rPr>
                  <w:rFonts w:ascii="Cambria Math" w:hAnsi="Cambria Math" w:cs="Arial"/>
                  <w:sz w:val="20"/>
                  <w:szCs w:val="20"/>
                </w:rPr>
                <m:t>Q</m:t>
              </m:r>
              <m:sSub>
                <m:sSubPr>
                  <m:ctrlPr>
                    <w:rPr>
                      <w:rFonts w:ascii="Cambria Math" w:hAnsi="Cambria Math" w:cs="Arial"/>
                      <w:bCs/>
                      <w:i/>
                      <w:iCs/>
                      <w:sz w:val="20"/>
                      <w:szCs w:val="20"/>
                    </w:rPr>
                  </m:ctrlPr>
                </m:sSubPr>
                <m:e>
                  <m:r>
                    <w:rPr>
                      <w:rFonts w:ascii="Cambria Math" w:hAnsi="Cambria Math" w:cs="Arial"/>
                      <w:sz w:val="20"/>
                      <w:szCs w:val="20"/>
                    </w:rPr>
                    <m:t>H</m:t>
                  </m:r>
                </m:e>
                <m:sub>
                  <m:r>
                    <w:rPr>
                      <w:rFonts w:ascii="Cambria Math" w:hAnsi="Cambria Math" w:cs="Arial"/>
                      <w:sz w:val="20"/>
                      <w:szCs w:val="20"/>
                    </w:rPr>
                    <m:t>s</m:t>
                  </m:r>
                </m:sub>
              </m:sSub>
              <m:r>
                <w:rPr>
                  <w:rFonts w:ascii="Cambria Math" w:hAnsi="Cambria Math" w:cs="Arial"/>
                  <w:sz w:val="20"/>
                  <w:szCs w:val="20"/>
                </w:rPr>
                <m:t>- Q</m:t>
              </m:r>
              <m:sSub>
                <m:sSubPr>
                  <m:ctrlPr>
                    <w:rPr>
                      <w:rFonts w:ascii="Cambria Math" w:hAnsi="Cambria Math" w:cs="Arial"/>
                      <w:bCs/>
                      <w:i/>
                      <w:iCs/>
                      <w:sz w:val="20"/>
                      <w:szCs w:val="20"/>
                    </w:rPr>
                  </m:ctrlPr>
                </m:sSubPr>
                <m:e>
                  <m:r>
                    <w:rPr>
                      <w:rFonts w:ascii="Cambria Math" w:hAnsi="Cambria Math" w:cs="Arial"/>
                      <w:sz w:val="20"/>
                      <w:szCs w:val="20"/>
                    </w:rPr>
                    <m:t>H</m:t>
                  </m:r>
                </m:e>
                <m:sub>
                  <m:r>
                    <w:rPr>
                      <w:rFonts w:ascii="Cambria Math" w:hAnsi="Cambria Math" w:cs="Arial"/>
                      <w:sz w:val="20"/>
                      <w:szCs w:val="20"/>
                    </w:rPr>
                    <m:t>p</m:t>
                  </m:r>
                </m:sub>
              </m:sSub>
            </m:e>
          </m:d>
          <m:r>
            <w:rPr>
              <w:rFonts w:ascii="Cambria Math" w:hAnsi="Cambria Math" w:cs="Arial"/>
              <w:sz w:val="20"/>
              <w:szCs w:val="20"/>
            </w:rPr>
            <m:t xml:space="preserve"> / </m:t>
          </m:r>
          <m:sSub>
            <m:sSubPr>
              <m:ctrlPr>
                <w:rPr>
                  <w:rFonts w:ascii="Cambria Math" w:hAnsi="Cambria Math" w:cs="Arial"/>
                  <w:bCs/>
                  <w:i/>
                  <w:iCs/>
                  <w:sz w:val="20"/>
                  <w:szCs w:val="20"/>
                </w:rPr>
              </m:ctrlPr>
            </m:sSubPr>
            <m:e>
              <m:r>
                <w:rPr>
                  <w:rFonts w:ascii="Cambria Math" w:hAnsi="Cambria Math" w:cs="Arial" w:hint="eastAsia"/>
                  <w:sz w:val="20"/>
                  <w:szCs w:val="20"/>
                </w:rPr>
                <m:t>η</m:t>
              </m:r>
            </m:e>
            <m:sub>
              <m:r>
                <w:rPr>
                  <w:rFonts w:ascii="Cambria Math" w:hAnsi="Cambria Math" w:cs="Arial"/>
                  <w:sz w:val="20"/>
                  <w:szCs w:val="20"/>
                </w:rPr>
                <m:t>p</m:t>
              </m:r>
            </m:sub>
          </m:sSub>
          <m:r>
            <w:rPr>
              <w:rFonts w:ascii="Cambria Math" w:hAnsi="Cambria Math" w:cs="Arial"/>
              <w:sz w:val="20"/>
              <w:szCs w:val="20"/>
            </w:rPr>
            <m:t xml:space="preserve">×10 ×  </m:t>
          </m:r>
          <m:sSub>
            <m:sSubPr>
              <m:ctrlPr>
                <w:rPr>
                  <w:rFonts w:ascii="Cambria Math" w:hAnsi="Cambria Math" w:cs="Arial"/>
                  <w:bCs/>
                  <w:i/>
                  <w:iCs/>
                  <w:sz w:val="20"/>
                  <w:szCs w:val="20"/>
                </w:rPr>
              </m:ctrlPr>
            </m:sSubPr>
            <m:e>
              <m:r>
                <w:rPr>
                  <w:rFonts w:ascii="Cambria Math" w:hAnsi="Cambria Math" w:cs="Arial"/>
                  <w:sz w:val="20"/>
                  <w:szCs w:val="20"/>
                </w:rPr>
                <m:t>C</m:t>
              </m:r>
            </m:e>
            <m:sub>
              <m:r>
                <w:rPr>
                  <w:rFonts w:ascii="Cambria Math" w:hAnsi="Cambria Math" w:cs="Arial"/>
                  <w:sz w:val="20"/>
                  <w:szCs w:val="20"/>
                </w:rPr>
                <m:t>q</m:t>
              </m:r>
            </m:sub>
          </m:sSub>
        </m:oMath>
      </m:oMathPara>
    </w:p>
    <w:p w14:paraId="0004B42B" w14:textId="61777FA2" w:rsidR="00990163" w:rsidRDefault="00990163" w:rsidP="0042437C">
      <w:pPr>
        <w:spacing w:before="0" w:after="120" w:line="240" w:lineRule="auto"/>
        <w:ind w:left="1123" w:firstLine="11"/>
        <w:jc w:val="both"/>
        <w:rPr>
          <w:rFonts w:ascii="Cambria" w:hAnsi="Cambria" w:cs="Arial"/>
          <w:bCs/>
          <w:iCs/>
          <w:sz w:val="20"/>
          <w:szCs w:val="20"/>
        </w:rPr>
      </w:pPr>
      <w:r>
        <w:rPr>
          <w:rFonts w:ascii="Cambria" w:hAnsi="Cambria" w:cs="Arial"/>
          <w:bCs/>
          <w:iCs/>
          <w:sz w:val="20"/>
          <w:szCs w:val="20"/>
        </w:rPr>
        <w:t>kde</w:t>
      </w:r>
    </w:p>
    <w:p w14:paraId="42646A63" w14:textId="7BF01722" w:rsidR="001D20DD" w:rsidRDefault="00990163" w:rsidP="00AB0E6F">
      <w:pPr>
        <w:spacing w:before="0" w:after="120" w:line="240" w:lineRule="auto"/>
        <w:ind w:left="1701" w:hanging="567"/>
        <w:jc w:val="both"/>
        <w:rPr>
          <w:rFonts w:ascii="Cambria" w:hAnsi="Cambria" w:cs="Arial"/>
          <w:bCs/>
          <w:iCs/>
          <w:sz w:val="20"/>
          <w:szCs w:val="20"/>
        </w:rPr>
      </w:pPr>
      <w:r w:rsidRPr="00AB0E6F">
        <w:rPr>
          <w:rFonts w:ascii="Cambria" w:hAnsi="Cambria" w:cs="Arial"/>
          <w:b/>
          <w:iCs/>
          <w:sz w:val="20"/>
          <w:szCs w:val="20"/>
        </w:rPr>
        <w:lastRenderedPageBreak/>
        <w:t>P</w:t>
      </w:r>
      <w:r>
        <w:rPr>
          <w:rFonts w:ascii="Cambria" w:hAnsi="Cambria" w:cs="Arial"/>
          <w:b/>
          <w:iCs/>
          <w:sz w:val="20"/>
          <w:szCs w:val="20"/>
        </w:rPr>
        <w:t xml:space="preserve"> </w:t>
      </w:r>
      <w:r w:rsidR="00AE2EFD">
        <w:rPr>
          <w:rFonts w:ascii="Cambria" w:hAnsi="Cambria" w:cs="Arial"/>
          <w:b/>
          <w:iCs/>
          <w:sz w:val="20"/>
          <w:szCs w:val="20"/>
        </w:rPr>
        <w:tab/>
      </w:r>
      <w:r w:rsidR="001D20DD" w:rsidRPr="00AB0E6F">
        <w:rPr>
          <w:rFonts w:ascii="Cambria" w:hAnsi="Cambria" w:cs="Arial"/>
          <w:bCs/>
          <w:iCs/>
          <w:sz w:val="20"/>
          <w:szCs w:val="20"/>
        </w:rPr>
        <w:t>znamená výslednú cenu</w:t>
      </w:r>
      <w:r w:rsidR="001D20DD">
        <w:rPr>
          <w:rFonts w:ascii="Cambria" w:hAnsi="Cambria" w:cs="Arial"/>
          <w:b/>
          <w:iCs/>
          <w:sz w:val="20"/>
          <w:szCs w:val="20"/>
        </w:rPr>
        <w:t xml:space="preserve"> </w:t>
      </w:r>
      <w:r w:rsidR="001D20DD" w:rsidRPr="00AB0E6F">
        <w:rPr>
          <w:rFonts w:ascii="Cambria" w:hAnsi="Cambria" w:cs="Arial"/>
          <w:bCs/>
          <w:iCs/>
          <w:sz w:val="20"/>
          <w:szCs w:val="20"/>
        </w:rPr>
        <w:t>zmluvnej pokuty v</w:t>
      </w:r>
      <w:r w:rsidR="00AB0E6F">
        <w:rPr>
          <w:rFonts w:ascii="Cambria" w:hAnsi="Cambria" w:cs="Arial"/>
          <w:bCs/>
          <w:iCs/>
          <w:sz w:val="20"/>
          <w:szCs w:val="20"/>
        </w:rPr>
        <w:t> </w:t>
      </w:r>
      <w:r w:rsidR="001D20DD" w:rsidRPr="00AB0E6F">
        <w:rPr>
          <w:rFonts w:ascii="Cambria" w:hAnsi="Cambria" w:cs="Arial"/>
          <w:bCs/>
          <w:iCs/>
          <w:sz w:val="20"/>
          <w:szCs w:val="20"/>
        </w:rPr>
        <w:t>EUR</w:t>
      </w:r>
      <w:r w:rsidR="00AB0E6F">
        <w:rPr>
          <w:rFonts w:ascii="Cambria" w:hAnsi="Cambria" w:cs="Arial"/>
          <w:bCs/>
          <w:iCs/>
          <w:sz w:val="20"/>
          <w:szCs w:val="20"/>
        </w:rPr>
        <w:t>;</w:t>
      </w:r>
    </w:p>
    <w:p w14:paraId="3DA58CD0" w14:textId="44B46159" w:rsidR="000072EF" w:rsidRDefault="001D20DD" w:rsidP="00AE2EFD">
      <w:pPr>
        <w:spacing w:before="0" w:after="120" w:line="240" w:lineRule="auto"/>
        <w:ind w:left="1701" w:hanging="567"/>
        <w:jc w:val="both"/>
        <w:rPr>
          <w:rFonts w:ascii="Cambria" w:eastAsiaTheme="minorEastAsia" w:hAnsi="Cambria" w:cs="Arial"/>
          <w:bCs/>
          <w:iCs/>
          <w:sz w:val="20"/>
          <w:szCs w:val="20"/>
        </w:rPr>
      </w:pPr>
      <m:oMath>
        <m:r>
          <w:rPr>
            <w:rFonts w:ascii="Cambria Math" w:hAnsi="Cambria Math" w:cs="Arial"/>
            <w:sz w:val="20"/>
            <w:szCs w:val="20"/>
          </w:rPr>
          <m:t>Q</m:t>
        </m:r>
        <m:sSub>
          <m:sSubPr>
            <m:ctrlPr>
              <w:rPr>
                <w:rFonts w:ascii="Cambria Math" w:hAnsi="Cambria Math" w:cs="Arial"/>
                <w:bCs/>
                <w:i/>
                <w:iCs/>
                <w:sz w:val="20"/>
                <w:szCs w:val="20"/>
              </w:rPr>
            </m:ctrlPr>
          </m:sSubPr>
          <m:e>
            <m:r>
              <w:rPr>
                <w:rFonts w:ascii="Cambria Math" w:hAnsi="Cambria Math" w:cs="Arial"/>
                <w:sz w:val="20"/>
                <w:szCs w:val="20"/>
              </w:rPr>
              <m:t>H</m:t>
            </m:r>
          </m:e>
          <m:sub>
            <m:r>
              <w:rPr>
                <w:rFonts w:ascii="Cambria Math" w:hAnsi="Cambria Math" w:cs="Arial"/>
                <w:sz w:val="20"/>
                <w:szCs w:val="20"/>
              </w:rPr>
              <m:t>s</m:t>
            </m:r>
          </m:sub>
        </m:sSub>
      </m:oMath>
      <w:r>
        <w:rPr>
          <w:rFonts w:ascii="Cambria" w:eastAsiaTheme="minorEastAsia" w:hAnsi="Cambria" w:cs="Arial"/>
          <w:bCs/>
          <w:iCs/>
          <w:sz w:val="20"/>
          <w:szCs w:val="20"/>
        </w:rPr>
        <w:t xml:space="preserve"> </w:t>
      </w:r>
      <w:r w:rsidR="00AE2EFD">
        <w:rPr>
          <w:rFonts w:ascii="Cambria" w:eastAsiaTheme="minorEastAsia" w:hAnsi="Cambria" w:cs="Arial"/>
          <w:bCs/>
          <w:iCs/>
          <w:sz w:val="20"/>
          <w:szCs w:val="20"/>
        </w:rPr>
        <w:tab/>
      </w:r>
      <w:r>
        <w:rPr>
          <w:rFonts w:ascii="Cambria" w:eastAsiaTheme="minorEastAsia" w:hAnsi="Cambria" w:cs="Arial"/>
          <w:bCs/>
          <w:iCs/>
          <w:sz w:val="20"/>
          <w:szCs w:val="20"/>
        </w:rPr>
        <w:t xml:space="preserve">znamená </w:t>
      </w:r>
      <w:r w:rsidR="005B04BC">
        <w:rPr>
          <w:rFonts w:ascii="Cambria" w:eastAsiaTheme="minorEastAsia" w:hAnsi="Cambria" w:cs="Arial"/>
          <w:bCs/>
          <w:iCs/>
          <w:sz w:val="20"/>
          <w:szCs w:val="20"/>
        </w:rPr>
        <w:t xml:space="preserve">výslednú </w:t>
      </w:r>
      <w:r>
        <w:rPr>
          <w:rFonts w:ascii="Cambria" w:eastAsiaTheme="minorEastAsia" w:hAnsi="Cambria" w:cs="Arial"/>
          <w:bCs/>
          <w:iCs/>
          <w:sz w:val="20"/>
          <w:szCs w:val="20"/>
        </w:rPr>
        <w:t>hodnotu celkovej potreby tepla na vykurovanie</w:t>
      </w:r>
      <w:r w:rsidR="00AE2EFD">
        <w:rPr>
          <w:rFonts w:ascii="Cambria" w:eastAsiaTheme="minorEastAsia" w:hAnsi="Cambria" w:cs="Arial"/>
          <w:bCs/>
          <w:iCs/>
          <w:sz w:val="20"/>
          <w:szCs w:val="20"/>
        </w:rPr>
        <w:t xml:space="preserve"> Budovy </w:t>
      </w:r>
      <w:r w:rsidR="00C81146">
        <w:rPr>
          <w:rFonts w:ascii="Cambria" w:eastAsiaTheme="minorEastAsia" w:hAnsi="Cambria" w:cs="Arial"/>
          <w:bCs/>
          <w:iCs/>
          <w:sz w:val="20"/>
          <w:szCs w:val="20"/>
        </w:rPr>
        <w:t xml:space="preserve">po dokončení Diela </w:t>
      </w:r>
      <w:r w:rsidR="00AE2EFD" w:rsidRPr="00AE2EFD">
        <w:rPr>
          <w:rFonts w:ascii="Cambria" w:eastAsiaTheme="minorEastAsia" w:hAnsi="Cambria" w:cs="Arial"/>
          <w:bCs/>
          <w:iCs/>
          <w:sz w:val="20"/>
          <w:szCs w:val="20"/>
        </w:rPr>
        <w:t>po</w:t>
      </w:r>
      <w:r w:rsidR="00C81146">
        <w:rPr>
          <w:rFonts w:ascii="Cambria" w:eastAsiaTheme="minorEastAsia" w:hAnsi="Cambria" w:cs="Arial"/>
          <w:bCs/>
          <w:iCs/>
          <w:sz w:val="20"/>
          <w:szCs w:val="20"/>
        </w:rPr>
        <w:t xml:space="preserve"> jej</w:t>
      </w:r>
      <w:r w:rsidR="00AE2EFD" w:rsidRPr="00AE2EFD">
        <w:rPr>
          <w:rFonts w:ascii="Cambria" w:eastAsiaTheme="minorEastAsia" w:hAnsi="Cambria" w:cs="Arial"/>
          <w:bCs/>
          <w:iCs/>
          <w:sz w:val="20"/>
          <w:szCs w:val="20"/>
        </w:rPr>
        <w:t xml:space="preserve"> prepočítaní na referenčné hodnoty Súťaže podľa bodu 2.4.2 tejto Zmluvy</w:t>
      </w:r>
      <w:r w:rsidR="005B0670">
        <w:rPr>
          <w:rFonts w:ascii="Cambria" w:eastAsiaTheme="minorEastAsia" w:hAnsi="Cambria" w:cs="Arial"/>
          <w:bCs/>
          <w:iCs/>
          <w:sz w:val="20"/>
          <w:szCs w:val="20"/>
        </w:rPr>
        <w:t xml:space="preserve"> v kWh/rok</w:t>
      </w:r>
      <w:r w:rsidR="00AB0E6F">
        <w:rPr>
          <w:rFonts w:ascii="Cambria" w:eastAsiaTheme="minorEastAsia" w:hAnsi="Cambria" w:cs="Arial"/>
          <w:bCs/>
          <w:iCs/>
          <w:sz w:val="20"/>
          <w:szCs w:val="20"/>
        </w:rPr>
        <w:t>;</w:t>
      </w:r>
    </w:p>
    <w:p w14:paraId="30E9BAAE" w14:textId="736CB71F" w:rsidR="000072EF" w:rsidRDefault="000072EF" w:rsidP="00AE2EFD">
      <w:pPr>
        <w:spacing w:before="0" w:after="120" w:line="240" w:lineRule="auto"/>
        <w:ind w:left="1701" w:hanging="567"/>
        <w:jc w:val="both"/>
        <w:rPr>
          <w:rFonts w:ascii="Cambria" w:eastAsiaTheme="minorEastAsia" w:hAnsi="Cambria" w:cs="Arial"/>
          <w:bCs/>
          <w:iCs/>
          <w:sz w:val="20"/>
          <w:szCs w:val="20"/>
        </w:rPr>
      </w:pPr>
      <m:oMath>
        <m:r>
          <w:rPr>
            <w:rFonts w:ascii="Cambria Math" w:hAnsi="Cambria Math" w:cs="Arial"/>
            <w:sz w:val="20"/>
            <w:szCs w:val="20"/>
          </w:rPr>
          <m:t>Q</m:t>
        </m:r>
        <m:sSub>
          <m:sSubPr>
            <m:ctrlPr>
              <w:rPr>
                <w:rFonts w:ascii="Cambria Math" w:hAnsi="Cambria Math" w:cs="Arial"/>
                <w:bCs/>
                <w:i/>
                <w:iCs/>
                <w:sz w:val="20"/>
                <w:szCs w:val="20"/>
              </w:rPr>
            </m:ctrlPr>
          </m:sSubPr>
          <m:e>
            <m:r>
              <w:rPr>
                <w:rFonts w:ascii="Cambria Math" w:hAnsi="Cambria Math" w:cs="Arial"/>
                <w:sz w:val="20"/>
                <w:szCs w:val="20"/>
              </w:rPr>
              <m:t>H</m:t>
            </m:r>
          </m:e>
          <m:sub>
            <m:r>
              <w:rPr>
                <w:rFonts w:ascii="Cambria Math" w:hAnsi="Cambria Math" w:cs="Arial"/>
                <w:sz w:val="20"/>
                <w:szCs w:val="20"/>
              </w:rPr>
              <m:t>p</m:t>
            </m:r>
          </m:sub>
        </m:sSub>
      </m:oMath>
      <w:r>
        <w:rPr>
          <w:rFonts w:ascii="Cambria" w:eastAsiaTheme="minorEastAsia" w:hAnsi="Cambria" w:cs="Arial"/>
          <w:bCs/>
          <w:iCs/>
          <w:sz w:val="20"/>
          <w:szCs w:val="20"/>
        </w:rPr>
        <w:tab/>
        <w:t xml:space="preserve">znamená hodnotu celkovej potreby tepla na vykurovanie Budovy, ktorú </w:t>
      </w:r>
      <w:r w:rsidRPr="000072EF">
        <w:rPr>
          <w:rFonts w:ascii="Cambria" w:eastAsiaTheme="minorEastAsia" w:hAnsi="Cambria" w:cs="Arial"/>
          <w:bCs/>
          <w:iCs/>
          <w:sz w:val="20"/>
          <w:szCs w:val="20"/>
        </w:rPr>
        <w:t>Zhotoviteľ uviedol v návrhu na plnenie kritérií podľa Ponuky Zhotoviteľa</w:t>
      </w:r>
      <w:r w:rsidR="005B0670" w:rsidRPr="005B0670">
        <w:rPr>
          <w:rFonts w:ascii="Cambria" w:eastAsiaTheme="minorEastAsia" w:hAnsi="Cambria" w:cs="Arial"/>
          <w:bCs/>
          <w:iCs/>
          <w:sz w:val="20"/>
          <w:szCs w:val="20"/>
        </w:rPr>
        <w:t xml:space="preserve"> </w:t>
      </w:r>
      <w:r w:rsidR="005B0670">
        <w:rPr>
          <w:rFonts w:ascii="Cambria" w:eastAsiaTheme="minorEastAsia" w:hAnsi="Cambria" w:cs="Arial"/>
          <w:bCs/>
          <w:iCs/>
          <w:sz w:val="20"/>
          <w:szCs w:val="20"/>
        </w:rPr>
        <w:t>v kWh/rok</w:t>
      </w:r>
      <w:r w:rsidR="00AB0E6F">
        <w:rPr>
          <w:rFonts w:ascii="Cambria" w:eastAsiaTheme="minorEastAsia" w:hAnsi="Cambria" w:cs="Arial"/>
          <w:bCs/>
          <w:iCs/>
          <w:sz w:val="20"/>
          <w:szCs w:val="20"/>
        </w:rPr>
        <w:t>;</w:t>
      </w:r>
    </w:p>
    <w:p w14:paraId="2CBA0F4F" w14:textId="3D59C44C" w:rsidR="0032578E" w:rsidRPr="0032578E" w:rsidRDefault="003D6931" w:rsidP="0032578E">
      <w:pPr>
        <w:spacing w:before="0" w:after="120" w:line="240" w:lineRule="auto"/>
        <w:ind w:left="1701" w:hanging="567"/>
        <w:jc w:val="both"/>
        <w:rPr>
          <w:rFonts w:ascii="Cambria" w:eastAsiaTheme="minorEastAsia" w:hAnsi="Cambria" w:cs="Arial"/>
          <w:bCs/>
          <w:iCs/>
          <w:sz w:val="20"/>
          <w:szCs w:val="20"/>
        </w:rPr>
      </w:pPr>
      <m:oMath>
        <m:sSub>
          <m:sSubPr>
            <m:ctrlPr>
              <w:rPr>
                <w:rFonts w:ascii="Cambria Math" w:hAnsi="Cambria Math" w:cs="Arial"/>
                <w:bCs/>
                <w:i/>
                <w:iCs/>
                <w:sz w:val="20"/>
                <w:szCs w:val="20"/>
              </w:rPr>
            </m:ctrlPr>
          </m:sSubPr>
          <m:e>
            <m:r>
              <w:rPr>
                <w:rFonts w:ascii="Cambria Math" w:hAnsi="Cambria Math" w:cs="Arial" w:hint="eastAsia"/>
                <w:sz w:val="20"/>
                <w:szCs w:val="20"/>
              </w:rPr>
              <m:t>η</m:t>
            </m:r>
          </m:e>
          <m:sub>
            <m:r>
              <w:rPr>
                <w:rFonts w:ascii="Cambria Math" w:hAnsi="Cambria Math" w:cs="Arial"/>
                <w:sz w:val="20"/>
                <w:szCs w:val="20"/>
              </w:rPr>
              <m:t>p</m:t>
            </m:r>
          </m:sub>
        </m:sSub>
      </m:oMath>
      <w:r w:rsidR="0032578E">
        <w:rPr>
          <w:rFonts w:ascii="Cambria" w:eastAsiaTheme="minorEastAsia" w:hAnsi="Cambria" w:cs="Arial"/>
          <w:bCs/>
          <w:iCs/>
          <w:sz w:val="20"/>
          <w:szCs w:val="20"/>
        </w:rPr>
        <w:t xml:space="preserve"> </w:t>
      </w:r>
      <w:r w:rsidR="0032578E">
        <w:rPr>
          <w:rFonts w:ascii="Cambria" w:eastAsiaTheme="minorEastAsia" w:hAnsi="Cambria" w:cs="Arial"/>
          <w:bCs/>
          <w:iCs/>
          <w:sz w:val="20"/>
          <w:szCs w:val="20"/>
        </w:rPr>
        <w:tab/>
        <w:t xml:space="preserve">znamená </w:t>
      </w:r>
      <w:r w:rsidR="0032578E" w:rsidRPr="0032578E">
        <w:rPr>
          <w:rFonts w:ascii="Cambria" w:eastAsiaTheme="minorEastAsia" w:hAnsi="Cambria" w:cs="Arial"/>
          <w:bCs/>
          <w:iCs/>
          <w:sz w:val="20"/>
          <w:szCs w:val="20"/>
        </w:rPr>
        <w:t>účinnosť zdroja tepla</w:t>
      </w:r>
      <w:r w:rsidR="00C106E4">
        <w:rPr>
          <w:rFonts w:ascii="Cambria" w:eastAsiaTheme="minorEastAsia" w:hAnsi="Cambria" w:cs="Arial"/>
          <w:bCs/>
          <w:iCs/>
          <w:sz w:val="20"/>
          <w:szCs w:val="20"/>
        </w:rPr>
        <w:t xml:space="preserve"> podľa Ponuky Zhotoviteľa</w:t>
      </w:r>
      <w:r w:rsidR="0032578E">
        <w:rPr>
          <w:rFonts w:ascii="Cambria" w:eastAsiaTheme="minorEastAsia" w:hAnsi="Cambria" w:cs="Arial"/>
          <w:bCs/>
          <w:iCs/>
          <w:sz w:val="20"/>
          <w:szCs w:val="20"/>
        </w:rPr>
        <w:t>;</w:t>
      </w:r>
    </w:p>
    <w:p w14:paraId="3ED6E0C1" w14:textId="452A8A82" w:rsidR="00952EAA" w:rsidRDefault="003D6931" w:rsidP="00AE2EFD">
      <w:pPr>
        <w:spacing w:before="0" w:after="120" w:line="240" w:lineRule="auto"/>
        <w:ind w:left="1701" w:hanging="567"/>
        <w:jc w:val="both"/>
        <w:rPr>
          <w:rFonts w:ascii="Cambria" w:eastAsiaTheme="minorEastAsia" w:hAnsi="Cambria" w:cs="Arial"/>
          <w:bCs/>
          <w:iCs/>
          <w:sz w:val="20"/>
          <w:szCs w:val="20"/>
          <w:highlight w:val="yellow"/>
          <w:lang w:val="en-US"/>
        </w:rPr>
      </w:pPr>
      <m:oMath>
        <m:sSub>
          <m:sSubPr>
            <m:ctrlPr>
              <w:rPr>
                <w:rFonts w:ascii="Cambria Math" w:hAnsi="Cambria Math" w:cs="Arial"/>
                <w:bCs/>
                <w:i/>
                <w:iCs/>
                <w:sz w:val="20"/>
                <w:szCs w:val="20"/>
              </w:rPr>
            </m:ctrlPr>
          </m:sSubPr>
          <m:e>
            <m:r>
              <w:rPr>
                <w:rFonts w:ascii="Cambria Math" w:hAnsi="Cambria Math" w:cs="Arial"/>
                <w:sz w:val="20"/>
                <w:szCs w:val="20"/>
              </w:rPr>
              <m:t>C</m:t>
            </m:r>
          </m:e>
          <m:sub>
            <m:r>
              <w:rPr>
                <w:rFonts w:ascii="Cambria Math" w:hAnsi="Cambria Math" w:cs="Arial"/>
                <w:sz w:val="20"/>
                <w:szCs w:val="20"/>
              </w:rPr>
              <m:t>Q</m:t>
            </m:r>
          </m:sub>
        </m:sSub>
      </m:oMath>
      <w:r w:rsidR="000072EF">
        <w:rPr>
          <w:rFonts w:ascii="Cambria" w:eastAsiaTheme="minorEastAsia" w:hAnsi="Cambria" w:cs="Arial"/>
          <w:bCs/>
          <w:iCs/>
          <w:sz w:val="20"/>
          <w:szCs w:val="20"/>
        </w:rPr>
        <w:tab/>
        <w:t>znamená referenčn</w:t>
      </w:r>
      <w:r w:rsidR="0062459F">
        <w:rPr>
          <w:rFonts w:ascii="Cambria" w:eastAsiaTheme="minorEastAsia" w:hAnsi="Cambria" w:cs="Arial"/>
          <w:bCs/>
          <w:iCs/>
          <w:sz w:val="20"/>
          <w:szCs w:val="20"/>
        </w:rPr>
        <w:t>ú hodnotu náklad</w:t>
      </w:r>
      <w:r w:rsidR="00824A9E">
        <w:rPr>
          <w:rFonts w:ascii="Cambria" w:eastAsiaTheme="minorEastAsia" w:hAnsi="Cambria" w:cs="Arial"/>
          <w:bCs/>
          <w:iCs/>
          <w:sz w:val="20"/>
          <w:szCs w:val="20"/>
        </w:rPr>
        <w:t>ov</w:t>
      </w:r>
      <w:r w:rsidR="0062459F">
        <w:rPr>
          <w:rFonts w:ascii="Cambria" w:eastAsiaTheme="minorEastAsia" w:hAnsi="Cambria" w:cs="Arial"/>
          <w:bCs/>
          <w:iCs/>
          <w:sz w:val="20"/>
          <w:szCs w:val="20"/>
        </w:rPr>
        <w:t xml:space="preserve"> na spotrebu 1 kWh </w:t>
      </w:r>
      <w:r w:rsidR="00D32E43">
        <w:rPr>
          <w:rFonts w:ascii="Cambria" w:eastAsiaTheme="minorEastAsia" w:hAnsi="Cambria" w:cs="Arial"/>
          <w:bCs/>
          <w:iCs/>
          <w:sz w:val="20"/>
          <w:szCs w:val="20"/>
        </w:rPr>
        <w:t>tepla</w:t>
      </w:r>
      <w:r w:rsidR="00CC2F67">
        <w:rPr>
          <w:rFonts w:ascii="Cambria" w:eastAsiaTheme="minorEastAsia" w:hAnsi="Cambria" w:cs="Arial"/>
          <w:bCs/>
          <w:iCs/>
          <w:sz w:val="20"/>
          <w:szCs w:val="20"/>
        </w:rPr>
        <w:t xml:space="preserve"> prepočítanú</w:t>
      </w:r>
      <w:r w:rsidR="0062459F">
        <w:rPr>
          <w:rFonts w:ascii="Cambria" w:eastAsiaTheme="minorEastAsia" w:hAnsi="Cambria" w:cs="Arial"/>
          <w:bCs/>
          <w:iCs/>
          <w:sz w:val="20"/>
          <w:szCs w:val="20"/>
        </w:rPr>
        <w:t xml:space="preserve"> </w:t>
      </w:r>
      <w:r w:rsidR="00824A9E">
        <w:rPr>
          <w:rFonts w:ascii="Cambria" w:eastAsiaTheme="minorEastAsia" w:hAnsi="Cambria" w:cs="Arial"/>
          <w:bCs/>
          <w:iCs/>
          <w:sz w:val="20"/>
          <w:szCs w:val="20"/>
        </w:rPr>
        <w:t xml:space="preserve">podľa </w:t>
      </w:r>
      <w:r w:rsidR="00CC2F67">
        <w:rPr>
          <w:rFonts w:ascii="Cambria" w:eastAsiaTheme="minorEastAsia" w:hAnsi="Cambria" w:cs="Arial"/>
          <w:bCs/>
          <w:iCs/>
          <w:sz w:val="20"/>
          <w:szCs w:val="20"/>
        </w:rPr>
        <w:t xml:space="preserve">údajov </w:t>
      </w:r>
      <w:r w:rsidR="00824A9E">
        <w:rPr>
          <w:rFonts w:ascii="Cambria" w:eastAsiaTheme="minorEastAsia" w:hAnsi="Cambria" w:cs="Arial"/>
          <w:bCs/>
          <w:iCs/>
          <w:sz w:val="20"/>
          <w:szCs w:val="20"/>
        </w:rPr>
        <w:t xml:space="preserve">Energetického auditu, ktorý bol súčasťou Súťažných podkladov, vo fixnej hodnote </w:t>
      </w:r>
      <w:r w:rsidR="007E0681" w:rsidRPr="007E0681">
        <w:rPr>
          <w:rFonts w:ascii="Cambria" w:eastAsiaTheme="minorEastAsia" w:hAnsi="Cambria" w:cs="Arial"/>
          <w:bCs/>
          <w:iCs/>
          <w:sz w:val="20"/>
          <w:szCs w:val="20"/>
        </w:rPr>
        <w:t>0,0371</w:t>
      </w:r>
      <w:r w:rsidR="00824A9E" w:rsidRPr="00AB0E6F">
        <w:rPr>
          <w:rFonts w:ascii="Cambria" w:eastAsiaTheme="minorEastAsia" w:hAnsi="Cambria" w:cs="Arial"/>
          <w:bCs/>
          <w:iCs/>
          <w:sz w:val="20"/>
          <w:szCs w:val="20"/>
          <w:lang w:val="en-US"/>
        </w:rPr>
        <w:t xml:space="preserve"> EUR / </w:t>
      </w:r>
      <w:r w:rsidR="00D32E43" w:rsidRPr="00AB0E6F">
        <w:rPr>
          <w:rFonts w:ascii="Cambria" w:eastAsiaTheme="minorEastAsia" w:hAnsi="Cambria" w:cs="Arial"/>
          <w:bCs/>
          <w:iCs/>
          <w:sz w:val="20"/>
          <w:szCs w:val="20"/>
          <w:lang w:val="en-US"/>
        </w:rPr>
        <w:t>kWh</w:t>
      </w:r>
      <w:r w:rsidR="00AB0E6F" w:rsidRPr="00AB0E6F">
        <w:rPr>
          <w:rFonts w:ascii="Cambria" w:eastAsiaTheme="minorEastAsia" w:hAnsi="Cambria" w:cs="Arial"/>
          <w:bCs/>
          <w:iCs/>
          <w:sz w:val="20"/>
          <w:szCs w:val="20"/>
          <w:lang w:val="en-US"/>
        </w:rPr>
        <w:t>;</w:t>
      </w:r>
    </w:p>
    <w:bookmarkEnd w:id="50"/>
    <w:p w14:paraId="42345319" w14:textId="0E4DDDDB" w:rsidR="00BE000D" w:rsidRPr="003067D6" w:rsidRDefault="00952EAA" w:rsidP="00AB0E6F">
      <w:pPr>
        <w:spacing w:before="0" w:after="120" w:line="240" w:lineRule="auto"/>
        <w:ind w:left="1134"/>
        <w:jc w:val="both"/>
        <w:rPr>
          <w:rFonts w:ascii="Cambria" w:hAnsi="Cambria" w:cs="Arial"/>
          <w:bCs/>
          <w:iCs/>
          <w:sz w:val="20"/>
          <w:szCs w:val="20"/>
        </w:rPr>
      </w:pPr>
      <w:r>
        <w:rPr>
          <w:rFonts w:ascii="Cambria" w:hAnsi="Cambria" w:cs="Arial"/>
          <w:bCs/>
          <w:iCs/>
          <w:sz w:val="20"/>
          <w:szCs w:val="20"/>
        </w:rPr>
        <w:t>Pre vylúčenie pochybností</w:t>
      </w:r>
      <w:r w:rsidR="003067D6">
        <w:rPr>
          <w:rFonts w:ascii="Cambria" w:hAnsi="Cambria" w:cs="Arial"/>
          <w:bCs/>
          <w:iCs/>
          <w:sz w:val="20"/>
          <w:szCs w:val="20"/>
        </w:rPr>
        <w:t xml:space="preserve"> uvedený vzorec sa použije jedine v prípade výpočtu zmluvnej pokuty a jeho použitím Zhotoviteľ nebude mať žiadne nároky voči Objednávateľovi v prípade prekročenia skutočnej celkovej potreby tepla na vykurovanie oproti Ponuke Zhotoviteľa.</w:t>
      </w:r>
      <w:bookmarkEnd w:id="49"/>
    </w:p>
    <w:p w14:paraId="2C0BADD6" w14:textId="06819E16" w:rsidR="00203819" w:rsidRPr="008113C6" w:rsidRDefault="00203819" w:rsidP="00D47FC9">
      <w:pPr>
        <w:numPr>
          <w:ilvl w:val="1"/>
          <w:numId w:val="15"/>
        </w:numPr>
        <w:spacing w:before="0" w:after="120" w:line="240" w:lineRule="auto"/>
        <w:jc w:val="both"/>
        <w:rPr>
          <w:rFonts w:ascii="Cambria" w:hAnsi="Cambria" w:cs="Arial"/>
          <w:b/>
          <w:bCs/>
          <w:iCs/>
          <w:sz w:val="20"/>
          <w:szCs w:val="20"/>
        </w:rPr>
      </w:pPr>
      <w:r w:rsidRPr="008113C6">
        <w:rPr>
          <w:rFonts w:ascii="Cambria" w:hAnsi="Cambria" w:cs="Arial"/>
          <w:b/>
          <w:sz w:val="20"/>
          <w:szCs w:val="20"/>
        </w:rPr>
        <w:t>Kolaudácia Diela</w:t>
      </w:r>
    </w:p>
    <w:p w14:paraId="67588DB3" w14:textId="2E2A78EC" w:rsidR="00B75D68" w:rsidRPr="008113C6" w:rsidRDefault="00AE3DAE"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Bez ohľadu na ustanovenia o </w:t>
      </w:r>
      <w:r w:rsidR="004C6900" w:rsidRPr="008113C6" w:rsidDel="004C6900">
        <w:rPr>
          <w:rFonts w:ascii="Cambria" w:hAnsi="Cambria" w:cs="Arial"/>
          <w:sz w:val="20"/>
          <w:szCs w:val="20"/>
        </w:rPr>
        <w:t xml:space="preserve"> </w:t>
      </w:r>
      <w:r w:rsidRPr="008113C6">
        <w:rPr>
          <w:rFonts w:ascii="Cambria" w:hAnsi="Cambria" w:cs="Arial"/>
          <w:sz w:val="20"/>
          <w:szCs w:val="20"/>
        </w:rPr>
        <w:t>Preberacom konaní je</w:t>
      </w:r>
      <w:r w:rsidR="0074161C" w:rsidRPr="008113C6">
        <w:rPr>
          <w:rFonts w:ascii="Cambria" w:hAnsi="Cambria" w:cs="Arial"/>
          <w:sz w:val="20"/>
          <w:szCs w:val="20"/>
        </w:rPr>
        <w:t xml:space="preserve"> Zhotoviteľ zodpovedný za to, že Dielo bude spôsobilé na úspešné absolvovanie </w:t>
      </w:r>
      <w:r w:rsidR="00D320D5" w:rsidRPr="008113C6">
        <w:rPr>
          <w:rFonts w:ascii="Cambria" w:hAnsi="Cambria" w:cs="Arial"/>
          <w:sz w:val="20"/>
          <w:szCs w:val="20"/>
        </w:rPr>
        <w:t xml:space="preserve">spoločného kolaudačného konania </w:t>
      </w:r>
      <w:r w:rsidR="00D320D5" w:rsidRPr="008113C6">
        <w:rPr>
          <w:rFonts w:ascii="Cambria" w:hAnsi="Cambria" w:cs="Arial"/>
          <w:bCs/>
          <w:iCs/>
          <w:sz w:val="20"/>
          <w:szCs w:val="20"/>
        </w:rPr>
        <w:t>Diela</w:t>
      </w:r>
      <w:r w:rsidR="0074161C" w:rsidRPr="008113C6">
        <w:rPr>
          <w:rFonts w:ascii="Cambria" w:hAnsi="Cambria" w:cs="Arial"/>
          <w:sz w:val="20"/>
          <w:szCs w:val="20"/>
        </w:rPr>
        <w:t>, ktorého výstupom bude vydanie právoplatného kolaudačného rozhodnutia</w:t>
      </w:r>
      <w:r w:rsidR="003A55B9" w:rsidRPr="008113C6">
        <w:rPr>
          <w:rFonts w:ascii="Cambria" w:hAnsi="Cambria" w:cs="Arial"/>
          <w:sz w:val="20"/>
          <w:szCs w:val="20"/>
        </w:rPr>
        <w:t>, resp. iného obdobného rozhodnutia,</w:t>
      </w:r>
      <w:r w:rsidR="0074161C" w:rsidRPr="008113C6">
        <w:rPr>
          <w:rFonts w:ascii="Cambria" w:hAnsi="Cambria" w:cs="Arial"/>
          <w:sz w:val="20"/>
          <w:szCs w:val="20"/>
        </w:rPr>
        <w:t xml:space="preserve"> na užívanie Diela</w:t>
      </w:r>
      <w:r w:rsidR="004C6900" w:rsidRPr="008113C6">
        <w:rPr>
          <w:rFonts w:ascii="Cambria" w:hAnsi="Cambria" w:cs="Arial"/>
          <w:sz w:val="20"/>
          <w:szCs w:val="20"/>
        </w:rPr>
        <w:t xml:space="preserve"> (v rozsahu v akom sa také rozhodnutie bude vyžadovať)</w:t>
      </w:r>
      <w:r w:rsidR="0074161C" w:rsidRPr="008113C6">
        <w:rPr>
          <w:rFonts w:ascii="Cambria" w:hAnsi="Cambria" w:cs="Arial"/>
          <w:sz w:val="20"/>
          <w:szCs w:val="20"/>
        </w:rPr>
        <w:t xml:space="preserve">. </w:t>
      </w:r>
      <w:r w:rsidR="00067997" w:rsidRPr="008113C6">
        <w:rPr>
          <w:rFonts w:ascii="Cambria" w:hAnsi="Cambria" w:cs="Arial"/>
          <w:sz w:val="20"/>
          <w:szCs w:val="20"/>
        </w:rPr>
        <w:t xml:space="preserve">Zhotoviteľ je vo vzťahu ku kolaudačnému konaniu a vydaniu právoplatného kolaudačného rozhodnutia  </w:t>
      </w:r>
      <w:r w:rsidR="00067997" w:rsidRPr="008113C6">
        <w:rPr>
          <w:rFonts w:ascii="Cambria" w:hAnsi="Cambria" w:cs="Arial"/>
          <w:bCs/>
          <w:iCs/>
          <w:sz w:val="20"/>
          <w:szCs w:val="20"/>
        </w:rPr>
        <w:t>zodpovedný</w:t>
      </w:r>
      <w:r w:rsidR="00067997" w:rsidRPr="008113C6">
        <w:rPr>
          <w:rFonts w:ascii="Cambria" w:hAnsi="Cambria" w:cs="Arial"/>
          <w:sz w:val="20"/>
          <w:szCs w:val="20"/>
        </w:rPr>
        <w:t xml:space="preserve"> v</w:t>
      </w:r>
      <w:r w:rsidR="00994433" w:rsidRPr="008113C6">
        <w:rPr>
          <w:rFonts w:ascii="Cambria" w:hAnsi="Cambria" w:cs="Arial"/>
          <w:sz w:val="20"/>
          <w:szCs w:val="20"/>
        </w:rPr>
        <w:t xml:space="preserve"> takom </w:t>
      </w:r>
      <w:r w:rsidR="00067997" w:rsidRPr="008113C6">
        <w:rPr>
          <w:rFonts w:ascii="Cambria" w:hAnsi="Cambria" w:cs="Arial"/>
          <w:sz w:val="20"/>
          <w:szCs w:val="20"/>
        </w:rPr>
        <w:t>rozsahu</w:t>
      </w:r>
      <w:r w:rsidR="00994433" w:rsidRPr="008113C6">
        <w:rPr>
          <w:rFonts w:ascii="Cambria" w:hAnsi="Cambria" w:cs="Arial"/>
          <w:sz w:val="20"/>
          <w:szCs w:val="20"/>
        </w:rPr>
        <w:t>, v akom sa toto konanie a/alebo výhrady</w:t>
      </w:r>
      <w:r w:rsidR="00547F5C" w:rsidRPr="008113C6">
        <w:rPr>
          <w:rFonts w:ascii="Cambria" w:hAnsi="Cambria" w:cs="Arial"/>
          <w:sz w:val="20"/>
          <w:szCs w:val="20"/>
        </w:rPr>
        <w:t>, vytknuté nedostatky a pripomienky</w:t>
      </w:r>
      <w:r w:rsidR="00994433" w:rsidRPr="008113C6">
        <w:rPr>
          <w:rFonts w:ascii="Cambria" w:hAnsi="Cambria" w:cs="Arial"/>
          <w:sz w:val="20"/>
          <w:szCs w:val="20"/>
        </w:rPr>
        <w:t xml:space="preserve"> príslušného úradu budú týkať </w:t>
      </w:r>
      <w:r w:rsidR="003D178A" w:rsidRPr="008113C6">
        <w:rPr>
          <w:rFonts w:ascii="Cambria" w:hAnsi="Cambria" w:cs="Arial"/>
          <w:sz w:val="20"/>
          <w:szCs w:val="20"/>
        </w:rPr>
        <w:t>p</w:t>
      </w:r>
      <w:r w:rsidR="00994433" w:rsidRPr="008113C6">
        <w:rPr>
          <w:rFonts w:ascii="Cambria" w:hAnsi="Cambria" w:cs="Arial"/>
          <w:sz w:val="20"/>
          <w:szCs w:val="20"/>
        </w:rPr>
        <w:t>lnen</w:t>
      </w:r>
      <w:r w:rsidR="003D178A" w:rsidRPr="008113C6">
        <w:rPr>
          <w:rFonts w:ascii="Cambria" w:hAnsi="Cambria" w:cs="Arial"/>
          <w:sz w:val="20"/>
          <w:szCs w:val="20"/>
        </w:rPr>
        <w:t>í</w:t>
      </w:r>
      <w:r w:rsidR="00FE3BAD" w:rsidRPr="008113C6">
        <w:rPr>
          <w:rFonts w:ascii="Cambria" w:hAnsi="Cambria" w:cs="Arial"/>
          <w:sz w:val="20"/>
          <w:szCs w:val="20"/>
        </w:rPr>
        <w:t xml:space="preserve">, ktoré je Zhotoviteľ povinný vykonať na základe tejto Zmluvy, t. j. najmä k povinnosti </w:t>
      </w:r>
      <w:r w:rsidR="00071D08" w:rsidRPr="008113C6">
        <w:rPr>
          <w:rFonts w:ascii="Cambria" w:hAnsi="Cambria" w:cs="Arial"/>
          <w:sz w:val="20"/>
          <w:szCs w:val="20"/>
        </w:rPr>
        <w:t xml:space="preserve">Zhotoviteľa </w:t>
      </w:r>
      <w:r w:rsidR="00FE3BAD" w:rsidRPr="008113C6">
        <w:rPr>
          <w:rFonts w:ascii="Cambria" w:hAnsi="Cambria" w:cs="Arial"/>
          <w:sz w:val="20"/>
          <w:szCs w:val="20"/>
        </w:rPr>
        <w:t xml:space="preserve">zhotoviť a dodať Dielo spôsobilé na užívanie na účel, na ktorý je určené. </w:t>
      </w:r>
    </w:p>
    <w:p w14:paraId="359A6758" w14:textId="627EF863" w:rsidR="00AE3DAE" w:rsidRPr="008113C6" w:rsidRDefault="00B01741"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Žiadosť o vydanie kolaudačného rozhodnutia na užívanie Diela podá</w:t>
      </w:r>
      <w:r w:rsidR="00E774E6" w:rsidRPr="008113C6">
        <w:rPr>
          <w:rFonts w:ascii="Cambria" w:hAnsi="Cambria" w:cs="Arial"/>
          <w:sz w:val="20"/>
          <w:szCs w:val="20"/>
        </w:rPr>
        <w:t xml:space="preserve"> </w:t>
      </w:r>
      <w:r w:rsidR="0096462E" w:rsidRPr="008113C6">
        <w:rPr>
          <w:rFonts w:ascii="Cambria" w:hAnsi="Cambria" w:cs="Arial"/>
          <w:sz w:val="20"/>
          <w:szCs w:val="20"/>
        </w:rPr>
        <w:t xml:space="preserve">v mene </w:t>
      </w:r>
      <w:r w:rsidR="00E774E6" w:rsidRPr="008113C6">
        <w:rPr>
          <w:rFonts w:ascii="Cambria" w:hAnsi="Cambria" w:cs="Arial"/>
          <w:sz w:val="20"/>
          <w:szCs w:val="20"/>
        </w:rPr>
        <w:t>Objednávateľ</w:t>
      </w:r>
      <w:r w:rsidR="0096462E" w:rsidRPr="008113C6">
        <w:rPr>
          <w:rFonts w:ascii="Cambria" w:hAnsi="Cambria" w:cs="Arial"/>
          <w:sz w:val="20"/>
          <w:szCs w:val="20"/>
        </w:rPr>
        <w:t xml:space="preserve">a Zhotoviteľ. </w:t>
      </w:r>
      <w:r w:rsidR="00653654" w:rsidRPr="008113C6">
        <w:rPr>
          <w:rFonts w:ascii="Cambria" w:hAnsi="Cambria" w:cs="Arial"/>
          <w:sz w:val="20"/>
          <w:szCs w:val="20"/>
        </w:rPr>
        <w:t xml:space="preserve"> </w:t>
      </w:r>
      <w:r w:rsidR="0096462E" w:rsidRPr="008113C6">
        <w:rPr>
          <w:rFonts w:ascii="Cambria" w:hAnsi="Cambria" w:cs="Arial"/>
          <w:sz w:val="20"/>
          <w:szCs w:val="20"/>
        </w:rPr>
        <w:t>Zhotoviteľ zodpovedá za dosiahnutie vydania kolaudačného rozhodnutia</w:t>
      </w:r>
      <w:r w:rsidR="002F63FF" w:rsidRPr="008113C6">
        <w:rPr>
          <w:rFonts w:ascii="Cambria" w:hAnsi="Cambria" w:cs="Arial"/>
          <w:sz w:val="20"/>
          <w:szCs w:val="20"/>
        </w:rPr>
        <w:t xml:space="preserve"> vrátane </w:t>
      </w:r>
      <w:r w:rsidR="00914806">
        <w:rPr>
          <w:rFonts w:ascii="Cambria" w:hAnsi="Cambria" w:cs="Arial"/>
          <w:sz w:val="20"/>
          <w:szCs w:val="20"/>
        </w:rPr>
        <w:t xml:space="preserve">nadobudnutia jeho právoplatnosti a za </w:t>
      </w:r>
      <w:r w:rsidR="002F63FF" w:rsidRPr="008113C6">
        <w:rPr>
          <w:rFonts w:ascii="Cambria" w:hAnsi="Cambria" w:cs="Arial"/>
          <w:sz w:val="20"/>
          <w:szCs w:val="20"/>
        </w:rPr>
        <w:t>bezplatné odstráneni</w:t>
      </w:r>
      <w:r w:rsidR="00914806">
        <w:rPr>
          <w:rFonts w:ascii="Cambria" w:hAnsi="Cambria" w:cs="Arial"/>
          <w:sz w:val="20"/>
          <w:szCs w:val="20"/>
        </w:rPr>
        <w:t>e</w:t>
      </w:r>
      <w:r w:rsidR="002F63FF" w:rsidRPr="008113C6">
        <w:rPr>
          <w:rFonts w:ascii="Cambria" w:hAnsi="Cambria" w:cs="Arial"/>
          <w:sz w:val="20"/>
          <w:szCs w:val="20"/>
        </w:rPr>
        <w:t xml:space="preserve"> akýchkoľvek nedostatkov či vád Diela, ktoré budú zabraňovať vydaniu kolaudačného rozhodnutia k Dielu, a to bez ohľadu na vydanie Preberacieho protokolu k</w:t>
      </w:r>
      <w:r w:rsidR="00E50E53" w:rsidRPr="008113C6">
        <w:rPr>
          <w:rFonts w:ascii="Cambria" w:hAnsi="Cambria" w:cs="Arial"/>
          <w:sz w:val="20"/>
          <w:szCs w:val="20"/>
        </w:rPr>
        <w:t xml:space="preserve"> Dielu, a to až do vydania </w:t>
      </w:r>
      <w:r w:rsidR="00E50E53" w:rsidRPr="008113C6">
        <w:rPr>
          <w:rFonts w:ascii="Cambria" w:hAnsi="Cambria" w:cs="Arial"/>
          <w:bCs/>
          <w:iCs/>
          <w:sz w:val="20"/>
          <w:szCs w:val="20"/>
        </w:rPr>
        <w:t>právoplatného</w:t>
      </w:r>
      <w:r w:rsidR="00E50E53" w:rsidRPr="008113C6">
        <w:rPr>
          <w:rFonts w:ascii="Cambria" w:hAnsi="Cambria" w:cs="Arial"/>
          <w:sz w:val="20"/>
          <w:szCs w:val="20"/>
        </w:rPr>
        <w:t xml:space="preserve"> kolaudačného </w:t>
      </w:r>
      <w:r w:rsidR="00457692" w:rsidRPr="008113C6">
        <w:rPr>
          <w:rFonts w:ascii="Cambria" w:hAnsi="Cambria" w:cs="Arial"/>
          <w:sz w:val="20"/>
          <w:szCs w:val="20"/>
        </w:rPr>
        <w:t xml:space="preserve">resp. iného </w:t>
      </w:r>
      <w:r w:rsidR="005C214F">
        <w:rPr>
          <w:rFonts w:ascii="Cambria" w:hAnsi="Cambria" w:cs="Arial"/>
          <w:sz w:val="20"/>
          <w:szCs w:val="20"/>
        </w:rPr>
        <w:t xml:space="preserve">konečného </w:t>
      </w:r>
      <w:r w:rsidR="00E50E53" w:rsidRPr="008113C6">
        <w:rPr>
          <w:rFonts w:ascii="Cambria" w:hAnsi="Cambria" w:cs="Arial"/>
          <w:sz w:val="20"/>
          <w:szCs w:val="20"/>
        </w:rPr>
        <w:t>rozhodnutia na užívanie Diela</w:t>
      </w:r>
      <w:r w:rsidR="005C214F">
        <w:rPr>
          <w:rFonts w:ascii="Cambria" w:hAnsi="Cambria" w:cs="Arial"/>
          <w:sz w:val="20"/>
          <w:szCs w:val="20"/>
        </w:rPr>
        <w:t xml:space="preserve"> (pre vylúčenie pochybností sa uvádza, že rozhodnutie alebo povolenie umožňujúce svojou povahou dočasné užívanie Diela alebo predbežné užívanie Diela sa nepovažuje za splnenie vyššie uvedenej povinnosti Zhotoviteľa)</w:t>
      </w:r>
      <w:r w:rsidR="00E50E53" w:rsidRPr="008113C6">
        <w:rPr>
          <w:rFonts w:ascii="Cambria" w:hAnsi="Cambria" w:cs="Arial"/>
          <w:sz w:val="20"/>
          <w:szCs w:val="20"/>
        </w:rPr>
        <w:t>.</w:t>
      </w:r>
    </w:p>
    <w:p w14:paraId="4A5B3ECC" w14:textId="50835D9B" w:rsidR="00A52409" w:rsidRPr="008113C6" w:rsidRDefault="00A52409" w:rsidP="00D47FC9">
      <w:pPr>
        <w:numPr>
          <w:ilvl w:val="0"/>
          <w:numId w:val="15"/>
        </w:numPr>
        <w:spacing w:before="0" w:after="120" w:line="240" w:lineRule="auto"/>
        <w:jc w:val="both"/>
        <w:rPr>
          <w:rFonts w:ascii="Cambria" w:hAnsi="Cambria" w:cs="Arial"/>
          <w:b/>
          <w:sz w:val="20"/>
          <w:szCs w:val="20"/>
        </w:rPr>
      </w:pPr>
      <w:r w:rsidRPr="008113C6">
        <w:rPr>
          <w:rFonts w:ascii="Cambria" w:hAnsi="Cambria" w:cs="Arial"/>
          <w:b/>
          <w:sz w:val="20"/>
          <w:szCs w:val="20"/>
        </w:rPr>
        <w:t>SPOLOČNÉ USTANOVENIA</w:t>
      </w:r>
    </w:p>
    <w:p w14:paraId="2984E25D" w14:textId="57CE319C"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51" w:name="_Ref490747307"/>
      <w:r w:rsidRPr="008113C6">
        <w:rPr>
          <w:rFonts w:ascii="Cambria" w:hAnsi="Cambria" w:cs="Arial"/>
          <w:b/>
          <w:bCs/>
          <w:sz w:val="20"/>
          <w:szCs w:val="20"/>
        </w:rPr>
        <w:t>Zmluvná</w:t>
      </w:r>
      <w:r w:rsidRPr="008113C6">
        <w:rPr>
          <w:rFonts w:ascii="Cambria" w:hAnsi="Cambria" w:cs="Arial"/>
          <w:b/>
          <w:sz w:val="20"/>
          <w:szCs w:val="20"/>
        </w:rPr>
        <w:t xml:space="preserve"> cena a platobné podmienky</w:t>
      </w:r>
      <w:bookmarkEnd w:id="51"/>
    </w:p>
    <w:p w14:paraId="69ECE3D9" w14:textId="2902B9E7"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52" w:name="_Ref48913970"/>
      <w:r w:rsidRPr="008113C6">
        <w:rPr>
          <w:rFonts w:ascii="Cambria" w:hAnsi="Cambria" w:cs="Arial"/>
          <w:sz w:val="20"/>
          <w:szCs w:val="20"/>
        </w:rPr>
        <w:t xml:space="preserve">Zmluvná cena za </w:t>
      </w:r>
      <w:r w:rsidR="00F92630" w:rsidRPr="008113C6">
        <w:rPr>
          <w:rFonts w:ascii="Cambria" w:hAnsi="Cambria" w:cs="Arial"/>
          <w:sz w:val="20"/>
          <w:szCs w:val="20"/>
        </w:rPr>
        <w:t>všetky plnenia tvoriace predmet tejto</w:t>
      </w:r>
      <w:r w:rsidRPr="008113C6">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bookmarkEnd w:id="52"/>
    </w:p>
    <w:p w14:paraId="02740A86" w14:textId="77777777" w:rsidR="00AE346B" w:rsidRDefault="00525DDD" w:rsidP="00923399">
      <w:pPr>
        <w:spacing w:before="0" w:after="120" w:line="240" w:lineRule="auto"/>
        <w:ind w:left="709"/>
        <w:jc w:val="both"/>
        <w:rPr>
          <w:rFonts w:ascii="Cambria" w:hAnsi="Cambria" w:cs="Arial"/>
          <w:bCs/>
          <w:sz w:val="20"/>
          <w:szCs w:val="20"/>
        </w:rPr>
      </w:pPr>
      <w:bookmarkStart w:id="53" w:name="_Ref517279056"/>
      <w:bookmarkStart w:id="54" w:name="_Ref485112106"/>
      <w:r w:rsidRPr="008113C6">
        <w:rPr>
          <w:rFonts w:ascii="Cambria" w:hAnsi="Cambria" w:cs="Arial"/>
          <w:sz w:val="20"/>
          <w:szCs w:val="20"/>
        </w:rPr>
        <w:t>Celková</w:t>
      </w:r>
      <w:r w:rsidRPr="008113C6">
        <w:rPr>
          <w:rFonts w:ascii="Cambria" w:hAnsi="Cambria" w:cs="Arial"/>
          <w:bCs/>
          <w:sz w:val="20"/>
          <w:szCs w:val="20"/>
        </w:rPr>
        <w:t xml:space="preserve"> Zmluvná cena za všetky plnenia podľa tejto Zmluvy </w:t>
      </w:r>
      <w:r w:rsidR="00AE346B">
        <w:rPr>
          <w:rFonts w:ascii="Cambria" w:hAnsi="Cambria" w:cs="Arial"/>
          <w:bCs/>
          <w:sz w:val="20"/>
          <w:szCs w:val="20"/>
        </w:rPr>
        <w:t>je nasledovná:</w:t>
      </w:r>
    </w:p>
    <w:p w14:paraId="62C485A8" w14:textId="0FA4DE8C" w:rsidR="00AE346B" w:rsidRDefault="00AE346B" w:rsidP="00963576">
      <w:pPr>
        <w:spacing w:before="0" w:after="120" w:line="240" w:lineRule="auto"/>
        <w:ind w:left="3261" w:hanging="2552"/>
        <w:jc w:val="both"/>
        <w:rPr>
          <w:rFonts w:ascii="Cambria" w:hAnsi="Cambria" w:cs="Arial"/>
          <w:bCs/>
          <w:sz w:val="20"/>
          <w:szCs w:val="20"/>
        </w:rPr>
      </w:pPr>
      <w:r>
        <w:rPr>
          <w:rFonts w:ascii="Cambria" w:hAnsi="Cambria" w:cs="Arial"/>
          <w:bCs/>
          <w:sz w:val="20"/>
          <w:szCs w:val="20"/>
        </w:rPr>
        <w:t xml:space="preserve">Zmluvná cena </w:t>
      </w:r>
      <w:r w:rsidR="00525DDD" w:rsidRPr="008113C6">
        <w:rPr>
          <w:rFonts w:ascii="Cambria" w:hAnsi="Cambria" w:cs="Arial"/>
          <w:bCs/>
          <w:sz w:val="20"/>
          <w:szCs w:val="20"/>
        </w:rPr>
        <w:t>bez DPH</w:t>
      </w:r>
      <w:r>
        <w:rPr>
          <w:rFonts w:ascii="Cambria" w:hAnsi="Cambria" w:cs="Arial"/>
          <w:bCs/>
          <w:sz w:val="20"/>
          <w:szCs w:val="20"/>
        </w:rPr>
        <w:t>:</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p>
    <w:p w14:paraId="26EEE3D6" w14:textId="42FA5F80" w:rsidR="00AE346B" w:rsidRDefault="00AE346B" w:rsidP="00963576">
      <w:pPr>
        <w:spacing w:before="0" w:after="120" w:line="240" w:lineRule="auto"/>
        <w:ind w:left="3261" w:hanging="2552"/>
        <w:jc w:val="both"/>
        <w:rPr>
          <w:rFonts w:ascii="Cambria" w:hAnsi="Cambria" w:cs="Arial"/>
          <w:bCs/>
          <w:sz w:val="20"/>
          <w:szCs w:val="20"/>
        </w:rPr>
      </w:pPr>
      <w:r>
        <w:rPr>
          <w:rFonts w:ascii="Cambria" w:hAnsi="Cambria" w:cs="Arial"/>
          <w:bCs/>
          <w:sz w:val="20"/>
          <w:szCs w:val="20"/>
        </w:rPr>
        <w:t>DPH 20 %:</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p>
    <w:p w14:paraId="081F3A45" w14:textId="375CB9CF" w:rsidR="007264F5" w:rsidRPr="00923399" w:rsidRDefault="00AE346B" w:rsidP="00CD025E">
      <w:pPr>
        <w:spacing w:before="0" w:after="120" w:line="240" w:lineRule="auto"/>
        <w:ind w:left="3261" w:hanging="2552"/>
        <w:jc w:val="both"/>
        <w:rPr>
          <w:rFonts w:ascii="Cambria" w:eastAsia="Calibri" w:hAnsi="Cambria" w:cs="Arial"/>
          <w:bCs/>
          <w:color w:val="000000"/>
          <w:sz w:val="20"/>
          <w:szCs w:val="20"/>
        </w:rPr>
      </w:pPr>
      <w:r>
        <w:rPr>
          <w:rFonts w:ascii="Cambria" w:hAnsi="Cambria" w:cs="Arial"/>
          <w:bCs/>
          <w:sz w:val="20"/>
          <w:szCs w:val="20"/>
        </w:rPr>
        <w:t>Zmluvná cena vrátane DPH:</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bookmarkEnd w:id="53"/>
      <w:bookmarkEnd w:id="54"/>
    </w:p>
    <w:p w14:paraId="6F407687" w14:textId="33D6994D" w:rsidR="004E71DB" w:rsidRPr="009420DA" w:rsidRDefault="00A52409" w:rsidP="00D47FC9">
      <w:pPr>
        <w:numPr>
          <w:ilvl w:val="2"/>
          <w:numId w:val="15"/>
        </w:numPr>
        <w:spacing w:before="0" w:after="120" w:line="240" w:lineRule="auto"/>
        <w:jc w:val="both"/>
        <w:rPr>
          <w:rFonts w:ascii="Cambria" w:eastAsia="Calibri" w:hAnsi="Cambria" w:cs="Arial"/>
          <w:bCs/>
          <w:color w:val="000000"/>
          <w:sz w:val="20"/>
          <w:szCs w:val="20"/>
        </w:rPr>
      </w:pPr>
      <w:r w:rsidRPr="008113C6">
        <w:rPr>
          <w:rFonts w:ascii="Cambria" w:hAnsi="Cambria" w:cs="Arial"/>
          <w:sz w:val="20"/>
          <w:szCs w:val="20"/>
        </w:rPr>
        <w:t>Zmluvná</w:t>
      </w:r>
      <w:r w:rsidRPr="008113C6">
        <w:rPr>
          <w:rFonts w:ascii="Cambria" w:hAnsi="Cambria" w:cs="Arial"/>
          <w:bCs/>
          <w:sz w:val="20"/>
          <w:szCs w:val="20"/>
        </w:rPr>
        <w:t xml:space="preserve"> cena</w:t>
      </w:r>
      <w:r w:rsidR="004E71DB" w:rsidRPr="008729D9">
        <w:rPr>
          <w:rFonts w:ascii="Cambria" w:hAnsi="Cambria" w:cs="Arial"/>
          <w:bCs/>
          <w:sz w:val="20"/>
          <w:szCs w:val="20"/>
        </w:rPr>
        <w:t xml:space="preserve"> je </w:t>
      </w:r>
      <w:r w:rsidR="007D1F66">
        <w:rPr>
          <w:rFonts w:ascii="Cambria" w:hAnsi="Cambria" w:cs="Arial"/>
          <w:bCs/>
          <w:sz w:val="20"/>
          <w:szCs w:val="20"/>
        </w:rPr>
        <w:t>totožná</w:t>
      </w:r>
      <w:r w:rsidR="0011016F" w:rsidRPr="008113C6">
        <w:rPr>
          <w:rFonts w:ascii="Cambria" w:hAnsi="Cambria" w:cs="Arial"/>
          <w:bCs/>
          <w:sz w:val="20"/>
          <w:szCs w:val="20"/>
        </w:rPr>
        <w:t xml:space="preserve"> s </w:t>
      </w:r>
      <w:r w:rsidR="007D1F66">
        <w:rPr>
          <w:rFonts w:ascii="Cambria" w:hAnsi="Cambria" w:cs="Arial"/>
          <w:bCs/>
          <w:sz w:val="20"/>
          <w:szCs w:val="20"/>
        </w:rPr>
        <w:t>cenou</w:t>
      </w:r>
      <w:r w:rsidR="0011016F" w:rsidRPr="008113C6">
        <w:rPr>
          <w:rFonts w:ascii="Cambria" w:hAnsi="Cambria" w:cs="Arial"/>
          <w:bCs/>
          <w:sz w:val="20"/>
          <w:szCs w:val="20"/>
        </w:rPr>
        <w:t xml:space="preserve">, </w:t>
      </w:r>
      <w:r w:rsidR="007D1F66" w:rsidRPr="008113C6">
        <w:rPr>
          <w:rFonts w:ascii="Cambria" w:hAnsi="Cambria" w:cs="Arial"/>
          <w:bCs/>
          <w:sz w:val="20"/>
          <w:szCs w:val="20"/>
        </w:rPr>
        <w:t>ktor</w:t>
      </w:r>
      <w:r w:rsidR="007D1F66">
        <w:rPr>
          <w:rFonts w:ascii="Cambria" w:hAnsi="Cambria" w:cs="Arial"/>
          <w:bCs/>
          <w:sz w:val="20"/>
          <w:szCs w:val="20"/>
        </w:rPr>
        <w:t>ú</w:t>
      </w:r>
      <w:r w:rsidR="007D1F66" w:rsidRPr="008113C6">
        <w:rPr>
          <w:rFonts w:ascii="Cambria" w:hAnsi="Cambria" w:cs="Arial"/>
          <w:bCs/>
          <w:sz w:val="20"/>
          <w:szCs w:val="20"/>
        </w:rPr>
        <w:t xml:space="preserve"> </w:t>
      </w:r>
      <w:r w:rsidR="0011016F" w:rsidRPr="008113C6">
        <w:rPr>
          <w:rFonts w:ascii="Cambria" w:hAnsi="Cambria" w:cs="Arial"/>
          <w:bCs/>
          <w:sz w:val="20"/>
          <w:szCs w:val="20"/>
        </w:rPr>
        <w:t>Zhotoviteľ predložil vo svojej Ponuke Zhotoviteľa,</w:t>
      </w:r>
      <w:r w:rsidR="00C85CA2" w:rsidRPr="008113C6">
        <w:rPr>
          <w:rFonts w:ascii="Cambria" w:hAnsi="Cambria" w:cs="Arial"/>
          <w:bCs/>
          <w:sz w:val="20"/>
          <w:szCs w:val="20"/>
        </w:rPr>
        <w:t xml:space="preserve"> pričom</w:t>
      </w:r>
      <w:r w:rsidR="0011016F" w:rsidRPr="008113C6">
        <w:rPr>
          <w:rFonts w:ascii="Cambria" w:hAnsi="Cambria" w:cs="Arial"/>
          <w:bCs/>
          <w:sz w:val="20"/>
          <w:szCs w:val="20"/>
        </w:rPr>
        <w:t xml:space="preserve"> </w:t>
      </w:r>
      <w:r w:rsidR="0011016F" w:rsidRPr="008113C6">
        <w:rPr>
          <w:rFonts w:ascii="Cambria" w:eastAsia="Calibri" w:hAnsi="Cambria" w:cs="Arial"/>
          <w:bCs/>
          <w:color w:val="000000"/>
          <w:sz w:val="20"/>
          <w:szCs w:val="20"/>
        </w:rPr>
        <w:t xml:space="preserve">pokrýva a zahŕňa všetky plnenia, zmluvné záväzky a všetky povinnosti nevyhnutné pre riadne vyhotovenie a dokončenie Diela, vrátane prípravy všetkej </w:t>
      </w:r>
      <w:r w:rsidR="0011016F" w:rsidRPr="008113C6">
        <w:rPr>
          <w:rFonts w:ascii="Cambria" w:hAnsi="Cambria" w:cs="Arial"/>
          <w:sz w:val="20"/>
          <w:szCs w:val="20"/>
        </w:rPr>
        <w:t>Dokumentácie</w:t>
      </w:r>
      <w:r w:rsidR="0011016F" w:rsidRPr="008113C6">
        <w:rPr>
          <w:rFonts w:ascii="Cambria" w:eastAsia="Calibri" w:hAnsi="Cambria" w:cs="Arial"/>
          <w:bCs/>
          <w:color w:val="000000"/>
          <w:sz w:val="20"/>
          <w:szCs w:val="20"/>
        </w:rPr>
        <w:t xml:space="preserve"> Zhotoviteľa</w:t>
      </w:r>
      <w:r w:rsidR="00CD025E">
        <w:rPr>
          <w:rFonts w:ascii="Cambria" w:eastAsia="Calibri" w:hAnsi="Cambria" w:cs="Arial"/>
          <w:bCs/>
          <w:color w:val="000000"/>
          <w:sz w:val="20"/>
          <w:szCs w:val="20"/>
        </w:rPr>
        <w:t>, zabezpečenia všetkých povolení</w:t>
      </w:r>
      <w:r w:rsidR="00567E2F">
        <w:rPr>
          <w:rFonts w:ascii="Cambria" w:eastAsia="Calibri" w:hAnsi="Cambria" w:cs="Arial"/>
          <w:bCs/>
          <w:color w:val="000000"/>
          <w:sz w:val="20"/>
          <w:szCs w:val="20"/>
        </w:rPr>
        <w:t xml:space="preserve"> (vrátane </w:t>
      </w:r>
      <w:r w:rsidR="00980393">
        <w:rPr>
          <w:rFonts w:ascii="Cambria" w:eastAsia="Calibri" w:hAnsi="Cambria" w:cs="Arial"/>
          <w:bCs/>
          <w:color w:val="000000"/>
          <w:sz w:val="20"/>
          <w:szCs w:val="20"/>
        </w:rPr>
        <w:t xml:space="preserve">povolení pre </w:t>
      </w:r>
      <w:r w:rsidR="00567E2F">
        <w:rPr>
          <w:rFonts w:ascii="Cambria" w:eastAsia="Calibri" w:hAnsi="Cambria" w:cs="Arial"/>
          <w:bCs/>
          <w:color w:val="000000"/>
          <w:sz w:val="20"/>
          <w:szCs w:val="20"/>
        </w:rPr>
        <w:t>užívani</w:t>
      </w:r>
      <w:r w:rsidR="00980393">
        <w:rPr>
          <w:rFonts w:ascii="Cambria" w:eastAsia="Calibri" w:hAnsi="Cambria" w:cs="Arial"/>
          <w:bCs/>
          <w:color w:val="000000"/>
          <w:sz w:val="20"/>
          <w:szCs w:val="20"/>
        </w:rPr>
        <w:t>e</w:t>
      </w:r>
      <w:r w:rsidR="00567E2F">
        <w:rPr>
          <w:rFonts w:ascii="Cambria" w:eastAsia="Calibri" w:hAnsi="Cambria" w:cs="Arial"/>
          <w:bCs/>
          <w:color w:val="000000"/>
          <w:sz w:val="20"/>
          <w:szCs w:val="20"/>
        </w:rPr>
        <w:t xml:space="preserve"> Diela)</w:t>
      </w:r>
      <w:r w:rsidR="0011016F" w:rsidRPr="008113C6">
        <w:rPr>
          <w:rFonts w:ascii="Cambria" w:eastAsia="Calibri" w:hAnsi="Cambria" w:cs="Arial"/>
          <w:bCs/>
          <w:color w:val="000000"/>
          <w:sz w:val="20"/>
          <w:szCs w:val="20"/>
        </w:rPr>
        <w:t xml:space="preserve">, zabezpečenia všetkých </w:t>
      </w:r>
      <w:r w:rsidR="00113D51" w:rsidRPr="008113C6">
        <w:rPr>
          <w:rFonts w:ascii="Cambria" w:hAnsi="Cambria" w:cs="Arial"/>
          <w:bCs/>
          <w:sz w:val="20"/>
          <w:szCs w:val="20"/>
        </w:rPr>
        <w:t>m</w:t>
      </w:r>
      <w:r w:rsidR="0011016F" w:rsidRPr="008113C6">
        <w:rPr>
          <w:rFonts w:ascii="Cambria" w:hAnsi="Cambria" w:cs="Arial"/>
          <w:bCs/>
          <w:sz w:val="20"/>
          <w:szCs w:val="20"/>
        </w:rPr>
        <w:t>ateriálov</w:t>
      </w:r>
      <w:r w:rsidR="0011016F" w:rsidRPr="008113C6">
        <w:rPr>
          <w:rFonts w:ascii="Cambria" w:eastAsia="Calibri" w:hAnsi="Cambria" w:cs="Arial"/>
          <w:bCs/>
          <w:color w:val="000000"/>
          <w:sz w:val="20"/>
          <w:szCs w:val="20"/>
        </w:rPr>
        <w:t xml:space="preserve">, Technologických zariadení, súčiastok, dielov, cla, daní (okrem DPH), personálneho zabezpečenia, dopravy, prác, </w:t>
      </w:r>
      <w:proofErr w:type="spellStart"/>
      <w:r w:rsidR="0011016F" w:rsidRPr="008113C6">
        <w:rPr>
          <w:rFonts w:ascii="Cambria" w:eastAsia="Calibri" w:hAnsi="Cambria" w:cs="Arial"/>
          <w:bCs/>
          <w:color w:val="000000"/>
          <w:sz w:val="20"/>
          <w:szCs w:val="20"/>
        </w:rPr>
        <w:t>kompletačných</w:t>
      </w:r>
      <w:proofErr w:type="spellEnd"/>
      <w:r w:rsidR="0011016F" w:rsidRPr="008113C6">
        <w:rPr>
          <w:rFonts w:ascii="Cambria" w:eastAsia="Calibri" w:hAnsi="Cambria" w:cs="Arial"/>
          <w:bCs/>
          <w:color w:val="000000"/>
          <w:sz w:val="20"/>
          <w:szCs w:val="20"/>
        </w:rPr>
        <w:t xml:space="preserve"> činností, školení a akýchkoľvek iných poplatkov, ktoré bude nutné vynaložiť podľa tejto Zmluvy pre riadne vyhotovenie a dokončenie Diela a odstránenie akýchkoľvek vád </w:t>
      </w:r>
      <w:r w:rsidR="006D407C">
        <w:rPr>
          <w:rFonts w:ascii="Cambria" w:eastAsia="Calibri" w:hAnsi="Cambria" w:cs="Arial"/>
          <w:bCs/>
          <w:color w:val="000000"/>
          <w:sz w:val="20"/>
          <w:szCs w:val="20"/>
        </w:rPr>
        <w:t xml:space="preserve">a nedorobkov </w:t>
      </w:r>
      <w:r w:rsidR="0011016F" w:rsidRPr="008113C6">
        <w:rPr>
          <w:rFonts w:ascii="Cambria" w:eastAsia="Calibri" w:hAnsi="Cambria" w:cs="Arial"/>
          <w:bCs/>
          <w:color w:val="000000"/>
          <w:sz w:val="20"/>
          <w:szCs w:val="20"/>
        </w:rPr>
        <w:t>Diela a vád iných plnení v rámci Záruk</w:t>
      </w:r>
      <w:r w:rsidR="006D407C">
        <w:rPr>
          <w:rFonts w:ascii="Cambria" w:eastAsia="Calibri" w:hAnsi="Cambria" w:cs="Arial"/>
          <w:bCs/>
          <w:color w:val="000000"/>
          <w:sz w:val="20"/>
          <w:szCs w:val="20"/>
        </w:rPr>
        <w:t>, ako aj skrytých vád</w:t>
      </w:r>
      <w:r w:rsidR="00113D51" w:rsidRPr="008113C6">
        <w:rPr>
          <w:rFonts w:ascii="Cambria" w:eastAsia="Calibri" w:hAnsi="Cambria" w:cs="Arial"/>
          <w:bCs/>
          <w:color w:val="000000"/>
          <w:sz w:val="20"/>
          <w:szCs w:val="20"/>
        </w:rPr>
        <w:t>.</w:t>
      </w:r>
    </w:p>
    <w:p w14:paraId="2AEAF220" w14:textId="45152CC9" w:rsidR="00042709" w:rsidRPr="009420DA" w:rsidRDefault="007D1F66" w:rsidP="00D47FC9">
      <w:pPr>
        <w:numPr>
          <w:ilvl w:val="2"/>
          <w:numId w:val="15"/>
        </w:numPr>
        <w:spacing w:before="0" w:after="120" w:line="240" w:lineRule="auto"/>
        <w:jc w:val="both"/>
        <w:rPr>
          <w:rFonts w:ascii="Cambria" w:eastAsia="Calibri" w:hAnsi="Cambria" w:cs="Arial"/>
          <w:bCs/>
          <w:color w:val="000000"/>
          <w:sz w:val="20"/>
          <w:szCs w:val="20"/>
        </w:rPr>
      </w:pPr>
      <w:bookmarkStart w:id="55" w:name="_Ref48914226"/>
      <w:r w:rsidRPr="009420DA">
        <w:rPr>
          <w:rFonts w:ascii="Cambria" w:eastAsia="Calibri" w:hAnsi="Cambria" w:cs="Arial"/>
          <w:bCs/>
          <w:color w:val="000000"/>
          <w:sz w:val="20"/>
          <w:szCs w:val="20"/>
        </w:rPr>
        <w:lastRenderedPageBreak/>
        <w:t>F</w:t>
      </w:r>
      <w:r w:rsidR="00CD560B" w:rsidRPr="009420DA">
        <w:rPr>
          <w:rFonts w:ascii="Cambria" w:eastAsia="Calibri" w:hAnsi="Cambria" w:cs="Arial"/>
          <w:bCs/>
          <w:color w:val="000000"/>
          <w:sz w:val="20"/>
          <w:szCs w:val="20"/>
        </w:rPr>
        <w:t>aktúr</w:t>
      </w:r>
      <w:r w:rsidR="003A043B" w:rsidRPr="009420DA">
        <w:rPr>
          <w:rFonts w:ascii="Cambria" w:eastAsia="Calibri" w:hAnsi="Cambria" w:cs="Arial"/>
          <w:bCs/>
          <w:color w:val="000000"/>
          <w:sz w:val="20"/>
          <w:szCs w:val="20"/>
        </w:rPr>
        <w:t>u</w:t>
      </w:r>
      <w:r w:rsidR="00CD560B" w:rsidRPr="009420DA">
        <w:rPr>
          <w:rFonts w:ascii="Cambria" w:eastAsia="Calibri" w:hAnsi="Cambria" w:cs="Arial"/>
          <w:bCs/>
          <w:color w:val="000000"/>
          <w:sz w:val="20"/>
          <w:szCs w:val="20"/>
        </w:rPr>
        <w:t xml:space="preserve"> za </w:t>
      </w:r>
      <w:r w:rsidRPr="009420DA">
        <w:rPr>
          <w:rFonts w:ascii="Cambria" w:eastAsia="Calibri" w:hAnsi="Cambria" w:cs="Arial"/>
          <w:bCs/>
          <w:color w:val="000000"/>
          <w:sz w:val="20"/>
          <w:szCs w:val="20"/>
        </w:rPr>
        <w:t xml:space="preserve">vykonanie Diela </w:t>
      </w:r>
      <w:r w:rsidR="00F25007" w:rsidRPr="009420DA">
        <w:rPr>
          <w:rFonts w:ascii="Cambria" w:eastAsia="Calibri" w:hAnsi="Cambria" w:cs="Arial"/>
          <w:bCs/>
          <w:color w:val="000000"/>
          <w:sz w:val="20"/>
          <w:szCs w:val="20"/>
        </w:rPr>
        <w:t>vo výške 100 % Zmluvnej ceny je Zhotoviteľ oprávnený vystaviť</w:t>
      </w:r>
      <w:r w:rsidR="00CD560B" w:rsidRPr="009420DA">
        <w:rPr>
          <w:rFonts w:ascii="Cambria" w:eastAsia="Calibri" w:hAnsi="Cambria" w:cs="Arial"/>
          <w:bCs/>
          <w:color w:val="000000"/>
          <w:sz w:val="20"/>
          <w:szCs w:val="20"/>
        </w:rPr>
        <w:t xml:space="preserve"> Objednávateľovi </w:t>
      </w:r>
      <w:r w:rsidR="003A043B" w:rsidRPr="009420DA">
        <w:rPr>
          <w:rFonts w:ascii="Cambria" w:eastAsia="Calibri" w:hAnsi="Cambria" w:cs="Arial"/>
          <w:bCs/>
          <w:color w:val="000000"/>
          <w:sz w:val="20"/>
          <w:szCs w:val="20"/>
        </w:rPr>
        <w:t>až po podpise Preberacieho protokolu k</w:t>
      </w:r>
      <w:r w:rsidR="006D3FB7" w:rsidRPr="009420DA">
        <w:rPr>
          <w:rFonts w:ascii="Cambria" w:eastAsia="Calibri" w:hAnsi="Cambria" w:cs="Arial"/>
          <w:bCs/>
          <w:color w:val="000000"/>
          <w:sz w:val="20"/>
          <w:szCs w:val="20"/>
        </w:rPr>
        <w:t xml:space="preserve"> </w:t>
      </w:r>
      <w:r w:rsidR="003A043B" w:rsidRPr="009420DA">
        <w:rPr>
          <w:rFonts w:ascii="Cambria" w:eastAsia="Calibri" w:hAnsi="Cambria" w:cs="Arial"/>
          <w:bCs/>
          <w:color w:val="000000"/>
          <w:sz w:val="20"/>
          <w:szCs w:val="20"/>
        </w:rPr>
        <w:t>Dielu</w:t>
      </w:r>
      <w:r w:rsidR="006D3FB7" w:rsidRPr="009420DA">
        <w:rPr>
          <w:rFonts w:ascii="Cambria" w:eastAsia="Calibri" w:hAnsi="Cambria" w:cs="Arial"/>
          <w:bCs/>
          <w:color w:val="000000"/>
          <w:sz w:val="20"/>
          <w:szCs w:val="20"/>
        </w:rPr>
        <w:t>.</w:t>
      </w:r>
      <w:r w:rsidR="00321F05" w:rsidRPr="009420DA">
        <w:rPr>
          <w:rFonts w:ascii="Cambria" w:eastAsia="Calibri" w:hAnsi="Cambria" w:cs="Arial"/>
          <w:bCs/>
          <w:color w:val="000000"/>
          <w:sz w:val="20"/>
          <w:szCs w:val="20"/>
        </w:rPr>
        <w:t xml:space="preserve"> Úhrada faktúry Zmluvnej ceny bude realizovaná v čiastkových </w:t>
      </w:r>
      <w:r w:rsidR="00712B45" w:rsidRPr="0060283A">
        <w:rPr>
          <w:rFonts w:ascii="Cambria" w:eastAsia="Calibri" w:hAnsi="Cambria" w:cs="Arial"/>
          <w:bCs/>
          <w:color w:val="000000"/>
          <w:sz w:val="20"/>
          <w:szCs w:val="20"/>
        </w:rPr>
        <w:t>štvrťročných</w:t>
      </w:r>
      <w:r w:rsidR="00321F05" w:rsidRPr="009420DA">
        <w:rPr>
          <w:rFonts w:ascii="Cambria" w:eastAsia="Calibri" w:hAnsi="Cambria" w:cs="Arial"/>
          <w:bCs/>
          <w:color w:val="000000"/>
          <w:sz w:val="20"/>
          <w:szCs w:val="20"/>
        </w:rPr>
        <w:t xml:space="preserve"> platbách </w:t>
      </w:r>
      <w:r w:rsidR="00321F05" w:rsidRPr="00C53284">
        <w:rPr>
          <w:rFonts w:ascii="Cambria" w:eastAsia="Calibri" w:hAnsi="Cambria" w:cs="Arial"/>
          <w:bCs/>
          <w:color w:val="000000"/>
          <w:sz w:val="20"/>
          <w:szCs w:val="20"/>
        </w:rPr>
        <w:t>vo výške</w:t>
      </w:r>
      <w:r w:rsidR="00321F05" w:rsidRPr="00C53284">
        <w:rPr>
          <w:rFonts w:ascii="Cambria" w:eastAsia="Calibri" w:hAnsi="Cambria" w:cs="Arial"/>
          <w:b/>
          <w:color w:val="000000"/>
          <w:sz w:val="20"/>
          <w:szCs w:val="20"/>
        </w:rPr>
        <w:t xml:space="preserve"> 1/</w:t>
      </w:r>
      <w:r w:rsidR="001C28EC" w:rsidRPr="00C53284">
        <w:rPr>
          <w:rFonts w:ascii="Cambria" w:eastAsia="Calibri" w:hAnsi="Cambria" w:cs="Arial"/>
          <w:b/>
          <w:color w:val="000000"/>
          <w:sz w:val="20"/>
          <w:szCs w:val="20"/>
        </w:rPr>
        <w:t>40</w:t>
      </w:r>
      <w:r w:rsidR="006D50FA" w:rsidRPr="00C53284">
        <w:rPr>
          <w:rFonts w:ascii="Cambria" w:eastAsia="Calibri" w:hAnsi="Cambria" w:cs="Arial"/>
          <w:b/>
          <w:color w:val="000000"/>
          <w:sz w:val="20"/>
          <w:szCs w:val="20"/>
        </w:rPr>
        <w:t xml:space="preserve"> </w:t>
      </w:r>
      <w:r w:rsidR="006D50FA" w:rsidRPr="00C53284">
        <w:rPr>
          <w:rFonts w:ascii="Cambria" w:eastAsia="Calibri" w:hAnsi="Cambria" w:cs="Arial"/>
          <w:bCs/>
          <w:color w:val="000000"/>
          <w:sz w:val="20"/>
          <w:szCs w:val="20"/>
        </w:rPr>
        <w:t>Zmluvnej ceny vrátane DPH</w:t>
      </w:r>
      <w:r w:rsidR="00190EEA" w:rsidRPr="00C53284">
        <w:rPr>
          <w:rFonts w:ascii="Cambria" w:eastAsia="Calibri" w:hAnsi="Cambria" w:cs="Arial"/>
          <w:bCs/>
          <w:color w:val="000000"/>
          <w:sz w:val="20"/>
          <w:szCs w:val="20"/>
        </w:rPr>
        <w:t xml:space="preserve"> po dobu </w:t>
      </w:r>
      <w:r w:rsidR="001C28EC" w:rsidRPr="00C53284">
        <w:rPr>
          <w:rFonts w:ascii="Cambria" w:eastAsia="Calibri" w:hAnsi="Cambria" w:cs="Arial"/>
          <w:b/>
          <w:color w:val="000000"/>
          <w:sz w:val="20"/>
          <w:szCs w:val="20"/>
        </w:rPr>
        <w:t>10</w:t>
      </w:r>
      <w:r w:rsidR="00190EEA" w:rsidRPr="00C53284">
        <w:rPr>
          <w:rFonts w:ascii="Cambria" w:eastAsia="Calibri" w:hAnsi="Cambria" w:cs="Arial"/>
          <w:b/>
          <w:color w:val="000000"/>
          <w:sz w:val="20"/>
          <w:szCs w:val="20"/>
        </w:rPr>
        <w:t xml:space="preserve"> rokov</w:t>
      </w:r>
      <w:r w:rsidR="009420DA" w:rsidRPr="009420DA">
        <w:rPr>
          <w:rFonts w:ascii="Cambria" w:eastAsia="Calibri" w:hAnsi="Cambria" w:cs="Arial"/>
          <w:bCs/>
          <w:color w:val="000000"/>
          <w:sz w:val="20"/>
          <w:szCs w:val="20"/>
        </w:rPr>
        <w:t>; pre vylúčenie pochybností platí, že čiastkové úhrady sú fixne stanovené a (napriek tomu, že ide o odložené splátky Zmluvnej ceny) neúročia sa a ani nepodliehajú nároku na zvýšenie v dôsledku zmeny makroekonomických ukazovateľov</w:t>
      </w:r>
      <w:r w:rsidR="001C28EC">
        <w:rPr>
          <w:rFonts w:ascii="Cambria" w:eastAsia="Calibri" w:hAnsi="Cambria" w:cs="Arial"/>
          <w:bCs/>
          <w:color w:val="000000"/>
          <w:sz w:val="20"/>
          <w:szCs w:val="20"/>
        </w:rPr>
        <w:t xml:space="preserve"> ani inej akejkoľvek ďalšej zmene</w:t>
      </w:r>
      <w:r w:rsidR="009420DA" w:rsidRPr="009420DA">
        <w:rPr>
          <w:rFonts w:ascii="Cambria" w:eastAsia="Calibri" w:hAnsi="Cambria" w:cs="Arial"/>
          <w:bCs/>
          <w:color w:val="000000"/>
          <w:sz w:val="20"/>
          <w:szCs w:val="20"/>
        </w:rPr>
        <w:t>.</w:t>
      </w:r>
      <w:bookmarkEnd w:id="55"/>
    </w:p>
    <w:p w14:paraId="6A964366" w14:textId="1466BA21" w:rsidR="007F2126" w:rsidRPr="008113C6" w:rsidRDefault="003B3362" w:rsidP="00D47FC9">
      <w:pPr>
        <w:numPr>
          <w:ilvl w:val="2"/>
          <w:numId w:val="15"/>
        </w:numPr>
        <w:spacing w:before="0" w:after="120" w:line="240" w:lineRule="auto"/>
        <w:jc w:val="both"/>
        <w:rPr>
          <w:rFonts w:ascii="Cambria" w:hAnsi="Cambria" w:cs="Arial"/>
          <w:sz w:val="20"/>
          <w:szCs w:val="20"/>
        </w:rPr>
      </w:pPr>
      <w:r w:rsidRPr="009420DA">
        <w:rPr>
          <w:rFonts w:ascii="Cambria" w:eastAsia="Calibri" w:hAnsi="Cambria" w:cs="Arial"/>
          <w:bCs/>
          <w:color w:val="000000"/>
          <w:sz w:val="20"/>
          <w:szCs w:val="20"/>
        </w:rPr>
        <w:t>N</w:t>
      </w:r>
      <w:r w:rsidR="007F2126" w:rsidRPr="009420DA">
        <w:rPr>
          <w:rFonts w:ascii="Cambria" w:hAnsi="Cambria" w:cs="Arial"/>
          <w:sz w:val="20"/>
          <w:szCs w:val="20"/>
        </w:rPr>
        <w:t xml:space="preserve">a </w:t>
      </w:r>
      <w:r w:rsidR="007F2126" w:rsidRPr="009420DA">
        <w:rPr>
          <w:rFonts w:ascii="Cambria" w:hAnsi="Cambria" w:cs="Arial"/>
          <w:bCs/>
          <w:sz w:val="20"/>
          <w:szCs w:val="20"/>
        </w:rPr>
        <w:t>vystavenú</w:t>
      </w:r>
      <w:r w:rsidR="007F2126" w:rsidRPr="009420DA">
        <w:rPr>
          <w:rFonts w:ascii="Cambria" w:hAnsi="Cambria" w:cs="Arial"/>
          <w:sz w:val="20"/>
          <w:szCs w:val="20"/>
        </w:rPr>
        <w:t xml:space="preserve"> faktúru </w:t>
      </w:r>
      <w:r w:rsidR="007264F5" w:rsidRPr="009420DA">
        <w:rPr>
          <w:rFonts w:ascii="Cambria" w:hAnsi="Cambria" w:cs="Arial"/>
          <w:sz w:val="20"/>
          <w:szCs w:val="20"/>
        </w:rPr>
        <w:t>sa</w:t>
      </w:r>
      <w:r w:rsidR="007264F5" w:rsidRPr="008113C6">
        <w:rPr>
          <w:rFonts w:ascii="Cambria" w:hAnsi="Cambria" w:cs="Arial"/>
          <w:sz w:val="20"/>
          <w:szCs w:val="20"/>
        </w:rPr>
        <w:t xml:space="preserve"> </w:t>
      </w:r>
      <w:r w:rsidR="007F2126" w:rsidRPr="008113C6">
        <w:rPr>
          <w:rFonts w:ascii="Cambria" w:hAnsi="Cambria" w:cs="Arial"/>
          <w:sz w:val="20"/>
          <w:szCs w:val="20"/>
        </w:rPr>
        <w:t>budú vzťahovať nasledovné podmienky:</w:t>
      </w:r>
    </w:p>
    <w:p w14:paraId="5A8BAB9F" w14:textId="43FF3837" w:rsidR="007B38A1" w:rsidRPr="008113C6" w:rsidRDefault="00CC20B1"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faktúra doručená </w:t>
      </w:r>
      <w:r w:rsidR="00EC1AF1" w:rsidRPr="008113C6">
        <w:rPr>
          <w:rFonts w:ascii="Cambria" w:hAnsi="Cambria" w:cs="Arial"/>
          <w:sz w:val="20"/>
          <w:szCs w:val="20"/>
        </w:rPr>
        <w:t xml:space="preserve">Objednávateľovi na zaplatenie </w:t>
      </w:r>
      <w:r w:rsidR="007B38A1" w:rsidRPr="008113C6">
        <w:rPr>
          <w:rFonts w:ascii="Cambria" w:hAnsi="Cambria" w:cs="Arial"/>
          <w:sz w:val="20"/>
          <w:szCs w:val="20"/>
        </w:rPr>
        <w:t>musí obsahovať minimálne nasledovné údaje:</w:t>
      </w:r>
    </w:p>
    <w:p w14:paraId="3EABA6B5" w14:textId="6A855452"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číslo faktúry;</w:t>
      </w:r>
    </w:p>
    <w:p w14:paraId="5A27365C" w14:textId="1E7D2AE6"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Objednávateľa podľa Zmluvy;</w:t>
      </w:r>
    </w:p>
    <w:p w14:paraId="2D5D41A3" w14:textId="6C53C778"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8113C6">
        <w:rPr>
          <w:rFonts w:ascii="Cambria" w:hAnsi="Cambria" w:cs="Arial"/>
          <w:bCs/>
          <w:sz w:val="20"/>
          <w:szCs w:val="20"/>
        </w:rPr>
        <w:t>;</w:t>
      </w:r>
    </w:p>
    <w:p w14:paraId="6DABD85D" w14:textId="0D047506"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označenie banky a čísla účtu, na ktorý ma byť platba zaplatená, vrátane konštantného a variabilného symbolu</w:t>
      </w:r>
      <w:r w:rsidR="00147B3D" w:rsidRPr="008113C6">
        <w:rPr>
          <w:rFonts w:ascii="Cambria" w:hAnsi="Cambria" w:cs="Arial"/>
          <w:bCs/>
          <w:sz w:val="20"/>
          <w:szCs w:val="20"/>
        </w:rPr>
        <w:t xml:space="preserve"> (ak je)</w:t>
      </w:r>
      <w:r w:rsidR="00807E74" w:rsidRPr="008113C6">
        <w:rPr>
          <w:rFonts w:ascii="Cambria" w:hAnsi="Cambria" w:cs="Arial"/>
          <w:bCs/>
          <w:sz w:val="20"/>
          <w:szCs w:val="20"/>
        </w:rPr>
        <w:t>;</w:t>
      </w:r>
    </w:p>
    <w:p w14:paraId="749852EE" w14:textId="2DAC1E3E"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deň vystavenia faktúry, deň splatnosti a deň dodania</w:t>
      </w:r>
      <w:r w:rsidR="00807E74" w:rsidRPr="008113C6">
        <w:rPr>
          <w:rFonts w:ascii="Cambria" w:hAnsi="Cambria" w:cs="Arial"/>
          <w:bCs/>
          <w:sz w:val="20"/>
          <w:szCs w:val="20"/>
        </w:rPr>
        <w:t>;</w:t>
      </w:r>
    </w:p>
    <w:p w14:paraId="12B26B13" w14:textId="2D3DA16D"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rozsah a druh plnenia</w:t>
      </w:r>
      <w:r w:rsidR="00807E74" w:rsidRPr="008113C6">
        <w:rPr>
          <w:rFonts w:ascii="Cambria" w:hAnsi="Cambria" w:cs="Arial"/>
          <w:bCs/>
          <w:sz w:val="20"/>
          <w:szCs w:val="20"/>
        </w:rPr>
        <w:t>;</w:t>
      </w:r>
    </w:p>
    <w:p w14:paraId="7DB79636" w14:textId="321AD7D6" w:rsidR="007B38A1" w:rsidRPr="008113C6" w:rsidRDefault="00733243"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údaje o </w:t>
      </w:r>
      <w:r w:rsidR="007B38A1" w:rsidRPr="008113C6">
        <w:rPr>
          <w:rFonts w:ascii="Cambria" w:hAnsi="Cambria" w:cs="Arial"/>
          <w:bCs/>
          <w:sz w:val="20"/>
          <w:szCs w:val="20"/>
        </w:rPr>
        <w:t>základ</w:t>
      </w:r>
      <w:r w:rsidRPr="008113C6">
        <w:rPr>
          <w:rFonts w:ascii="Cambria" w:hAnsi="Cambria" w:cs="Arial"/>
          <w:bCs/>
          <w:sz w:val="20"/>
          <w:szCs w:val="20"/>
        </w:rPr>
        <w:t>e</w:t>
      </w:r>
      <w:r w:rsidR="007B38A1" w:rsidRPr="008113C6">
        <w:rPr>
          <w:rFonts w:ascii="Cambria" w:hAnsi="Cambria" w:cs="Arial"/>
          <w:bCs/>
          <w:sz w:val="20"/>
          <w:szCs w:val="20"/>
        </w:rPr>
        <w:t xml:space="preserve"> dane</w:t>
      </w:r>
      <w:r w:rsidRPr="008113C6">
        <w:rPr>
          <w:rFonts w:ascii="Cambria" w:hAnsi="Cambria" w:cs="Arial"/>
          <w:bCs/>
          <w:sz w:val="20"/>
          <w:szCs w:val="20"/>
        </w:rPr>
        <w:t xml:space="preserve">, </w:t>
      </w:r>
      <w:r w:rsidR="007B38A1" w:rsidRPr="008113C6">
        <w:rPr>
          <w:rFonts w:ascii="Cambria" w:hAnsi="Cambria" w:cs="Arial"/>
          <w:bCs/>
          <w:sz w:val="20"/>
          <w:szCs w:val="20"/>
        </w:rPr>
        <w:t>výšk</w:t>
      </w:r>
      <w:r w:rsidRPr="008113C6">
        <w:rPr>
          <w:rFonts w:ascii="Cambria" w:hAnsi="Cambria" w:cs="Arial"/>
          <w:bCs/>
          <w:sz w:val="20"/>
          <w:szCs w:val="20"/>
        </w:rPr>
        <w:t>e</w:t>
      </w:r>
      <w:r w:rsidR="007B38A1" w:rsidRPr="008113C6">
        <w:rPr>
          <w:rFonts w:ascii="Cambria" w:hAnsi="Cambria" w:cs="Arial"/>
          <w:bCs/>
          <w:sz w:val="20"/>
          <w:szCs w:val="20"/>
        </w:rPr>
        <w:t xml:space="preserve"> dane</w:t>
      </w:r>
      <w:r w:rsidR="00807E74" w:rsidRPr="008113C6">
        <w:rPr>
          <w:rFonts w:ascii="Cambria" w:hAnsi="Cambria" w:cs="Arial"/>
          <w:bCs/>
          <w:sz w:val="20"/>
          <w:szCs w:val="20"/>
        </w:rPr>
        <w:t>;</w:t>
      </w:r>
    </w:p>
    <w:p w14:paraId="01D3A1D9" w14:textId="77777777" w:rsidR="004F4453" w:rsidRPr="008113C6" w:rsidRDefault="009C2BF6"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čiastku bez DPH</w:t>
      </w:r>
      <w:r w:rsidR="004F4453" w:rsidRPr="008113C6">
        <w:rPr>
          <w:rFonts w:ascii="Cambria" w:hAnsi="Cambria" w:cs="Arial"/>
          <w:bCs/>
          <w:sz w:val="20"/>
          <w:szCs w:val="20"/>
        </w:rPr>
        <w:t>;</w:t>
      </w:r>
    </w:p>
    <w:p w14:paraId="070AA2DC" w14:textId="765369E1" w:rsidR="007B38A1" w:rsidRPr="008113C6" w:rsidRDefault="007C38AA" w:rsidP="00D47FC9">
      <w:pPr>
        <w:numPr>
          <w:ilvl w:val="4"/>
          <w:numId w:val="15"/>
        </w:numPr>
        <w:spacing w:before="0" w:after="120" w:line="240" w:lineRule="auto"/>
        <w:jc w:val="both"/>
        <w:rPr>
          <w:rFonts w:ascii="Cambria" w:hAnsi="Cambria" w:cs="Arial"/>
          <w:bCs/>
          <w:sz w:val="20"/>
          <w:szCs w:val="20"/>
        </w:rPr>
      </w:pPr>
      <w:r>
        <w:rPr>
          <w:rFonts w:ascii="Cambria" w:hAnsi="Cambria" w:cs="Arial"/>
          <w:bCs/>
          <w:sz w:val="20"/>
          <w:szCs w:val="20"/>
        </w:rPr>
        <w:t>výšku</w:t>
      </w:r>
      <w:r w:rsidR="004F4453" w:rsidRPr="008113C6">
        <w:rPr>
          <w:rFonts w:ascii="Cambria" w:hAnsi="Cambria" w:cs="Arial"/>
          <w:bCs/>
          <w:sz w:val="20"/>
          <w:szCs w:val="20"/>
        </w:rPr>
        <w:t xml:space="preserve"> DPH</w:t>
      </w:r>
      <w:r w:rsidR="009C2BF6" w:rsidRPr="008113C6">
        <w:rPr>
          <w:rFonts w:ascii="Cambria" w:hAnsi="Cambria" w:cs="Arial"/>
          <w:bCs/>
          <w:sz w:val="20"/>
          <w:szCs w:val="20"/>
        </w:rPr>
        <w:t xml:space="preserve"> a </w:t>
      </w:r>
      <w:r w:rsidR="007B38A1" w:rsidRPr="008113C6">
        <w:rPr>
          <w:rFonts w:ascii="Cambria" w:hAnsi="Cambria" w:cs="Arial"/>
          <w:bCs/>
          <w:sz w:val="20"/>
          <w:szCs w:val="20"/>
        </w:rPr>
        <w:t>celkovú čiastku vrátane DPH</w:t>
      </w:r>
      <w:r w:rsidR="00C91CBE" w:rsidRPr="008113C6">
        <w:rPr>
          <w:rFonts w:ascii="Cambria" w:hAnsi="Cambria" w:cs="Arial"/>
          <w:bCs/>
          <w:sz w:val="20"/>
          <w:szCs w:val="20"/>
        </w:rPr>
        <w:t xml:space="preserve"> (</w:t>
      </w:r>
      <w:r w:rsidR="004F4453" w:rsidRPr="008113C6">
        <w:rPr>
          <w:rFonts w:ascii="Cambria" w:hAnsi="Cambria" w:cs="Arial"/>
          <w:bCs/>
          <w:sz w:val="20"/>
          <w:szCs w:val="20"/>
        </w:rPr>
        <w:t>Zhotoviteľ vždy na faktúre uvedie podľa akého režimu v zmysle Právnych predpisov sa uplatňuje príslušná sadzba DPH</w:t>
      </w:r>
      <w:r w:rsidR="005C7FB5" w:rsidRPr="008113C6">
        <w:rPr>
          <w:rFonts w:ascii="Cambria" w:hAnsi="Cambria" w:cs="Arial"/>
          <w:bCs/>
          <w:sz w:val="20"/>
          <w:szCs w:val="20"/>
        </w:rPr>
        <w:t>)</w:t>
      </w:r>
      <w:r w:rsidR="00807E74" w:rsidRPr="008113C6">
        <w:rPr>
          <w:rFonts w:ascii="Cambria" w:hAnsi="Cambria" w:cs="Arial"/>
          <w:bCs/>
          <w:sz w:val="20"/>
          <w:szCs w:val="20"/>
        </w:rPr>
        <w:t>;</w:t>
      </w:r>
    </w:p>
    <w:p w14:paraId="624214A7" w14:textId="0040487D"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akékoľvek ďalšie údaje vyžadované pre takéto doklady Právnymi predpismi</w:t>
      </w:r>
      <w:r w:rsidR="00807E74" w:rsidRPr="008113C6">
        <w:rPr>
          <w:rFonts w:ascii="Cambria" w:hAnsi="Cambria" w:cs="Arial"/>
          <w:bCs/>
          <w:sz w:val="20"/>
          <w:szCs w:val="20"/>
        </w:rPr>
        <w:t>.</w:t>
      </w:r>
    </w:p>
    <w:p w14:paraId="3F37C5CB" w14:textId="064F2AAB" w:rsidR="00A65492" w:rsidRDefault="002B4096"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faktúra bude uhradená</w:t>
      </w:r>
      <w:r w:rsidR="00EC1AF1" w:rsidRPr="008113C6">
        <w:rPr>
          <w:rFonts w:ascii="Cambria" w:hAnsi="Cambria" w:cs="Arial"/>
          <w:sz w:val="20"/>
          <w:szCs w:val="20"/>
        </w:rPr>
        <w:t xml:space="preserve"> bezhotovostným prevodom na účet Zhotoviteľa uvedený v záhlaví Zmluvy</w:t>
      </w:r>
      <w:r w:rsidR="00A65492" w:rsidRPr="008113C6">
        <w:rPr>
          <w:rFonts w:ascii="Cambria" w:hAnsi="Cambria" w:cs="Arial"/>
          <w:sz w:val="20"/>
          <w:szCs w:val="20"/>
        </w:rPr>
        <w:t>;</w:t>
      </w:r>
    </w:p>
    <w:p w14:paraId="26249274" w14:textId="3F40C1B0" w:rsidR="005439F2" w:rsidRDefault="005439F2"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splatnosť </w:t>
      </w:r>
      <w:r w:rsidR="00E80185">
        <w:rPr>
          <w:rFonts w:ascii="Cambria" w:hAnsi="Cambria" w:cs="Arial"/>
          <w:sz w:val="20"/>
          <w:szCs w:val="20"/>
        </w:rPr>
        <w:t>prvej úhrady</w:t>
      </w:r>
      <w:r>
        <w:rPr>
          <w:rFonts w:ascii="Cambria" w:hAnsi="Cambria" w:cs="Arial"/>
          <w:sz w:val="20"/>
          <w:szCs w:val="20"/>
        </w:rPr>
        <w:t xml:space="preserve"> bude 60 dní odo dňa doručenia</w:t>
      </w:r>
      <w:r w:rsidR="00E80185">
        <w:rPr>
          <w:rFonts w:ascii="Cambria" w:hAnsi="Cambria" w:cs="Arial"/>
          <w:sz w:val="20"/>
          <w:szCs w:val="20"/>
        </w:rPr>
        <w:t xml:space="preserve"> faktúry</w:t>
      </w:r>
      <w:r>
        <w:rPr>
          <w:rFonts w:ascii="Cambria" w:hAnsi="Cambria" w:cs="Arial"/>
          <w:sz w:val="20"/>
          <w:szCs w:val="20"/>
        </w:rPr>
        <w:t xml:space="preserve"> do sídla Objednávateľa</w:t>
      </w:r>
      <w:r w:rsidR="00E80185">
        <w:rPr>
          <w:rFonts w:ascii="Cambria" w:hAnsi="Cambria" w:cs="Arial"/>
          <w:sz w:val="20"/>
          <w:szCs w:val="20"/>
        </w:rPr>
        <w:t xml:space="preserve"> a splatnosť ďalších úhrad bude vždy </w:t>
      </w:r>
      <w:r w:rsidR="00D317E8">
        <w:rPr>
          <w:rFonts w:ascii="Cambria" w:hAnsi="Cambria" w:cs="Arial"/>
          <w:sz w:val="20"/>
          <w:szCs w:val="20"/>
        </w:rPr>
        <w:t>ku dňu uplynutia kalendárneho štvrťroka odo dňa vystavenia faktúry</w:t>
      </w:r>
      <w:r>
        <w:rPr>
          <w:rFonts w:ascii="Cambria" w:hAnsi="Cambria" w:cs="Arial"/>
          <w:sz w:val="20"/>
          <w:szCs w:val="20"/>
        </w:rPr>
        <w:t>;</w:t>
      </w:r>
    </w:p>
    <w:p w14:paraId="3CFCBF3B" w14:textId="420EA78C" w:rsidR="007C38AA" w:rsidRPr="008113C6" w:rsidRDefault="007C38AA"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k faktúre Zhotoviteľ predloží aj rozpis splátok faktúry v súlade s</w:t>
      </w:r>
      <w:r w:rsidR="00E80185">
        <w:rPr>
          <w:rFonts w:ascii="Cambria" w:hAnsi="Cambria" w:cs="Arial"/>
          <w:sz w:val="20"/>
          <w:szCs w:val="20"/>
        </w:rPr>
        <w:t xml:space="preserve"> rozpisom splátok podľa bodu </w:t>
      </w:r>
      <w:r w:rsidR="00E80185">
        <w:rPr>
          <w:rFonts w:ascii="Cambria" w:hAnsi="Cambria" w:cs="Arial"/>
          <w:sz w:val="20"/>
          <w:szCs w:val="20"/>
        </w:rPr>
        <w:fldChar w:fldCharType="begin"/>
      </w:r>
      <w:r w:rsidR="00E80185">
        <w:rPr>
          <w:rFonts w:ascii="Cambria" w:hAnsi="Cambria" w:cs="Arial"/>
          <w:sz w:val="20"/>
          <w:szCs w:val="20"/>
        </w:rPr>
        <w:instrText xml:space="preserve"> REF _Ref48914226 \r \h </w:instrText>
      </w:r>
      <w:r w:rsidR="00E80185">
        <w:rPr>
          <w:rFonts w:ascii="Cambria" w:hAnsi="Cambria" w:cs="Arial"/>
          <w:sz w:val="20"/>
          <w:szCs w:val="20"/>
        </w:rPr>
      </w:r>
      <w:r w:rsidR="00E80185">
        <w:rPr>
          <w:rFonts w:ascii="Cambria" w:hAnsi="Cambria" w:cs="Arial"/>
          <w:sz w:val="20"/>
          <w:szCs w:val="20"/>
        </w:rPr>
        <w:fldChar w:fldCharType="separate"/>
      </w:r>
      <w:r w:rsidR="00E80185">
        <w:rPr>
          <w:rFonts w:ascii="Cambria" w:hAnsi="Cambria" w:cs="Arial"/>
          <w:sz w:val="20"/>
          <w:szCs w:val="20"/>
        </w:rPr>
        <w:t>4.1.3</w:t>
      </w:r>
      <w:r w:rsidR="00E80185">
        <w:rPr>
          <w:rFonts w:ascii="Cambria" w:hAnsi="Cambria" w:cs="Arial"/>
          <w:sz w:val="20"/>
          <w:szCs w:val="20"/>
        </w:rPr>
        <w:fldChar w:fldCharType="end"/>
      </w:r>
      <w:r w:rsidR="00E80185">
        <w:rPr>
          <w:rFonts w:ascii="Cambria" w:hAnsi="Cambria" w:cs="Arial"/>
          <w:sz w:val="20"/>
          <w:szCs w:val="20"/>
        </w:rPr>
        <w:t xml:space="preserve"> tejto Zmluvy.</w:t>
      </w:r>
    </w:p>
    <w:p w14:paraId="3363789A" w14:textId="4DACFADB" w:rsidR="00EC1AF1" w:rsidRDefault="00E329CC"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Ak faktúra nebude obsahovať vyššie uvedené údaje alebo</w:t>
      </w:r>
      <w:r w:rsidR="00A15B9D" w:rsidRPr="008113C6">
        <w:rPr>
          <w:rFonts w:ascii="Cambria" w:hAnsi="Cambria" w:cs="Arial"/>
          <w:sz w:val="20"/>
          <w:szCs w:val="20"/>
        </w:rPr>
        <w:t xml:space="preserve"> povinné údaje v zmysle Právnych predpisov, nebudú</w:t>
      </w:r>
      <w:r w:rsidRPr="008113C6">
        <w:rPr>
          <w:rFonts w:ascii="Cambria" w:hAnsi="Cambria" w:cs="Arial"/>
          <w:sz w:val="20"/>
          <w:szCs w:val="20"/>
        </w:rPr>
        <w:t xml:space="preserve"> k nej priložené prílohy, alebo ak </w:t>
      </w:r>
      <w:r w:rsidRPr="008113C6">
        <w:rPr>
          <w:rFonts w:ascii="Cambria" w:hAnsi="Cambria" w:cs="Arial"/>
          <w:bCs/>
          <w:sz w:val="20"/>
          <w:szCs w:val="20"/>
        </w:rPr>
        <w:t>nebude</w:t>
      </w:r>
      <w:r w:rsidRPr="008113C6">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00207B4E" w14:textId="799F4D07" w:rsidR="00902089" w:rsidRPr="00335E0D" w:rsidRDefault="0097407A">
      <w:pPr>
        <w:numPr>
          <w:ilvl w:val="2"/>
          <w:numId w:val="15"/>
        </w:numPr>
        <w:spacing w:before="0" w:after="120" w:line="240" w:lineRule="auto"/>
        <w:jc w:val="both"/>
        <w:rPr>
          <w:rFonts w:ascii="Cambria" w:hAnsi="Cambria" w:cs="Arial"/>
          <w:sz w:val="20"/>
          <w:szCs w:val="20"/>
        </w:rPr>
      </w:pPr>
      <w:bookmarkStart w:id="56" w:name="_Ref48914793"/>
      <w:r>
        <w:rPr>
          <w:rFonts w:ascii="Cambria" w:hAnsi="Cambria" w:cs="Arial"/>
          <w:sz w:val="20"/>
          <w:szCs w:val="20"/>
        </w:rPr>
        <w:t xml:space="preserve">Zhotoviteľ je oprávnený po vystavení faktúry na Zmluvnú cenu pohľadávku na jej zaplatenie </w:t>
      </w:r>
      <w:r w:rsidR="002160B1">
        <w:rPr>
          <w:rFonts w:ascii="Cambria" w:hAnsi="Cambria" w:cs="Arial"/>
          <w:sz w:val="20"/>
          <w:szCs w:val="20"/>
        </w:rPr>
        <w:t>postúpiť na tretiu osobu</w:t>
      </w:r>
      <w:r w:rsidR="001E7C91">
        <w:rPr>
          <w:rFonts w:ascii="Cambria" w:hAnsi="Cambria" w:cs="Arial"/>
          <w:sz w:val="20"/>
          <w:szCs w:val="20"/>
        </w:rPr>
        <w:t xml:space="preserve"> jedine po predchádzajúcom písomnom schválení Objednávateľa</w:t>
      </w:r>
      <w:r w:rsidR="00F265F7">
        <w:rPr>
          <w:rFonts w:ascii="Cambria" w:hAnsi="Cambria" w:cs="Arial"/>
          <w:sz w:val="20"/>
          <w:szCs w:val="20"/>
        </w:rPr>
        <w:t>;</w:t>
      </w:r>
      <w:r w:rsidR="002F0E75">
        <w:rPr>
          <w:rFonts w:ascii="Cambria" w:hAnsi="Cambria" w:cs="Arial"/>
          <w:sz w:val="20"/>
          <w:szCs w:val="20"/>
        </w:rPr>
        <w:t xml:space="preserve"> </w:t>
      </w:r>
      <w:r w:rsidR="00FA2F22">
        <w:rPr>
          <w:rFonts w:ascii="Cambria" w:hAnsi="Cambria" w:cs="Arial"/>
          <w:sz w:val="20"/>
          <w:szCs w:val="20"/>
        </w:rPr>
        <w:t xml:space="preserve">Objednávateľ je oprávnený </w:t>
      </w:r>
      <w:r w:rsidR="00271FA2">
        <w:rPr>
          <w:rFonts w:ascii="Cambria" w:hAnsi="Cambria" w:cs="Arial"/>
          <w:sz w:val="20"/>
          <w:szCs w:val="20"/>
        </w:rPr>
        <w:t>udelenie tohto</w:t>
      </w:r>
      <w:r w:rsidR="00FA2F22">
        <w:rPr>
          <w:rFonts w:ascii="Cambria" w:hAnsi="Cambria" w:cs="Arial"/>
          <w:sz w:val="20"/>
          <w:szCs w:val="20"/>
        </w:rPr>
        <w:t xml:space="preserve"> súhlas</w:t>
      </w:r>
      <w:r w:rsidR="00271FA2">
        <w:rPr>
          <w:rFonts w:ascii="Cambria" w:hAnsi="Cambria" w:cs="Arial"/>
          <w:sz w:val="20"/>
          <w:szCs w:val="20"/>
        </w:rPr>
        <w:t>u</w:t>
      </w:r>
      <w:r w:rsidR="00FA2F22">
        <w:rPr>
          <w:rFonts w:ascii="Cambria" w:hAnsi="Cambria" w:cs="Arial"/>
          <w:sz w:val="20"/>
          <w:szCs w:val="20"/>
        </w:rPr>
        <w:t xml:space="preserve"> </w:t>
      </w:r>
      <w:r w:rsidR="00271FA2">
        <w:rPr>
          <w:rFonts w:ascii="Cambria" w:hAnsi="Cambria" w:cs="Arial"/>
          <w:sz w:val="20"/>
          <w:szCs w:val="20"/>
        </w:rPr>
        <w:t>odoprieť</w:t>
      </w:r>
      <w:r w:rsidR="00FA2F22">
        <w:rPr>
          <w:rFonts w:ascii="Cambria" w:hAnsi="Cambria" w:cs="Arial"/>
          <w:sz w:val="20"/>
          <w:szCs w:val="20"/>
        </w:rPr>
        <w:t xml:space="preserve"> jedine v</w:t>
      </w:r>
      <w:r w:rsidR="00E36D27">
        <w:rPr>
          <w:rFonts w:ascii="Cambria" w:hAnsi="Cambria" w:cs="Arial"/>
          <w:sz w:val="20"/>
          <w:szCs w:val="20"/>
        </w:rPr>
        <w:t> </w:t>
      </w:r>
      <w:r w:rsidR="00FA2F22">
        <w:rPr>
          <w:rFonts w:ascii="Cambria" w:hAnsi="Cambria" w:cs="Arial"/>
          <w:sz w:val="20"/>
          <w:szCs w:val="20"/>
        </w:rPr>
        <w:t>prípade</w:t>
      </w:r>
      <w:r w:rsidR="00E36D27">
        <w:rPr>
          <w:rFonts w:ascii="Cambria" w:hAnsi="Cambria" w:cs="Arial"/>
          <w:sz w:val="20"/>
          <w:szCs w:val="20"/>
        </w:rPr>
        <w:t>, ak by</w:t>
      </w:r>
      <w:r w:rsidR="00FA2F22">
        <w:rPr>
          <w:rFonts w:ascii="Cambria" w:hAnsi="Cambria" w:cs="Arial"/>
          <w:sz w:val="20"/>
          <w:szCs w:val="20"/>
        </w:rPr>
        <w:t xml:space="preserve"> </w:t>
      </w:r>
      <w:r w:rsidR="00E36D27">
        <w:rPr>
          <w:rFonts w:ascii="Cambria" w:hAnsi="Cambria" w:cs="Arial"/>
          <w:sz w:val="20"/>
          <w:szCs w:val="20"/>
        </w:rPr>
        <w:t>podľa v tom čase platných Právnych predpisov takéto postúpenie</w:t>
      </w:r>
      <w:r w:rsidR="00333731">
        <w:rPr>
          <w:rFonts w:ascii="Cambria" w:hAnsi="Cambria" w:cs="Arial"/>
          <w:sz w:val="20"/>
          <w:szCs w:val="20"/>
        </w:rPr>
        <w:t xml:space="preserve"> malo alebo</w:t>
      </w:r>
      <w:r w:rsidR="00E36D27">
        <w:rPr>
          <w:rFonts w:ascii="Cambria" w:hAnsi="Cambria" w:cs="Arial"/>
          <w:sz w:val="20"/>
          <w:szCs w:val="20"/>
        </w:rPr>
        <w:t xml:space="preserve"> mohlo mať negatívny vplyv na posudzovanie vykazovania takéhoto záväzku v účtovníctve Objednávateľa, a to najmä s ohľadom na </w:t>
      </w:r>
      <w:r w:rsidR="0078695B">
        <w:rPr>
          <w:rFonts w:ascii="Cambria" w:hAnsi="Cambria" w:cs="Arial"/>
          <w:sz w:val="20"/>
          <w:szCs w:val="20"/>
        </w:rPr>
        <w:t>vplyv takéhoto záväzku na výšku dlhu Objednávateľa podľa</w:t>
      </w:r>
      <w:r w:rsidR="00333731">
        <w:rPr>
          <w:rFonts w:ascii="Cambria" w:hAnsi="Cambria" w:cs="Arial"/>
          <w:sz w:val="20"/>
          <w:szCs w:val="20"/>
        </w:rPr>
        <w:t xml:space="preserve"> platných</w:t>
      </w:r>
      <w:r w:rsidR="0078695B">
        <w:rPr>
          <w:rFonts w:ascii="Cambria" w:hAnsi="Cambria" w:cs="Arial"/>
          <w:sz w:val="20"/>
          <w:szCs w:val="20"/>
        </w:rPr>
        <w:t xml:space="preserve"> pravidiel rozpočtového hospodárenia </w:t>
      </w:r>
      <w:r w:rsidR="00333731">
        <w:rPr>
          <w:rFonts w:ascii="Cambria" w:hAnsi="Cambria" w:cs="Arial"/>
          <w:sz w:val="20"/>
          <w:szCs w:val="20"/>
        </w:rPr>
        <w:t>v zmysle</w:t>
      </w:r>
      <w:r w:rsidR="0078695B">
        <w:rPr>
          <w:rFonts w:ascii="Cambria" w:hAnsi="Cambria" w:cs="Arial"/>
          <w:sz w:val="20"/>
          <w:szCs w:val="20"/>
        </w:rPr>
        <w:t xml:space="preserve"> Právnych predpisov</w:t>
      </w:r>
      <w:r w:rsidR="00075CFF">
        <w:rPr>
          <w:rFonts w:ascii="Cambria" w:hAnsi="Cambria" w:cs="Arial"/>
          <w:sz w:val="20"/>
          <w:szCs w:val="20"/>
        </w:rPr>
        <w:t xml:space="preserve"> alebo </w:t>
      </w:r>
      <w:r w:rsidR="003801FC">
        <w:rPr>
          <w:rFonts w:ascii="Cambria" w:hAnsi="Cambria" w:cs="Arial"/>
          <w:sz w:val="20"/>
          <w:szCs w:val="20"/>
        </w:rPr>
        <w:t>by inak odporovalo Právnym predpisom</w:t>
      </w:r>
      <w:r w:rsidR="001E7C91">
        <w:rPr>
          <w:rFonts w:ascii="Cambria" w:hAnsi="Cambria" w:cs="Arial"/>
          <w:sz w:val="20"/>
          <w:szCs w:val="20"/>
        </w:rPr>
        <w:t>;</w:t>
      </w:r>
      <w:r w:rsidR="00872AE0" w:rsidRPr="00872AE0">
        <w:rPr>
          <w:rFonts w:ascii="Cambria" w:hAnsi="Cambria" w:cs="Arial"/>
          <w:sz w:val="20"/>
          <w:szCs w:val="20"/>
        </w:rPr>
        <w:t xml:space="preserve"> Právny úkon, ktor</w:t>
      </w:r>
      <w:r w:rsidR="00AF2310">
        <w:rPr>
          <w:rFonts w:ascii="Cambria" w:hAnsi="Cambria" w:cs="Arial"/>
          <w:sz w:val="20"/>
          <w:szCs w:val="20"/>
        </w:rPr>
        <w:t>ého účelom by malo byť</w:t>
      </w:r>
      <w:r w:rsidR="00872AE0" w:rsidRPr="00872AE0">
        <w:rPr>
          <w:rFonts w:ascii="Cambria" w:hAnsi="Cambria" w:cs="Arial"/>
          <w:sz w:val="20"/>
          <w:szCs w:val="20"/>
        </w:rPr>
        <w:t xml:space="preserve"> postúpen</w:t>
      </w:r>
      <w:r w:rsidR="00AF2310">
        <w:rPr>
          <w:rFonts w:ascii="Cambria" w:hAnsi="Cambria" w:cs="Arial"/>
          <w:sz w:val="20"/>
          <w:szCs w:val="20"/>
        </w:rPr>
        <w:t>ie</w:t>
      </w:r>
      <w:r w:rsidR="00872AE0" w:rsidRPr="00872AE0">
        <w:rPr>
          <w:rFonts w:ascii="Cambria" w:hAnsi="Cambria" w:cs="Arial"/>
          <w:sz w:val="20"/>
          <w:szCs w:val="20"/>
        </w:rPr>
        <w:t xml:space="preserve"> pohľadávky </w:t>
      </w:r>
      <w:r w:rsidR="00AF2310">
        <w:rPr>
          <w:rFonts w:ascii="Cambria" w:hAnsi="Cambria" w:cs="Arial"/>
          <w:sz w:val="20"/>
          <w:szCs w:val="20"/>
        </w:rPr>
        <w:t>Zhotoviteľa</w:t>
      </w:r>
      <w:r w:rsidR="00872AE0" w:rsidRPr="00872AE0">
        <w:rPr>
          <w:rFonts w:ascii="Cambria" w:hAnsi="Cambria" w:cs="Arial"/>
          <w:sz w:val="20"/>
          <w:szCs w:val="20"/>
        </w:rPr>
        <w:t xml:space="preserve"> v rozpore s</w:t>
      </w:r>
      <w:r w:rsidR="00AF2310">
        <w:rPr>
          <w:rFonts w:ascii="Cambria" w:hAnsi="Cambria" w:cs="Arial"/>
          <w:sz w:val="20"/>
          <w:szCs w:val="20"/>
        </w:rPr>
        <w:t> predchádzajúcou vetou</w:t>
      </w:r>
      <w:r w:rsidR="00872AE0" w:rsidRPr="00872AE0">
        <w:rPr>
          <w:rFonts w:ascii="Cambria" w:hAnsi="Cambria" w:cs="Arial"/>
          <w:sz w:val="20"/>
          <w:szCs w:val="20"/>
        </w:rPr>
        <w:t xml:space="preserve"> </w:t>
      </w:r>
      <w:r w:rsidR="00AF2310">
        <w:rPr>
          <w:rFonts w:ascii="Cambria" w:hAnsi="Cambria" w:cs="Arial"/>
          <w:sz w:val="20"/>
          <w:szCs w:val="20"/>
        </w:rPr>
        <w:t>je</w:t>
      </w:r>
      <w:r w:rsidR="00872AE0" w:rsidRPr="00872AE0">
        <w:rPr>
          <w:rFonts w:ascii="Cambria" w:hAnsi="Cambria" w:cs="Arial"/>
          <w:sz w:val="20"/>
          <w:szCs w:val="20"/>
        </w:rPr>
        <w:t xml:space="preserve"> podľa § 39 Občianskeho zákonníka neplatn</w:t>
      </w:r>
      <w:r w:rsidR="00F21F17">
        <w:rPr>
          <w:rFonts w:ascii="Cambria" w:hAnsi="Cambria" w:cs="Arial"/>
          <w:sz w:val="20"/>
          <w:szCs w:val="20"/>
        </w:rPr>
        <w:t>ý</w:t>
      </w:r>
      <w:r w:rsidR="00872AE0" w:rsidRPr="00872AE0">
        <w:rPr>
          <w:rFonts w:ascii="Cambria" w:hAnsi="Cambria" w:cs="Arial"/>
          <w:sz w:val="20"/>
          <w:szCs w:val="20"/>
        </w:rPr>
        <w:t>.</w:t>
      </w:r>
      <w:bookmarkEnd w:id="56"/>
    </w:p>
    <w:p w14:paraId="51AED98D"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bCs/>
          <w:sz w:val="20"/>
          <w:szCs w:val="20"/>
        </w:rPr>
        <w:t>Riziko</w:t>
      </w:r>
      <w:r w:rsidRPr="008113C6">
        <w:rPr>
          <w:rFonts w:ascii="Cambria" w:hAnsi="Cambria" w:cs="Arial"/>
          <w:b/>
          <w:sz w:val="20"/>
          <w:szCs w:val="20"/>
        </w:rPr>
        <w:t xml:space="preserve"> a zodpovednosť za škodu</w:t>
      </w:r>
    </w:p>
    <w:p w14:paraId="3BDCD442" w14:textId="570A36B6"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Zhotoviteľ zodpovedá za všetky škody, ktoré vzniknú jeho zavinením, ktoré vzniknú Objednávateľovi a iným osobám </w:t>
      </w:r>
      <w:r w:rsidR="00D55CCB" w:rsidRPr="008113C6">
        <w:rPr>
          <w:rFonts w:ascii="Cambria" w:hAnsi="Cambria" w:cs="Arial"/>
          <w:sz w:val="20"/>
          <w:szCs w:val="20"/>
        </w:rPr>
        <w:t>v</w:t>
      </w:r>
      <w:r w:rsidR="00A35F80">
        <w:rPr>
          <w:rFonts w:ascii="Cambria" w:hAnsi="Cambria" w:cs="Arial"/>
          <w:sz w:val="20"/>
          <w:szCs w:val="20"/>
        </w:rPr>
        <w:t> </w:t>
      </w:r>
      <w:r w:rsidR="00D55CCB" w:rsidRPr="008113C6">
        <w:rPr>
          <w:rFonts w:ascii="Cambria" w:hAnsi="Cambria" w:cs="Arial"/>
          <w:sz w:val="20"/>
          <w:szCs w:val="20"/>
        </w:rPr>
        <w:t>Budov</w:t>
      </w:r>
      <w:r w:rsidR="00A35F80">
        <w:rPr>
          <w:rFonts w:ascii="Cambria" w:hAnsi="Cambria" w:cs="Arial"/>
          <w:sz w:val="20"/>
          <w:szCs w:val="20"/>
        </w:rPr>
        <w:t>ách a Areály</w:t>
      </w:r>
      <w:r w:rsidRPr="008113C6">
        <w:rPr>
          <w:rFonts w:ascii="Cambria" w:hAnsi="Cambria" w:cs="Arial"/>
          <w:sz w:val="20"/>
          <w:szCs w:val="20"/>
        </w:rPr>
        <w:t>, na samotnom Diele</w:t>
      </w:r>
      <w:r w:rsidR="003C1D68" w:rsidRPr="008113C6">
        <w:rPr>
          <w:rFonts w:ascii="Cambria" w:hAnsi="Cambria" w:cs="Arial"/>
          <w:sz w:val="20"/>
          <w:szCs w:val="20"/>
        </w:rPr>
        <w:t xml:space="preserve"> a jeho súčastiach</w:t>
      </w:r>
      <w:r w:rsidRPr="008113C6">
        <w:rPr>
          <w:rFonts w:ascii="Cambria" w:hAnsi="Cambria" w:cs="Arial"/>
          <w:sz w:val="20"/>
          <w:szCs w:val="20"/>
        </w:rPr>
        <w:t xml:space="preserve">, na </w:t>
      </w:r>
      <w:r w:rsidRPr="008113C6">
        <w:rPr>
          <w:rFonts w:ascii="Cambria" w:hAnsi="Cambria" w:cs="Arial"/>
          <w:sz w:val="20"/>
          <w:szCs w:val="20"/>
        </w:rPr>
        <w:lastRenderedPageBreak/>
        <w:t xml:space="preserve">veciach, ako aj </w:t>
      </w:r>
      <w:r w:rsidR="00AC2695" w:rsidRPr="008113C6">
        <w:rPr>
          <w:rFonts w:ascii="Cambria" w:hAnsi="Cambria" w:cs="Arial"/>
          <w:sz w:val="20"/>
          <w:szCs w:val="20"/>
        </w:rPr>
        <w:t>osobám</w:t>
      </w:r>
      <w:r w:rsidRPr="008113C6">
        <w:rPr>
          <w:rFonts w:ascii="Cambria" w:hAnsi="Cambria" w:cs="Arial"/>
          <w:sz w:val="20"/>
          <w:szCs w:val="20"/>
        </w:rPr>
        <w:t xml:space="preserve">, pri prácach, ktorými bol poverený bez ohľadu na to, či tieto práce budú </w:t>
      </w:r>
      <w:r w:rsidRPr="008113C6">
        <w:rPr>
          <w:rFonts w:ascii="Cambria" w:hAnsi="Cambria" w:cs="Arial"/>
          <w:bCs/>
          <w:sz w:val="20"/>
          <w:szCs w:val="20"/>
        </w:rPr>
        <w:t>vykonané jeho zamestnancami alebo pracovníkmi, alebo ním poverenými Subdodávateľmi.</w:t>
      </w:r>
    </w:p>
    <w:p w14:paraId="0726E351" w14:textId="40F96DA2"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r w:rsidR="00232157">
        <w:rPr>
          <w:rFonts w:ascii="Cambria" w:hAnsi="Cambria" w:cs="Arial"/>
          <w:bCs/>
          <w:sz w:val="20"/>
          <w:szCs w:val="20"/>
        </w:rPr>
        <w:t xml:space="preserve"> alebo ktoré sú ako povinnosť Zhotoviteľa v tejto Zmluve označené</w:t>
      </w:r>
      <w:r w:rsidRPr="008113C6">
        <w:rPr>
          <w:rFonts w:ascii="Cambria" w:hAnsi="Cambria" w:cs="Arial"/>
          <w:bCs/>
          <w:sz w:val="20"/>
          <w:szCs w:val="20"/>
        </w:rPr>
        <w:t>.</w:t>
      </w:r>
    </w:p>
    <w:p w14:paraId="73634CF6" w14:textId="71027547" w:rsidR="00DD6F9A"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sz w:val="20"/>
          <w:szCs w:val="20"/>
        </w:rPr>
        <w:t>Zhotoviteľ</w:t>
      </w:r>
      <w:r w:rsidRPr="008113C6">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8113C6">
        <w:rPr>
          <w:rFonts w:ascii="Cambria" w:hAnsi="Cambria" w:cs="Arial"/>
          <w:sz w:val="20"/>
          <w:szCs w:val="20"/>
        </w:rPr>
        <w:t>a/</w:t>
      </w:r>
      <w:r w:rsidRPr="008113C6">
        <w:rPr>
          <w:rFonts w:ascii="Cambria" w:hAnsi="Cambria" w:cs="Arial"/>
          <w:sz w:val="20"/>
          <w:szCs w:val="20"/>
        </w:rPr>
        <w:t>alebo ak sa dá pripísať akejkoľvek nedbanlivosti, úmyselnému činu alebo porušeniu Zmluvy Zhotoviteľom</w:t>
      </w:r>
      <w:r w:rsidR="0032548A" w:rsidRPr="008113C6">
        <w:rPr>
          <w:rFonts w:ascii="Cambria" w:hAnsi="Cambria" w:cs="Arial"/>
          <w:sz w:val="20"/>
          <w:szCs w:val="20"/>
        </w:rPr>
        <w:t xml:space="preserve"> resp. </w:t>
      </w:r>
      <w:r w:rsidR="00010E05" w:rsidRPr="008113C6">
        <w:rPr>
          <w:rFonts w:ascii="Cambria" w:hAnsi="Cambria" w:cs="Arial"/>
          <w:sz w:val="20"/>
          <w:szCs w:val="20"/>
        </w:rPr>
        <w:t>v akom vyplýva z akýchkoľvek dôvodov na strane Zhotoviteľa</w:t>
      </w:r>
      <w:r w:rsidR="00687499" w:rsidRPr="008113C6">
        <w:rPr>
          <w:rFonts w:ascii="Cambria" w:hAnsi="Cambria" w:cs="Arial"/>
          <w:sz w:val="20"/>
          <w:szCs w:val="20"/>
        </w:rPr>
        <w:t xml:space="preserve">. </w:t>
      </w:r>
    </w:p>
    <w:p w14:paraId="6FDEFE7A" w14:textId="26B3E721" w:rsidR="00A52409" w:rsidRPr="008113C6" w:rsidRDefault="00BC6B70" w:rsidP="00D47FC9">
      <w:pPr>
        <w:numPr>
          <w:ilvl w:val="2"/>
          <w:numId w:val="15"/>
        </w:numPr>
        <w:spacing w:before="0" w:after="120" w:line="240" w:lineRule="auto"/>
        <w:jc w:val="both"/>
        <w:rPr>
          <w:rFonts w:ascii="Cambria" w:hAnsi="Cambria" w:cs="Arial"/>
          <w:sz w:val="20"/>
          <w:szCs w:val="20"/>
        </w:rPr>
      </w:pPr>
      <w:bookmarkStart w:id="57" w:name="_Ref485112014"/>
      <w:bookmarkStart w:id="58" w:name="_Ref485125405"/>
      <w:r w:rsidRPr="008113C6">
        <w:rPr>
          <w:rFonts w:ascii="Cambria" w:hAnsi="Cambria" w:cs="Arial"/>
          <w:sz w:val="20"/>
          <w:szCs w:val="20"/>
        </w:rPr>
        <w:t>Zmluvné strany nezodpovedajú</w:t>
      </w:r>
      <w:r w:rsidR="00A52409" w:rsidRPr="008113C6">
        <w:rPr>
          <w:rFonts w:ascii="Cambria" w:hAnsi="Cambria" w:cs="Arial"/>
          <w:sz w:val="20"/>
          <w:szCs w:val="20"/>
        </w:rPr>
        <w:t xml:space="preserve"> podľa tejto Zmluvy za nároky, škody, straty a náklady v prípadoch, kedy ich vznik možno pričítať </w:t>
      </w:r>
      <w:r w:rsidR="005D63F3">
        <w:rPr>
          <w:rFonts w:ascii="Cambria" w:hAnsi="Cambria" w:cs="Arial"/>
          <w:sz w:val="20"/>
          <w:szCs w:val="20"/>
        </w:rPr>
        <w:t xml:space="preserve">bez akýchkoľvek pochybností </w:t>
      </w:r>
      <w:r w:rsidR="00A52409" w:rsidRPr="008113C6">
        <w:rPr>
          <w:rFonts w:ascii="Cambria" w:hAnsi="Cambria" w:cs="Arial"/>
          <w:sz w:val="20"/>
          <w:szCs w:val="20"/>
        </w:rPr>
        <w:t xml:space="preserve">okolnosti Vyššej moci. </w:t>
      </w:r>
      <w:bookmarkEnd w:id="57"/>
      <w:bookmarkEnd w:id="58"/>
    </w:p>
    <w:p w14:paraId="58D58CA6" w14:textId="03BB4C2B"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8113C6">
        <w:rPr>
          <w:rFonts w:ascii="Cambria" w:hAnsi="Cambria" w:cs="Arial"/>
          <w:sz w:val="20"/>
          <w:szCs w:val="20"/>
        </w:rPr>
        <w:t xml:space="preserve">okolnosť Vyššej moci alebo </w:t>
      </w:r>
      <w:r w:rsidRPr="008113C6">
        <w:rPr>
          <w:rFonts w:ascii="Cambria" w:hAnsi="Cambria" w:cs="Arial"/>
          <w:sz w:val="20"/>
          <w:szCs w:val="20"/>
        </w:rPr>
        <w:t xml:space="preserve">prekážku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_Ref485125420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3.4.4</w:t>
      </w:r>
      <w:r w:rsidRPr="008113C6">
        <w:rPr>
          <w:rFonts w:ascii="Cambria" w:hAnsi="Cambria" w:cs="Arial"/>
          <w:sz w:val="20"/>
          <w:szCs w:val="20"/>
        </w:rPr>
        <w:fldChar w:fldCharType="end"/>
      </w:r>
      <w:r w:rsidRPr="008113C6">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8113C6">
        <w:rPr>
          <w:rFonts w:ascii="Cambria" w:hAnsi="Cambria" w:cs="Arial"/>
          <w:sz w:val="20"/>
          <w:szCs w:val="20"/>
        </w:rPr>
        <w:t>týchto okolností</w:t>
      </w:r>
      <w:r w:rsidRPr="008113C6">
        <w:rPr>
          <w:rFonts w:ascii="Cambria" w:hAnsi="Cambria" w:cs="Arial"/>
          <w:sz w:val="20"/>
          <w:szCs w:val="20"/>
        </w:rPr>
        <w:t>.</w:t>
      </w:r>
    </w:p>
    <w:p w14:paraId="1381AB20" w14:textId="7F779342" w:rsidR="00A52409" w:rsidRPr="008113C6" w:rsidRDefault="00D00041" w:rsidP="00D47FC9">
      <w:pPr>
        <w:numPr>
          <w:ilvl w:val="1"/>
          <w:numId w:val="15"/>
        </w:numPr>
        <w:spacing w:before="0" w:after="120" w:line="240" w:lineRule="auto"/>
        <w:jc w:val="both"/>
        <w:rPr>
          <w:rFonts w:ascii="Cambria" w:hAnsi="Cambria" w:cs="Arial"/>
          <w:b/>
          <w:bCs/>
          <w:iCs/>
          <w:sz w:val="20"/>
          <w:szCs w:val="20"/>
        </w:rPr>
      </w:pPr>
      <w:bookmarkStart w:id="59" w:name="_Ref512433957"/>
      <w:r w:rsidRPr="008113C6">
        <w:rPr>
          <w:rFonts w:ascii="Cambria" w:hAnsi="Cambria" w:cs="Arial"/>
          <w:b/>
          <w:bCs/>
          <w:sz w:val="20"/>
          <w:szCs w:val="20"/>
        </w:rPr>
        <w:t>Záruka</w:t>
      </w:r>
      <w:r w:rsidRPr="008113C6">
        <w:rPr>
          <w:rFonts w:ascii="Cambria" w:hAnsi="Cambria" w:cs="Arial"/>
          <w:b/>
          <w:bCs/>
          <w:iCs/>
          <w:sz w:val="20"/>
          <w:szCs w:val="20"/>
        </w:rPr>
        <w:t xml:space="preserve">, </w:t>
      </w:r>
      <w:r w:rsidR="00A52409" w:rsidRPr="008113C6">
        <w:rPr>
          <w:rFonts w:ascii="Cambria" w:hAnsi="Cambria" w:cs="Arial"/>
          <w:b/>
          <w:bCs/>
          <w:iCs/>
          <w:sz w:val="20"/>
          <w:szCs w:val="20"/>
        </w:rPr>
        <w:t xml:space="preserve">Záručná </w:t>
      </w:r>
      <w:r w:rsidR="00A52409" w:rsidRPr="008113C6">
        <w:rPr>
          <w:rFonts w:ascii="Cambria" w:hAnsi="Cambria" w:cs="Arial"/>
          <w:b/>
          <w:sz w:val="20"/>
          <w:szCs w:val="20"/>
        </w:rPr>
        <w:t>doba</w:t>
      </w:r>
      <w:r w:rsidR="00A52409" w:rsidRPr="008113C6">
        <w:rPr>
          <w:rFonts w:ascii="Cambria" w:hAnsi="Cambria" w:cs="Arial"/>
          <w:b/>
          <w:bCs/>
          <w:iCs/>
          <w:sz w:val="20"/>
          <w:szCs w:val="20"/>
        </w:rPr>
        <w:t xml:space="preserve"> a </w:t>
      </w:r>
      <w:r w:rsidR="00A52409" w:rsidRPr="008113C6">
        <w:rPr>
          <w:rFonts w:ascii="Cambria" w:hAnsi="Cambria" w:cs="Arial"/>
          <w:b/>
          <w:sz w:val="20"/>
          <w:szCs w:val="20"/>
        </w:rPr>
        <w:t>zodpovednosť</w:t>
      </w:r>
      <w:r w:rsidR="00A52409" w:rsidRPr="008113C6">
        <w:rPr>
          <w:rFonts w:ascii="Cambria" w:hAnsi="Cambria" w:cs="Arial"/>
          <w:b/>
          <w:bCs/>
          <w:iCs/>
          <w:sz w:val="20"/>
          <w:szCs w:val="20"/>
        </w:rPr>
        <w:t xml:space="preserve"> za vady</w:t>
      </w:r>
      <w:bookmarkEnd w:id="59"/>
    </w:p>
    <w:p w14:paraId="4A395827" w14:textId="2B690A7D" w:rsidR="00FD09DD" w:rsidRPr="008113C6" w:rsidRDefault="00A52409" w:rsidP="00D47FC9">
      <w:pPr>
        <w:widowControl w:val="0"/>
        <w:numPr>
          <w:ilvl w:val="2"/>
          <w:numId w:val="15"/>
        </w:numPr>
        <w:spacing w:before="0" w:after="120" w:line="240" w:lineRule="auto"/>
        <w:jc w:val="both"/>
        <w:rPr>
          <w:rFonts w:ascii="Cambria" w:hAnsi="Cambria" w:cs="Arial"/>
          <w:sz w:val="20"/>
          <w:szCs w:val="20"/>
        </w:rPr>
      </w:pPr>
      <w:bookmarkStart w:id="60" w:name="_Ref485112046"/>
      <w:r w:rsidRPr="008113C6">
        <w:rPr>
          <w:rFonts w:ascii="Cambria" w:hAnsi="Cambria" w:cs="Arial"/>
          <w:sz w:val="20"/>
          <w:szCs w:val="20"/>
        </w:rPr>
        <w:t>Zhotoviteľ zodpovedá za to, že Dielo</w:t>
      </w:r>
      <w:r w:rsidR="005F0685" w:rsidRPr="008113C6">
        <w:rPr>
          <w:rFonts w:ascii="Cambria" w:hAnsi="Cambria" w:cs="Arial"/>
          <w:sz w:val="20"/>
          <w:szCs w:val="20"/>
        </w:rPr>
        <w:t xml:space="preserve"> a Dokumentácia Zhotoviteľa</w:t>
      </w:r>
      <w:r w:rsidRPr="008113C6">
        <w:rPr>
          <w:rFonts w:ascii="Cambria" w:hAnsi="Cambria" w:cs="Arial"/>
          <w:sz w:val="20"/>
          <w:szCs w:val="20"/>
        </w:rPr>
        <w:t xml:space="preserve">, ako aj </w:t>
      </w:r>
      <w:r w:rsidR="00911B25" w:rsidRPr="008113C6">
        <w:rPr>
          <w:rFonts w:ascii="Cambria" w:hAnsi="Cambria" w:cs="Arial"/>
          <w:sz w:val="20"/>
          <w:szCs w:val="20"/>
        </w:rPr>
        <w:t xml:space="preserve">všetky </w:t>
      </w:r>
      <w:r w:rsidR="004A225A" w:rsidRPr="008113C6">
        <w:rPr>
          <w:rFonts w:ascii="Cambria" w:hAnsi="Cambria" w:cs="Arial"/>
          <w:bCs/>
          <w:sz w:val="20"/>
          <w:szCs w:val="20"/>
        </w:rPr>
        <w:t>materiály</w:t>
      </w:r>
      <w:r w:rsidR="004A225A" w:rsidRPr="008113C6">
        <w:rPr>
          <w:rFonts w:ascii="Cambria" w:hAnsi="Cambria" w:cs="Arial"/>
          <w:sz w:val="20"/>
          <w:szCs w:val="20"/>
        </w:rPr>
        <w:t xml:space="preserve"> </w:t>
      </w:r>
      <w:r w:rsidR="004C6325" w:rsidRPr="008113C6">
        <w:rPr>
          <w:rFonts w:ascii="Cambria" w:hAnsi="Cambria" w:cs="Arial"/>
          <w:sz w:val="20"/>
          <w:szCs w:val="20"/>
        </w:rPr>
        <w:t xml:space="preserve">a Technologické zariadenia </w:t>
      </w:r>
      <w:r w:rsidR="00911B25" w:rsidRPr="008113C6">
        <w:rPr>
          <w:rFonts w:ascii="Cambria" w:hAnsi="Cambria" w:cs="Arial"/>
          <w:sz w:val="20"/>
          <w:szCs w:val="20"/>
        </w:rPr>
        <w:t>budú</w:t>
      </w:r>
      <w:r w:rsidRPr="008113C6">
        <w:rPr>
          <w:rFonts w:ascii="Cambria" w:hAnsi="Cambria" w:cs="Arial"/>
          <w:sz w:val="20"/>
          <w:szCs w:val="20"/>
        </w:rPr>
        <w:t xml:space="preserve"> mať počas Záručnej doby vlastnosti dohodnuté v tejto Zmluve, ako aj vlastnosti obvyklé s prihliadnutím na </w:t>
      </w:r>
      <w:r w:rsidR="00545030" w:rsidRPr="008113C6">
        <w:rPr>
          <w:rFonts w:ascii="Cambria" w:hAnsi="Cambria" w:cs="Arial"/>
          <w:sz w:val="20"/>
          <w:szCs w:val="20"/>
        </w:rPr>
        <w:t xml:space="preserve">ich </w:t>
      </w:r>
      <w:r w:rsidRPr="008113C6">
        <w:rPr>
          <w:rFonts w:ascii="Cambria" w:hAnsi="Cambria" w:cs="Arial"/>
          <w:sz w:val="20"/>
          <w:szCs w:val="20"/>
        </w:rPr>
        <w:t xml:space="preserve">povahu. Záručná doba začína plynúť dňom podpisu Preberacieho protokolu </w:t>
      </w:r>
      <w:r w:rsidR="00CE215A" w:rsidRPr="008113C6">
        <w:rPr>
          <w:rFonts w:ascii="Cambria" w:hAnsi="Cambria" w:cs="Arial"/>
          <w:sz w:val="20"/>
          <w:szCs w:val="20"/>
        </w:rPr>
        <w:t xml:space="preserve">k Dielu </w:t>
      </w:r>
      <w:r w:rsidRPr="008113C6">
        <w:rPr>
          <w:rFonts w:ascii="Cambria" w:hAnsi="Cambria" w:cs="Arial"/>
          <w:sz w:val="20"/>
          <w:szCs w:val="20"/>
        </w:rPr>
        <w:t>oboma Zmluvnými stranami</w:t>
      </w:r>
      <w:r w:rsidR="000C412B">
        <w:rPr>
          <w:rFonts w:ascii="Cambria" w:hAnsi="Cambria" w:cs="Arial"/>
          <w:sz w:val="20"/>
          <w:szCs w:val="20"/>
        </w:rPr>
        <w:t>, pričom v Preberacom protokole musí byť výslovne uvedené, že Dielo je bez vád a nedorobkov (tým nezaniká zodpovednosť Zhotoviteľa za skryté vady)</w:t>
      </w:r>
      <w:r w:rsidR="00FD09DD" w:rsidRPr="008113C6">
        <w:rPr>
          <w:rFonts w:ascii="Cambria" w:hAnsi="Cambria" w:cs="Arial"/>
          <w:sz w:val="20"/>
          <w:szCs w:val="20"/>
        </w:rPr>
        <w:t>. Záručná doba</w:t>
      </w:r>
      <w:r w:rsidRPr="008113C6">
        <w:rPr>
          <w:rFonts w:ascii="Cambria" w:hAnsi="Cambria" w:cs="Arial"/>
          <w:sz w:val="20"/>
          <w:szCs w:val="20"/>
        </w:rPr>
        <w:t> trvá</w:t>
      </w:r>
      <w:r w:rsidR="00FD09DD" w:rsidRPr="008113C6">
        <w:rPr>
          <w:rFonts w:ascii="Cambria" w:hAnsi="Cambria" w:cs="Arial"/>
          <w:sz w:val="20"/>
          <w:szCs w:val="20"/>
        </w:rPr>
        <w:t xml:space="preserve"> nasledovne:</w:t>
      </w:r>
    </w:p>
    <w:p w14:paraId="22661EAE" w14:textId="1A3B93F0" w:rsidR="00FD09DD" w:rsidRPr="008113C6" w:rsidRDefault="00FD09DD" w:rsidP="00D47FC9">
      <w:pPr>
        <w:widowControl w:val="0"/>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 Technologické zariadenia </w:t>
      </w:r>
      <w:r w:rsidR="009F78C4" w:rsidRPr="008113C6">
        <w:rPr>
          <w:rFonts w:ascii="Cambria" w:hAnsi="Cambria" w:cs="Arial"/>
          <w:sz w:val="20"/>
          <w:szCs w:val="20"/>
        </w:rPr>
        <w:t>a</w:t>
      </w:r>
      <w:r w:rsidR="00AC2695" w:rsidRPr="008113C6">
        <w:rPr>
          <w:rFonts w:ascii="Cambria" w:hAnsi="Cambria" w:cs="Arial"/>
          <w:sz w:val="20"/>
          <w:szCs w:val="20"/>
        </w:rPr>
        <w:t> časti Diela, ktoré nemajú povahu stavebných prác</w:t>
      </w:r>
      <w:r w:rsidR="009F78C4" w:rsidRPr="008113C6">
        <w:rPr>
          <w:rFonts w:ascii="Cambria" w:hAnsi="Cambria" w:cs="Arial"/>
          <w:sz w:val="20"/>
          <w:szCs w:val="20"/>
        </w:rPr>
        <w:t xml:space="preserve"> </w:t>
      </w:r>
      <w:r w:rsidRPr="008113C6">
        <w:rPr>
          <w:rFonts w:ascii="Cambria" w:hAnsi="Cambria" w:cs="Arial"/>
          <w:sz w:val="20"/>
          <w:szCs w:val="20"/>
        </w:rPr>
        <w:t>trvá</w:t>
      </w:r>
      <w:r w:rsidR="00A52409" w:rsidRPr="008113C6">
        <w:rPr>
          <w:rFonts w:ascii="Cambria" w:hAnsi="Cambria" w:cs="Arial"/>
          <w:sz w:val="20"/>
          <w:szCs w:val="20"/>
        </w:rPr>
        <w:t xml:space="preserve"> po </w:t>
      </w:r>
      <w:r w:rsidR="00423CA0" w:rsidRPr="008113C6">
        <w:rPr>
          <w:rFonts w:ascii="Cambria" w:hAnsi="Cambria" w:cs="Arial"/>
          <w:sz w:val="20"/>
          <w:szCs w:val="20"/>
        </w:rPr>
        <w:t xml:space="preserve">dobu </w:t>
      </w:r>
      <w:r w:rsidR="001728DC">
        <w:rPr>
          <w:rFonts w:ascii="Cambria" w:hAnsi="Cambria" w:cs="Arial"/>
          <w:sz w:val="20"/>
          <w:szCs w:val="20"/>
        </w:rPr>
        <w:t xml:space="preserve">určenú výrobcom, najmenej však </w:t>
      </w:r>
      <w:r w:rsidRPr="008113C6">
        <w:rPr>
          <w:rFonts w:ascii="Cambria" w:hAnsi="Cambria" w:cs="Arial"/>
          <w:b/>
          <w:sz w:val="20"/>
          <w:szCs w:val="20"/>
        </w:rPr>
        <w:t xml:space="preserve">24 </w:t>
      </w:r>
      <w:r w:rsidR="00423CA0" w:rsidRPr="008113C6">
        <w:rPr>
          <w:rFonts w:ascii="Cambria" w:hAnsi="Cambria" w:cs="Arial"/>
          <w:b/>
          <w:sz w:val="20"/>
          <w:szCs w:val="20"/>
        </w:rPr>
        <w:t>mesiacov</w:t>
      </w:r>
      <w:r w:rsidRPr="008113C6">
        <w:rPr>
          <w:rFonts w:ascii="Cambria" w:hAnsi="Cambria" w:cs="Arial"/>
          <w:sz w:val="20"/>
          <w:szCs w:val="20"/>
        </w:rPr>
        <w:t>;</w:t>
      </w:r>
      <w:r w:rsidR="009F78C4" w:rsidRPr="008113C6">
        <w:rPr>
          <w:rFonts w:ascii="Cambria" w:hAnsi="Cambria" w:cs="Arial"/>
          <w:sz w:val="20"/>
          <w:szCs w:val="20"/>
        </w:rPr>
        <w:t xml:space="preserve"> a</w:t>
      </w:r>
      <w:bookmarkStart w:id="61" w:name="_Ref517341397"/>
    </w:p>
    <w:p w14:paraId="2B8EA795" w14:textId="60BEB68A" w:rsidR="00FD09DD" w:rsidRPr="008113C6" w:rsidRDefault="00FD09DD" w:rsidP="00D47FC9">
      <w:pPr>
        <w:widowControl w:val="0"/>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 </w:t>
      </w:r>
      <w:r w:rsidR="0054088E" w:rsidRPr="008113C6">
        <w:rPr>
          <w:rFonts w:ascii="Cambria" w:hAnsi="Cambria" w:cs="Arial"/>
          <w:sz w:val="20"/>
          <w:szCs w:val="20"/>
        </w:rPr>
        <w:t>časti Diela, ktoré majú povahu stavebných prác</w:t>
      </w:r>
      <w:r w:rsidR="009F78C4" w:rsidRPr="008113C6">
        <w:rPr>
          <w:rFonts w:ascii="Cambria" w:hAnsi="Cambria" w:cs="Arial"/>
          <w:sz w:val="20"/>
          <w:szCs w:val="20"/>
        </w:rPr>
        <w:t xml:space="preserve"> resp. stavby trvá po dobu </w:t>
      </w:r>
      <w:r w:rsidR="009F78C4" w:rsidRPr="008113C6">
        <w:rPr>
          <w:rFonts w:ascii="Cambria" w:hAnsi="Cambria" w:cs="Arial"/>
          <w:b/>
          <w:sz w:val="20"/>
          <w:szCs w:val="20"/>
        </w:rPr>
        <w:t>60 mesiacov</w:t>
      </w:r>
      <w:r w:rsidR="009F78C4" w:rsidRPr="008113C6">
        <w:rPr>
          <w:rFonts w:ascii="Cambria" w:hAnsi="Cambria" w:cs="Arial"/>
          <w:sz w:val="20"/>
          <w:szCs w:val="20"/>
        </w:rPr>
        <w:t>.</w:t>
      </w:r>
    </w:p>
    <w:p w14:paraId="708EB6E6" w14:textId="08DD071A" w:rsidR="00A52409" w:rsidRPr="008113C6" w:rsidRDefault="00A52409" w:rsidP="00EC123F">
      <w:pPr>
        <w:widowControl w:val="0"/>
        <w:spacing w:before="0" w:after="120" w:line="240" w:lineRule="auto"/>
        <w:ind w:left="709"/>
        <w:jc w:val="both"/>
        <w:rPr>
          <w:rFonts w:ascii="Cambria" w:hAnsi="Cambria" w:cs="Arial"/>
          <w:sz w:val="20"/>
          <w:szCs w:val="20"/>
        </w:rPr>
      </w:pPr>
      <w:r w:rsidRPr="008113C6">
        <w:rPr>
          <w:rFonts w:ascii="Cambria" w:hAnsi="Cambria" w:cs="Arial"/>
          <w:sz w:val="20"/>
          <w:szCs w:val="20"/>
        </w:rPr>
        <w:t>(ďalej aj ako „</w:t>
      </w:r>
      <w:r w:rsidRPr="008113C6">
        <w:rPr>
          <w:rFonts w:ascii="Cambria" w:hAnsi="Cambria" w:cs="Arial"/>
          <w:b/>
          <w:sz w:val="20"/>
          <w:szCs w:val="20"/>
        </w:rPr>
        <w:t>Záručná doba</w:t>
      </w:r>
      <w:r w:rsidRPr="008113C6">
        <w:rPr>
          <w:rFonts w:ascii="Cambria" w:hAnsi="Cambria" w:cs="Arial"/>
          <w:sz w:val="20"/>
          <w:szCs w:val="20"/>
        </w:rPr>
        <w:t>“)</w:t>
      </w:r>
      <w:bookmarkEnd w:id="60"/>
      <w:bookmarkEnd w:id="61"/>
      <w:r w:rsidR="00262659" w:rsidRPr="008113C6">
        <w:rPr>
          <w:rFonts w:ascii="Cambria" w:hAnsi="Cambria" w:cs="Arial"/>
          <w:sz w:val="20"/>
          <w:szCs w:val="20"/>
        </w:rPr>
        <w:t>.</w:t>
      </w:r>
    </w:p>
    <w:p w14:paraId="2E0B9250" w14:textId="5B6ACE7B"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Zmluvné strany sa dohodli, že aby bolo Dielo </w:t>
      </w:r>
      <w:r w:rsidR="00545030" w:rsidRPr="008113C6">
        <w:rPr>
          <w:rFonts w:ascii="Cambria" w:hAnsi="Cambria" w:cs="Arial"/>
          <w:sz w:val="20"/>
          <w:szCs w:val="20"/>
        </w:rPr>
        <w:t xml:space="preserve">resp. jeho časti </w:t>
      </w:r>
      <w:r w:rsidRPr="008113C6">
        <w:rPr>
          <w:rFonts w:ascii="Cambria" w:hAnsi="Cambria" w:cs="Arial"/>
          <w:sz w:val="20"/>
          <w:szCs w:val="20"/>
        </w:rPr>
        <w:t xml:space="preserve">a Dokumentácia Zhotoviteľa počas </w:t>
      </w:r>
      <w:r w:rsidR="00545030" w:rsidRPr="008113C6">
        <w:rPr>
          <w:rFonts w:ascii="Cambria" w:hAnsi="Cambria" w:cs="Arial"/>
          <w:sz w:val="20"/>
          <w:szCs w:val="20"/>
        </w:rPr>
        <w:t>trvania</w:t>
      </w:r>
      <w:r w:rsidRPr="008113C6">
        <w:rPr>
          <w:rFonts w:ascii="Cambria" w:hAnsi="Cambria" w:cs="Arial"/>
          <w:sz w:val="20"/>
          <w:szCs w:val="20"/>
        </w:rPr>
        <w:t xml:space="preserve"> </w:t>
      </w:r>
      <w:r w:rsidR="00132710" w:rsidRPr="008113C6">
        <w:rPr>
          <w:rFonts w:ascii="Cambria" w:hAnsi="Cambria" w:cs="Arial"/>
          <w:sz w:val="20"/>
          <w:szCs w:val="20"/>
        </w:rPr>
        <w:t xml:space="preserve">príslušných </w:t>
      </w:r>
      <w:r w:rsidRPr="008113C6">
        <w:rPr>
          <w:rFonts w:ascii="Cambria" w:hAnsi="Cambria" w:cs="Arial"/>
          <w:sz w:val="20"/>
          <w:szCs w:val="20"/>
        </w:rPr>
        <w:t>Záručn</w:t>
      </w:r>
      <w:r w:rsidR="00545030" w:rsidRPr="008113C6">
        <w:rPr>
          <w:rFonts w:ascii="Cambria" w:hAnsi="Cambria" w:cs="Arial"/>
          <w:sz w:val="20"/>
          <w:szCs w:val="20"/>
        </w:rPr>
        <w:t>ých</w:t>
      </w:r>
      <w:r w:rsidRPr="008113C6">
        <w:rPr>
          <w:rFonts w:ascii="Cambria" w:hAnsi="Cambria" w:cs="Arial"/>
          <w:sz w:val="20"/>
          <w:szCs w:val="20"/>
        </w:rPr>
        <w:t xml:space="preserve"> d</w:t>
      </w:r>
      <w:r w:rsidR="00545030" w:rsidRPr="008113C6">
        <w:rPr>
          <w:rFonts w:ascii="Cambria" w:hAnsi="Cambria" w:cs="Arial"/>
          <w:sz w:val="20"/>
          <w:szCs w:val="20"/>
        </w:rPr>
        <w:t>ôb</w:t>
      </w:r>
      <w:r w:rsidRPr="008113C6">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8113C6">
        <w:rPr>
          <w:rFonts w:ascii="Cambria" w:hAnsi="Cambria" w:cs="Arial"/>
          <w:sz w:val="20"/>
          <w:szCs w:val="20"/>
        </w:rPr>
        <w:t> </w:t>
      </w:r>
      <w:r w:rsidRPr="008113C6">
        <w:rPr>
          <w:rFonts w:ascii="Cambria" w:hAnsi="Cambria" w:cs="Arial"/>
          <w:sz w:val="20"/>
          <w:szCs w:val="20"/>
        </w:rPr>
        <w:t>riziko.</w:t>
      </w:r>
    </w:p>
    <w:p w14:paraId="0CF8CB2D" w14:textId="74D206D6"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 zodpovedá za vady</w:t>
      </w:r>
      <w:r w:rsidR="004E397A" w:rsidRPr="008113C6">
        <w:rPr>
          <w:rFonts w:ascii="Cambria" w:hAnsi="Cambria" w:cs="Arial"/>
          <w:sz w:val="20"/>
          <w:szCs w:val="20"/>
        </w:rPr>
        <w:t xml:space="preserve"> Diela</w:t>
      </w:r>
      <w:r w:rsidRPr="008113C6">
        <w:rPr>
          <w:rFonts w:ascii="Cambria" w:hAnsi="Cambria" w:cs="Arial"/>
          <w:sz w:val="20"/>
          <w:szCs w:val="20"/>
        </w:rPr>
        <w:t xml:space="preserve">, ktoré má Dielo v okamihu </w:t>
      </w:r>
      <w:r w:rsidR="006465FB" w:rsidRPr="008113C6">
        <w:rPr>
          <w:rFonts w:ascii="Cambria" w:hAnsi="Cambria" w:cs="Arial"/>
          <w:sz w:val="20"/>
          <w:szCs w:val="20"/>
        </w:rPr>
        <w:t xml:space="preserve">prevodu </w:t>
      </w:r>
      <w:r w:rsidR="004E397A" w:rsidRPr="008113C6">
        <w:rPr>
          <w:rFonts w:ascii="Cambria" w:hAnsi="Cambria" w:cs="Arial"/>
          <w:sz w:val="20"/>
          <w:szCs w:val="20"/>
        </w:rPr>
        <w:t>vlastníckeho práva k Dielu</w:t>
      </w:r>
      <w:r w:rsidR="00D80118" w:rsidRPr="008113C6">
        <w:rPr>
          <w:rFonts w:ascii="Cambria" w:hAnsi="Cambria" w:cs="Arial"/>
          <w:sz w:val="20"/>
          <w:szCs w:val="20"/>
        </w:rPr>
        <w:t xml:space="preserve"> </w:t>
      </w:r>
      <w:r w:rsidRPr="008113C6">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8113C6">
        <w:rPr>
          <w:rFonts w:ascii="Cambria" w:hAnsi="Cambria" w:cs="Arial"/>
          <w:sz w:val="20"/>
          <w:szCs w:val="20"/>
        </w:rPr>
        <w:t xml:space="preserve">škody na Diele </w:t>
      </w:r>
      <w:r w:rsidRPr="008113C6">
        <w:rPr>
          <w:rFonts w:ascii="Cambria" w:hAnsi="Cambria" w:cs="Arial"/>
          <w:sz w:val="20"/>
          <w:szCs w:val="20"/>
        </w:rPr>
        <w:t>na Objednávateľa, ak je spôsobená porušením povinností Zhotoviteľa.</w:t>
      </w:r>
    </w:p>
    <w:p w14:paraId="3959AE5F" w14:textId="438C5EB2" w:rsidR="006D2924"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Záručná doba neplynie po dobu, po ktorú Objednávateľ nemôže užívať Dielo resp. časť Diela pre jeho vady, za ktoré zodpovedá Zhotoviteľ.</w:t>
      </w:r>
    </w:p>
    <w:p w14:paraId="7CB03D4E" w14:textId="76C988FA"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62" w:name="_Ref51588285"/>
      <w:bookmarkStart w:id="63" w:name="_Ref488313177"/>
      <w:bookmarkStart w:id="64" w:name="_Ref515029186"/>
      <w:r w:rsidRPr="008113C6">
        <w:rPr>
          <w:rFonts w:ascii="Cambria" w:hAnsi="Cambria" w:cs="Arial"/>
          <w:b/>
          <w:sz w:val="20"/>
          <w:szCs w:val="20"/>
        </w:rPr>
        <w:t xml:space="preserve">Práva </w:t>
      </w:r>
      <w:r w:rsidRPr="008113C6">
        <w:rPr>
          <w:rFonts w:ascii="Cambria" w:hAnsi="Cambria" w:cs="Arial"/>
          <w:b/>
          <w:bCs/>
          <w:sz w:val="20"/>
          <w:szCs w:val="20"/>
        </w:rPr>
        <w:t>duševného</w:t>
      </w:r>
      <w:r w:rsidRPr="008113C6">
        <w:rPr>
          <w:rFonts w:ascii="Cambria" w:hAnsi="Cambria" w:cs="Arial"/>
          <w:b/>
          <w:sz w:val="20"/>
          <w:szCs w:val="20"/>
        </w:rPr>
        <w:t xml:space="preserve"> vlastníctva</w:t>
      </w:r>
      <w:bookmarkEnd w:id="62"/>
      <w:r w:rsidRPr="008113C6">
        <w:rPr>
          <w:rFonts w:ascii="Cambria" w:hAnsi="Cambria" w:cs="Arial"/>
          <w:b/>
          <w:sz w:val="20"/>
          <w:szCs w:val="20"/>
        </w:rPr>
        <w:t xml:space="preserve"> </w:t>
      </w:r>
      <w:bookmarkEnd w:id="63"/>
      <w:bookmarkEnd w:id="64"/>
    </w:p>
    <w:p w14:paraId="3115CD5C" w14:textId="0A98D57F" w:rsidR="002C6D18" w:rsidRPr="008113C6" w:rsidRDefault="002C6D18" w:rsidP="00D47FC9">
      <w:pPr>
        <w:numPr>
          <w:ilvl w:val="2"/>
          <w:numId w:val="15"/>
        </w:numPr>
        <w:spacing w:before="0" w:after="120" w:line="240" w:lineRule="auto"/>
        <w:jc w:val="both"/>
        <w:rPr>
          <w:rFonts w:ascii="Cambria" w:hAnsi="Cambria" w:cs="Arial"/>
          <w:bCs/>
          <w:iCs/>
          <w:sz w:val="20"/>
          <w:szCs w:val="20"/>
        </w:rPr>
      </w:pPr>
      <w:bookmarkStart w:id="65" w:name="_Ref51588252"/>
      <w:bookmarkStart w:id="66" w:name="_Hlk3897230"/>
      <w:bookmarkStart w:id="67" w:name="_Ref485632088"/>
      <w:r w:rsidRPr="008113C6">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bookmarkStart w:id="68" w:name="_Hlk4150640"/>
      <w:r w:rsidRPr="008113C6">
        <w:rPr>
          <w:rFonts w:ascii="Cambria" w:hAnsi="Cambria" w:cs="Arial"/>
          <w:bCs/>
          <w:iCs/>
          <w:sz w:val="20"/>
          <w:szCs w:val="20"/>
        </w:rPr>
        <w:t>Zhotoviteľ</w:t>
      </w:r>
      <w:r w:rsidR="000D6CF9" w:rsidRPr="008113C6">
        <w:rPr>
          <w:rFonts w:ascii="Cambria" w:hAnsi="Cambria" w:cs="Arial"/>
          <w:bCs/>
          <w:iCs/>
          <w:sz w:val="20"/>
          <w:szCs w:val="20"/>
        </w:rPr>
        <w:t xml:space="preserve">ovi zostávajú </w:t>
      </w:r>
      <w:r w:rsidR="004E4449" w:rsidRPr="008113C6">
        <w:rPr>
          <w:rFonts w:ascii="Cambria" w:hAnsi="Cambria" w:cs="Arial"/>
          <w:bCs/>
          <w:iCs/>
          <w:sz w:val="20"/>
          <w:szCs w:val="20"/>
        </w:rPr>
        <w:t xml:space="preserve">jeho výhradné osobnostné a majetkové práva podľa Autorského zákona a zároveň </w:t>
      </w:r>
      <w:r w:rsidRPr="008113C6">
        <w:rPr>
          <w:rFonts w:ascii="Cambria" w:hAnsi="Cambria" w:cs="Arial"/>
          <w:bCs/>
          <w:iCs/>
          <w:sz w:val="20"/>
          <w:szCs w:val="20"/>
        </w:rPr>
        <w:t>Objednávateľovi</w:t>
      </w:r>
      <w:r w:rsidR="004E4449" w:rsidRPr="008113C6">
        <w:rPr>
          <w:rFonts w:ascii="Cambria" w:hAnsi="Cambria" w:cs="Arial"/>
          <w:bCs/>
          <w:iCs/>
          <w:sz w:val="20"/>
          <w:szCs w:val="20"/>
        </w:rPr>
        <w:t xml:space="preserve"> poskytuje</w:t>
      </w:r>
      <w:bookmarkEnd w:id="68"/>
      <w:r w:rsidRPr="008113C6">
        <w:rPr>
          <w:rFonts w:ascii="Cambria" w:hAnsi="Cambria" w:cs="Arial"/>
          <w:bCs/>
          <w:iCs/>
          <w:sz w:val="20"/>
          <w:szCs w:val="20"/>
        </w:rPr>
        <w:t xml:space="preserve"> časovo a teritoriálne neobmedzenú licenciu</w:t>
      </w:r>
      <w:r w:rsidR="004E4449" w:rsidRPr="008113C6">
        <w:rPr>
          <w:rFonts w:ascii="Cambria" w:hAnsi="Cambria" w:cs="Arial"/>
          <w:bCs/>
          <w:iCs/>
          <w:sz w:val="20"/>
          <w:szCs w:val="20"/>
        </w:rPr>
        <w:t xml:space="preserve"> (súhlas)</w:t>
      </w:r>
      <w:r w:rsidRPr="008113C6">
        <w:rPr>
          <w:rFonts w:ascii="Cambria" w:hAnsi="Cambria" w:cs="Arial"/>
          <w:bCs/>
          <w:iCs/>
          <w:sz w:val="20"/>
          <w:szCs w:val="20"/>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w:t>
      </w:r>
      <w:r w:rsidRPr="008113C6">
        <w:rPr>
          <w:rFonts w:ascii="Cambria" w:hAnsi="Cambria" w:cs="Arial"/>
          <w:bCs/>
          <w:iCs/>
          <w:sz w:val="20"/>
          <w:szCs w:val="20"/>
        </w:rPr>
        <w:lastRenderedPageBreak/>
        <w:t>údržby, opráv či úprav Diela resp. jeho častí. Objednávateľ je oprávnený modifikovať, prepracovať alebo zmeniť takúto dokumentáciu, s čím Zhotoviteľ podpisom tejto Zmluvy vyjadruje svoj súhlas.</w:t>
      </w:r>
      <w:bookmarkEnd w:id="65"/>
      <w:r w:rsidRPr="008113C6">
        <w:rPr>
          <w:rFonts w:ascii="Cambria" w:hAnsi="Cambria" w:cs="Arial"/>
          <w:bCs/>
          <w:iCs/>
          <w:sz w:val="20"/>
          <w:szCs w:val="20"/>
        </w:rPr>
        <w:t xml:space="preserve"> </w:t>
      </w:r>
    </w:p>
    <w:p w14:paraId="2C742328" w14:textId="1A48B2BB" w:rsidR="002C6D18" w:rsidRPr="00E60B91" w:rsidRDefault="002C6D18" w:rsidP="00D47FC9">
      <w:pPr>
        <w:numPr>
          <w:ilvl w:val="2"/>
          <w:numId w:val="15"/>
        </w:numPr>
        <w:spacing w:before="0" w:after="120" w:line="240" w:lineRule="auto"/>
        <w:jc w:val="both"/>
        <w:rPr>
          <w:rFonts w:ascii="Cambria" w:hAnsi="Cambria" w:cs="Arial"/>
          <w:bCs/>
          <w:iCs/>
          <w:sz w:val="20"/>
          <w:szCs w:val="20"/>
        </w:rPr>
      </w:pPr>
      <w:bookmarkStart w:id="69" w:name="_Ref51588258"/>
      <w:r w:rsidRPr="008113C6">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8113C6">
        <w:rPr>
          <w:rFonts w:ascii="Cambria" w:hAnsi="Cambria"/>
          <w:sz w:val="20"/>
          <w:szCs w:val="20"/>
        </w:rPr>
        <w:fldChar w:fldCharType="begin"/>
      </w:r>
      <w:r w:rsidRPr="008113C6">
        <w:rPr>
          <w:rFonts w:ascii="Cambria" w:hAnsi="Cambria" w:cs="Arial"/>
          <w:bCs/>
          <w:iCs/>
          <w:sz w:val="20"/>
          <w:szCs w:val="20"/>
        </w:rPr>
        <w:instrText xml:space="preserve"> REF _Ref485632088 \r \h  \* MERGEFORMAT </w:instrText>
      </w:r>
      <w:r w:rsidRPr="008113C6">
        <w:rPr>
          <w:rFonts w:ascii="Cambria" w:hAnsi="Cambria"/>
          <w:sz w:val="20"/>
          <w:szCs w:val="20"/>
        </w:rPr>
      </w:r>
      <w:r w:rsidRPr="008113C6">
        <w:rPr>
          <w:rFonts w:ascii="Cambria" w:hAnsi="Cambria"/>
          <w:sz w:val="20"/>
          <w:szCs w:val="20"/>
        </w:rPr>
        <w:fldChar w:fldCharType="separate"/>
      </w:r>
      <w:r w:rsidR="00963576">
        <w:rPr>
          <w:rFonts w:ascii="Cambria" w:hAnsi="Cambria" w:cs="Arial"/>
          <w:bCs/>
          <w:iCs/>
          <w:sz w:val="20"/>
          <w:szCs w:val="20"/>
        </w:rPr>
        <w:t>4.4.1</w:t>
      </w:r>
      <w:r w:rsidRPr="008113C6">
        <w:rPr>
          <w:rFonts w:ascii="Cambria" w:hAnsi="Cambria"/>
          <w:sz w:val="20"/>
          <w:szCs w:val="20"/>
        </w:rPr>
        <w:fldChar w:fldCharType="end"/>
      </w:r>
      <w:r w:rsidRPr="008113C6">
        <w:rPr>
          <w:rFonts w:ascii="Cambria" w:hAnsi="Cambria" w:cs="Arial"/>
          <w:bCs/>
          <w:iCs/>
          <w:sz w:val="20"/>
          <w:szCs w:val="20"/>
        </w:rPr>
        <w:t xml:space="preserve">, ako aj na postúpenie licencie tretím </w:t>
      </w:r>
      <w:r w:rsidRPr="00E60B91">
        <w:rPr>
          <w:rFonts w:ascii="Cambria" w:hAnsi="Cambria" w:cs="Arial"/>
          <w:bCs/>
          <w:iCs/>
          <w:sz w:val="20"/>
          <w:szCs w:val="20"/>
        </w:rPr>
        <w:t>osobám</w:t>
      </w:r>
      <w:bookmarkEnd w:id="66"/>
      <w:r w:rsidR="00E60B91" w:rsidRPr="00E60B91">
        <w:rPr>
          <w:rFonts w:ascii="Cambria" w:hAnsi="Cambria" w:cs="Arial"/>
          <w:bCs/>
          <w:iCs/>
          <w:sz w:val="20"/>
          <w:szCs w:val="20"/>
        </w:rPr>
        <w:t xml:space="preserve"> a Objednávateľovi zaručuje, že</w:t>
      </w:r>
      <w:r w:rsidR="00E60B91">
        <w:rPr>
          <w:rFonts w:ascii="Cambria" w:hAnsi="Cambria" w:cs="Arial"/>
          <w:bCs/>
          <w:iCs/>
          <w:sz w:val="20"/>
          <w:szCs w:val="20"/>
        </w:rPr>
        <w:t xml:space="preserve"> v prípade, ak autorom dokumentácie je osoba iná ako Zhotoviteľ (Subdodávateľ), boli Zhotoviteľovi udelené súhlasy a oprávnenia zo strany autora dokumentácie k úkonom Zhotoviteľa podľa </w:t>
      </w:r>
      <w:r w:rsidR="007432F9">
        <w:rPr>
          <w:rFonts w:ascii="Cambria" w:hAnsi="Cambria" w:cs="Arial"/>
          <w:bCs/>
          <w:iCs/>
          <w:sz w:val="20"/>
          <w:szCs w:val="20"/>
        </w:rPr>
        <w:t xml:space="preserve">bodu </w:t>
      </w:r>
      <w:r w:rsidR="00280885">
        <w:rPr>
          <w:rFonts w:ascii="Cambria" w:hAnsi="Cambria" w:cs="Arial"/>
          <w:bCs/>
          <w:iCs/>
          <w:sz w:val="20"/>
          <w:szCs w:val="20"/>
        </w:rPr>
        <w:fldChar w:fldCharType="begin"/>
      </w:r>
      <w:r w:rsidR="00280885">
        <w:rPr>
          <w:rFonts w:ascii="Cambria" w:hAnsi="Cambria" w:cs="Arial"/>
          <w:bCs/>
          <w:iCs/>
          <w:sz w:val="20"/>
          <w:szCs w:val="20"/>
        </w:rPr>
        <w:instrText xml:space="preserve"> REF _Ref51588252 \r \h </w:instrText>
      </w:r>
      <w:r w:rsidR="00280885">
        <w:rPr>
          <w:rFonts w:ascii="Cambria" w:hAnsi="Cambria" w:cs="Arial"/>
          <w:bCs/>
          <w:iCs/>
          <w:sz w:val="20"/>
          <w:szCs w:val="20"/>
        </w:rPr>
      </w:r>
      <w:r w:rsidR="00280885">
        <w:rPr>
          <w:rFonts w:ascii="Cambria" w:hAnsi="Cambria" w:cs="Arial"/>
          <w:bCs/>
          <w:iCs/>
          <w:sz w:val="20"/>
          <w:szCs w:val="20"/>
        </w:rPr>
        <w:fldChar w:fldCharType="separate"/>
      </w:r>
      <w:r w:rsidR="00280885">
        <w:rPr>
          <w:rFonts w:ascii="Cambria" w:hAnsi="Cambria" w:cs="Arial"/>
          <w:bCs/>
          <w:iCs/>
          <w:sz w:val="20"/>
          <w:szCs w:val="20"/>
        </w:rPr>
        <w:t>4.4.1</w:t>
      </w:r>
      <w:r w:rsidR="00280885">
        <w:rPr>
          <w:rFonts w:ascii="Cambria" w:hAnsi="Cambria" w:cs="Arial"/>
          <w:bCs/>
          <w:iCs/>
          <w:sz w:val="20"/>
          <w:szCs w:val="20"/>
        </w:rPr>
        <w:fldChar w:fldCharType="end"/>
      </w:r>
      <w:r w:rsidR="007432F9">
        <w:rPr>
          <w:rFonts w:ascii="Cambria" w:hAnsi="Cambria" w:cs="Arial"/>
          <w:bCs/>
          <w:iCs/>
          <w:sz w:val="20"/>
          <w:szCs w:val="20"/>
        </w:rPr>
        <w:t xml:space="preserve">a tohto bodu </w:t>
      </w:r>
      <w:r w:rsidR="00280885">
        <w:rPr>
          <w:rFonts w:ascii="Cambria" w:hAnsi="Cambria" w:cs="Arial"/>
          <w:bCs/>
          <w:iCs/>
          <w:sz w:val="20"/>
          <w:szCs w:val="20"/>
        </w:rPr>
        <w:fldChar w:fldCharType="begin"/>
      </w:r>
      <w:r w:rsidR="00280885">
        <w:rPr>
          <w:rFonts w:ascii="Cambria" w:hAnsi="Cambria" w:cs="Arial"/>
          <w:bCs/>
          <w:iCs/>
          <w:sz w:val="20"/>
          <w:szCs w:val="20"/>
        </w:rPr>
        <w:instrText xml:space="preserve"> REF _Ref51588258 \r \h </w:instrText>
      </w:r>
      <w:r w:rsidR="00280885">
        <w:rPr>
          <w:rFonts w:ascii="Cambria" w:hAnsi="Cambria" w:cs="Arial"/>
          <w:bCs/>
          <w:iCs/>
          <w:sz w:val="20"/>
          <w:szCs w:val="20"/>
        </w:rPr>
      </w:r>
      <w:r w:rsidR="00280885">
        <w:rPr>
          <w:rFonts w:ascii="Cambria" w:hAnsi="Cambria" w:cs="Arial"/>
          <w:bCs/>
          <w:iCs/>
          <w:sz w:val="20"/>
          <w:szCs w:val="20"/>
        </w:rPr>
        <w:fldChar w:fldCharType="separate"/>
      </w:r>
      <w:r w:rsidR="00280885">
        <w:rPr>
          <w:rFonts w:ascii="Cambria" w:hAnsi="Cambria" w:cs="Arial"/>
          <w:bCs/>
          <w:iCs/>
          <w:sz w:val="20"/>
          <w:szCs w:val="20"/>
        </w:rPr>
        <w:t>4.4.2</w:t>
      </w:r>
      <w:r w:rsidR="00280885">
        <w:rPr>
          <w:rFonts w:ascii="Cambria" w:hAnsi="Cambria" w:cs="Arial"/>
          <w:bCs/>
          <w:iCs/>
          <w:sz w:val="20"/>
          <w:szCs w:val="20"/>
        </w:rPr>
        <w:fldChar w:fldCharType="end"/>
      </w:r>
      <w:r w:rsidR="0091223D" w:rsidRPr="00E60B91">
        <w:rPr>
          <w:rFonts w:ascii="Cambria" w:hAnsi="Cambria" w:cs="Arial"/>
          <w:bCs/>
          <w:iCs/>
          <w:sz w:val="20"/>
          <w:szCs w:val="20"/>
        </w:rPr>
        <w:t>.</w:t>
      </w:r>
      <w:bookmarkEnd w:id="69"/>
    </w:p>
    <w:p w14:paraId="290E747B" w14:textId="0F1DBD3D" w:rsidR="00223E83" w:rsidRPr="008113C6" w:rsidRDefault="0091223D" w:rsidP="00D47FC9">
      <w:pPr>
        <w:numPr>
          <w:ilvl w:val="2"/>
          <w:numId w:val="15"/>
        </w:numPr>
        <w:spacing w:before="0" w:after="120" w:line="240" w:lineRule="auto"/>
        <w:jc w:val="both"/>
        <w:rPr>
          <w:rFonts w:ascii="Cambria" w:hAnsi="Cambria" w:cs="Arial"/>
          <w:sz w:val="20"/>
          <w:szCs w:val="20"/>
        </w:rPr>
      </w:pPr>
      <w:bookmarkStart w:id="70" w:name="_Hlk3897283"/>
      <w:bookmarkEnd w:id="67"/>
      <w:r w:rsidRPr="008113C6">
        <w:rPr>
          <w:rFonts w:ascii="Cambria" w:hAnsi="Cambria" w:cs="Arial"/>
          <w:bCs/>
          <w:iCs/>
          <w:sz w:val="20"/>
          <w:szCs w:val="20"/>
        </w:rPr>
        <w:t xml:space="preserve">Ak je predmetom Zmluvy aj dodanie akýchkoľvek počítačových programov, Zhotoviteľ udeľuje </w:t>
      </w:r>
      <w:r w:rsidR="00317DAF" w:rsidRPr="008113C6">
        <w:rPr>
          <w:rFonts w:ascii="Cambria" w:hAnsi="Cambria" w:cs="Arial"/>
          <w:bCs/>
          <w:iCs/>
          <w:sz w:val="20"/>
          <w:szCs w:val="20"/>
        </w:rPr>
        <w:t xml:space="preserve">Objednávateľovi </w:t>
      </w:r>
      <w:r w:rsidR="002C6D18" w:rsidRPr="008113C6">
        <w:rPr>
          <w:rFonts w:ascii="Cambria" w:hAnsi="Cambria" w:cs="Arial"/>
          <w:bCs/>
          <w:iCs/>
          <w:sz w:val="20"/>
          <w:szCs w:val="20"/>
        </w:rPr>
        <w:t xml:space="preserve">výslovne </w:t>
      </w:r>
      <w:r w:rsidR="00317DAF" w:rsidRPr="008113C6">
        <w:rPr>
          <w:rFonts w:ascii="Cambria" w:hAnsi="Cambria" w:cs="Arial"/>
          <w:bCs/>
          <w:iCs/>
          <w:sz w:val="20"/>
          <w:szCs w:val="20"/>
        </w:rPr>
        <w:t>užívateľské licencie</w:t>
      </w:r>
      <w:r w:rsidR="002C6D18" w:rsidRPr="008113C6">
        <w:rPr>
          <w:rFonts w:ascii="Cambria" w:hAnsi="Cambria" w:cs="Arial"/>
          <w:bCs/>
          <w:iCs/>
          <w:sz w:val="20"/>
          <w:szCs w:val="20"/>
        </w:rPr>
        <w:t xml:space="preserve"> k počítačovým programom dodaným Objednávateľovi v zmysle tejto Zmluvy</w:t>
      </w:r>
      <w:bookmarkEnd w:id="70"/>
      <w:r w:rsidR="002C6D18" w:rsidRPr="008113C6">
        <w:rPr>
          <w:rFonts w:ascii="Cambria" w:hAnsi="Cambria" w:cs="Arial"/>
          <w:bCs/>
          <w:iCs/>
          <w:sz w:val="20"/>
          <w:szCs w:val="20"/>
        </w:rPr>
        <w:t xml:space="preserve">. </w:t>
      </w:r>
    </w:p>
    <w:p w14:paraId="2560E1E2" w14:textId="0A9FD1BB"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w:t>
      </w:r>
      <w:r w:rsidR="00B46A49" w:rsidRPr="008113C6">
        <w:rPr>
          <w:rFonts w:ascii="Cambria" w:hAnsi="Cambria" w:cs="Arial"/>
          <w:sz w:val="20"/>
          <w:szCs w:val="20"/>
        </w:rPr>
        <w:t>vy</w:t>
      </w:r>
      <w:r w:rsidRPr="008113C6">
        <w:rPr>
          <w:rFonts w:ascii="Cambria" w:hAnsi="Cambria" w:cs="Arial"/>
          <w:sz w:val="20"/>
          <w:szCs w:val="20"/>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sa zaväzuje, že zabezpečí akékoľvek a všetky potrebné licencie či iné súhlasy od </w:t>
      </w:r>
      <w:r w:rsidRPr="008113C6">
        <w:rPr>
          <w:rFonts w:ascii="Cambria" w:hAnsi="Cambria" w:cs="Arial"/>
          <w:bCs/>
          <w:iCs/>
          <w:sz w:val="20"/>
          <w:szCs w:val="20"/>
        </w:rPr>
        <w:t>akýchkoľvek</w:t>
      </w:r>
      <w:r w:rsidRPr="008113C6">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Objednávateľ prevzatím Diela nepreberá žiadnu zodpovednosť za prípadne porušenie </w:t>
      </w:r>
      <w:r w:rsidRPr="008113C6">
        <w:rPr>
          <w:rFonts w:ascii="Cambria" w:hAnsi="Cambria" w:cs="Arial"/>
          <w:bCs/>
          <w:iCs/>
          <w:sz w:val="20"/>
          <w:szCs w:val="20"/>
        </w:rPr>
        <w:t>akýchkoľvek</w:t>
      </w:r>
      <w:r w:rsidRPr="008113C6">
        <w:rPr>
          <w:rFonts w:ascii="Cambria" w:hAnsi="Cambria" w:cs="Arial"/>
          <w:sz w:val="20"/>
          <w:szCs w:val="20"/>
        </w:rPr>
        <w:t xml:space="preserve"> majetkových a/alebo autorských a priemyselných práv tretích osôb Zhotoviteľom v súvislosti s plnení tejto Zmluvy. </w:t>
      </w:r>
    </w:p>
    <w:p w14:paraId="76FD82F7" w14:textId="0BF4ED76" w:rsidR="00A52409"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Zhotoviteľ sa zaväzuje Objednávateľ</w:t>
      </w:r>
      <w:r w:rsidR="00D11C92" w:rsidRPr="008113C6">
        <w:rPr>
          <w:rFonts w:ascii="Cambria" w:hAnsi="Cambria" w:cs="Arial"/>
          <w:sz w:val="20"/>
          <w:szCs w:val="20"/>
        </w:rPr>
        <w:t>a</w:t>
      </w:r>
      <w:r w:rsidRPr="008113C6">
        <w:rPr>
          <w:rFonts w:ascii="Cambria" w:hAnsi="Cambria" w:cs="Arial"/>
          <w:sz w:val="20"/>
          <w:szCs w:val="20"/>
        </w:rPr>
        <w:t xml:space="preserve"> odškodniť pred každým nárokom tretej osoby z porušenia akéhokoľvek</w:t>
      </w:r>
      <w:r w:rsidRPr="008113C6">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58E97F91" w14:textId="7CF84C04" w:rsidR="00A219D8" w:rsidRPr="008D613B" w:rsidRDefault="007432F9" w:rsidP="008D613B">
      <w:pPr>
        <w:numPr>
          <w:ilvl w:val="2"/>
          <w:numId w:val="15"/>
        </w:numPr>
        <w:spacing w:before="0" w:after="120" w:line="240" w:lineRule="auto"/>
        <w:jc w:val="both"/>
        <w:rPr>
          <w:rFonts w:ascii="Cambria" w:hAnsi="Cambria" w:cs="Arial"/>
          <w:bCs/>
          <w:iCs/>
          <w:sz w:val="20"/>
          <w:szCs w:val="20"/>
        </w:rPr>
      </w:pPr>
      <w:r>
        <w:rPr>
          <w:rFonts w:ascii="Cambria" w:hAnsi="Cambria" w:cs="Arial"/>
          <w:bCs/>
          <w:iCs/>
          <w:sz w:val="20"/>
          <w:szCs w:val="20"/>
        </w:rPr>
        <w:t xml:space="preserve">Všetky a akékoľvek </w:t>
      </w:r>
      <w:r w:rsidR="0064293E">
        <w:rPr>
          <w:rFonts w:ascii="Cambria" w:hAnsi="Cambria" w:cs="Arial"/>
          <w:bCs/>
          <w:iCs/>
          <w:sz w:val="20"/>
          <w:szCs w:val="20"/>
        </w:rPr>
        <w:t xml:space="preserve">náklady a odplaty za plnenia Zhotoviteľa v súvislosti s týmto </w:t>
      </w:r>
      <w:r w:rsidR="00204454">
        <w:rPr>
          <w:rFonts w:ascii="Cambria" w:hAnsi="Cambria" w:cs="Arial"/>
          <w:bCs/>
          <w:iCs/>
          <w:sz w:val="20"/>
          <w:szCs w:val="20"/>
        </w:rPr>
        <w:t>bodomb</w:t>
      </w:r>
      <w:r w:rsidR="00204454">
        <w:rPr>
          <w:rFonts w:ascii="Cambria" w:hAnsi="Cambria" w:cs="Arial"/>
          <w:bCs/>
          <w:iCs/>
          <w:sz w:val="20"/>
          <w:szCs w:val="20"/>
        </w:rPr>
        <w:fldChar w:fldCharType="begin"/>
      </w:r>
      <w:r w:rsidR="00204454">
        <w:rPr>
          <w:rFonts w:ascii="Cambria" w:hAnsi="Cambria" w:cs="Arial"/>
          <w:bCs/>
          <w:iCs/>
          <w:sz w:val="20"/>
          <w:szCs w:val="20"/>
        </w:rPr>
        <w:instrText xml:space="preserve"> REF _Ref51588285 \r \h </w:instrText>
      </w:r>
      <w:r w:rsidR="00204454">
        <w:rPr>
          <w:rFonts w:ascii="Cambria" w:hAnsi="Cambria" w:cs="Arial"/>
          <w:bCs/>
          <w:iCs/>
          <w:sz w:val="20"/>
          <w:szCs w:val="20"/>
        </w:rPr>
      </w:r>
      <w:r w:rsidR="00204454">
        <w:rPr>
          <w:rFonts w:ascii="Cambria" w:hAnsi="Cambria" w:cs="Arial"/>
          <w:bCs/>
          <w:iCs/>
          <w:sz w:val="20"/>
          <w:szCs w:val="20"/>
        </w:rPr>
        <w:fldChar w:fldCharType="separate"/>
      </w:r>
      <w:r w:rsidR="00204454">
        <w:rPr>
          <w:rFonts w:ascii="Cambria" w:hAnsi="Cambria" w:cs="Arial"/>
          <w:bCs/>
          <w:iCs/>
          <w:sz w:val="20"/>
          <w:szCs w:val="20"/>
        </w:rPr>
        <w:t>4.4</w:t>
      </w:r>
      <w:r w:rsidR="00204454">
        <w:rPr>
          <w:rFonts w:ascii="Cambria" w:hAnsi="Cambria" w:cs="Arial"/>
          <w:bCs/>
          <w:iCs/>
          <w:sz w:val="20"/>
          <w:szCs w:val="20"/>
        </w:rPr>
        <w:fldChar w:fldCharType="end"/>
      </w:r>
      <w:r w:rsidR="0064293E">
        <w:rPr>
          <w:rFonts w:ascii="Cambria" w:hAnsi="Cambria" w:cs="Arial"/>
          <w:bCs/>
          <w:iCs/>
          <w:sz w:val="20"/>
          <w:szCs w:val="20"/>
        </w:rPr>
        <w:t xml:space="preserve"> sú zahrnuté v Zmluvnej cene Diela a Zhotoviteľ nie je oprávnený uplatňovať si voči Objednávateľovi v tejto súvislosti </w:t>
      </w:r>
      <w:r w:rsidR="00A219D8">
        <w:rPr>
          <w:rFonts w:ascii="Cambria" w:hAnsi="Cambria" w:cs="Arial"/>
          <w:bCs/>
          <w:iCs/>
          <w:sz w:val="20"/>
          <w:szCs w:val="20"/>
        </w:rPr>
        <w:t>žiadne ďalšie nároky alebo požiadavky.</w:t>
      </w:r>
    </w:p>
    <w:p w14:paraId="76963DB4"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 xml:space="preserve">Zmluvné </w:t>
      </w:r>
      <w:r w:rsidRPr="008113C6">
        <w:rPr>
          <w:rFonts w:ascii="Cambria" w:hAnsi="Cambria" w:cs="Arial"/>
          <w:b/>
          <w:bCs/>
          <w:sz w:val="20"/>
          <w:szCs w:val="20"/>
        </w:rPr>
        <w:t>sankcie</w:t>
      </w:r>
    </w:p>
    <w:p w14:paraId="7CCA2BE1" w14:textId="1AD1CA37"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71" w:name="_Ref514750068"/>
      <w:r w:rsidRPr="008113C6">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8113C6">
        <w:rPr>
          <w:rFonts w:ascii="Cambria" w:hAnsi="Cambria" w:cs="Arial"/>
          <w:sz w:val="20"/>
          <w:szCs w:val="20"/>
        </w:rPr>
        <w:t>Objednávateľa</w:t>
      </w:r>
      <w:r w:rsidRPr="008113C6">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71"/>
    </w:p>
    <w:p w14:paraId="7A067901" w14:textId="3DFD7264" w:rsidR="00AD0B3B" w:rsidRPr="008113C6" w:rsidRDefault="00AD0B3B" w:rsidP="00D47FC9">
      <w:pPr>
        <w:numPr>
          <w:ilvl w:val="3"/>
          <w:numId w:val="15"/>
        </w:numPr>
        <w:spacing w:before="0" w:after="120" w:line="240" w:lineRule="auto"/>
        <w:jc w:val="both"/>
        <w:rPr>
          <w:rFonts w:ascii="Cambria" w:hAnsi="Cambria" w:cs="Arial"/>
          <w:bCs/>
          <w:iCs/>
          <w:sz w:val="20"/>
          <w:szCs w:val="20"/>
        </w:rPr>
      </w:pPr>
      <w:bookmarkStart w:id="72" w:name="_Ref63323915"/>
      <w:r w:rsidRPr="008113C6">
        <w:rPr>
          <w:rFonts w:ascii="Cambria" w:hAnsi="Cambria" w:cs="Arial"/>
          <w:bCs/>
          <w:iCs/>
          <w:sz w:val="20"/>
          <w:szCs w:val="20"/>
        </w:rPr>
        <w:t xml:space="preserve">V prípade omeškania Zhotoviteľa s odovzdaním Dokumentov Zhotoviteľa uvedených v bode </w:t>
      </w:r>
      <w:r w:rsidR="002B765B" w:rsidRPr="008113C6">
        <w:rPr>
          <w:rFonts w:ascii="Cambria" w:hAnsi="Cambria" w:cs="Arial"/>
          <w:bCs/>
          <w:iCs/>
          <w:sz w:val="20"/>
          <w:szCs w:val="20"/>
        </w:rPr>
        <w:fldChar w:fldCharType="begin"/>
      </w:r>
      <w:r w:rsidR="002B765B"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002B765B" w:rsidRPr="008113C6">
        <w:rPr>
          <w:rFonts w:ascii="Cambria" w:hAnsi="Cambria" w:cs="Arial"/>
          <w:bCs/>
          <w:iCs/>
          <w:sz w:val="20"/>
          <w:szCs w:val="20"/>
        </w:rPr>
      </w:r>
      <w:r w:rsidR="002B765B" w:rsidRPr="008113C6">
        <w:rPr>
          <w:rFonts w:ascii="Cambria" w:hAnsi="Cambria" w:cs="Arial"/>
          <w:bCs/>
          <w:iCs/>
          <w:sz w:val="20"/>
          <w:szCs w:val="20"/>
        </w:rPr>
        <w:fldChar w:fldCharType="separate"/>
      </w:r>
      <w:r w:rsidR="00963576">
        <w:rPr>
          <w:rFonts w:ascii="Cambria" w:hAnsi="Cambria" w:cs="Arial"/>
          <w:bCs/>
          <w:iCs/>
          <w:sz w:val="20"/>
          <w:szCs w:val="20"/>
        </w:rPr>
        <w:t>2.3.1</w:t>
      </w:r>
      <w:r w:rsidR="002B765B" w:rsidRPr="008113C6">
        <w:rPr>
          <w:rFonts w:ascii="Cambria" w:hAnsi="Cambria" w:cs="Arial"/>
          <w:bCs/>
          <w:iCs/>
          <w:sz w:val="20"/>
          <w:szCs w:val="20"/>
        </w:rPr>
        <w:fldChar w:fldCharType="end"/>
      </w:r>
      <w:r w:rsidR="002B765B" w:rsidRPr="008113C6">
        <w:rPr>
          <w:rFonts w:ascii="Cambria" w:hAnsi="Cambria" w:cs="Arial"/>
          <w:bCs/>
          <w:iCs/>
          <w:sz w:val="20"/>
          <w:szCs w:val="20"/>
        </w:rPr>
        <w:t xml:space="preserve"> tejto Zmluvy </w:t>
      </w:r>
      <w:r w:rsidR="009D11F4" w:rsidRPr="008113C6">
        <w:rPr>
          <w:rFonts w:ascii="Cambria" w:hAnsi="Cambria" w:cs="Arial"/>
          <w:bCs/>
          <w:iCs/>
          <w:sz w:val="20"/>
          <w:szCs w:val="20"/>
        </w:rPr>
        <w:t xml:space="preserve">v lehote </w:t>
      </w:r>
      <w:r w:rsidR="0078610B" w:rsidRPr="008113C6">
        <w:rPr>
          <w:rFonts w:ascii="Cambria" w:hAnsi="Cambria" w:cs="Arial"/>
          <w:bCs/>
          <w:iCs/>
          <w:sz w:val="20"/>
          <w:szCs w:val="20"/>
        </w:rPr>
        <w:t xml:space="preserve">podľa bodu </w:t>
      </w:r>
      <w:r w:rsidR="007F02D0" w:rsidRPr="008113C6">
        <w:rPr>
          <w:rFonts w:ascii="Cambria" w:hAnsi="Cambria" w:cs="Arial"/>
          <w:bCs/>
          <w:iCs/>
          <w:sz w:val="20"/>
          <w:szCs w:val="20"/>
        </w:rPr>
        <w:fldChar w:fldCharType="begin"/>
      </w:r>
      <w:r w:rsidR="007F02D0"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7F02D0" w:rsidRPr="008113C6">
        <w:rPr>
          <w:rFonts w:ascii="Cambria" w:hAnsi="Cambria" w:cs="Arial"/>
          <w:bCs/>
          <w:iCs/>
          <w:sz w:val="20"/>
          <w:szCs w:val="20"/>
        </w:rPr>
      </w:r>
      <w:r w:rsidR="007F02D0" w:rsidRPr="008113C6">
        <w:rPr>
          <w:rFonts w:ascii="Cambria" w:hAnsi="Cambria" w:cs="Arial"/>
          <w:bCs/>
          <w:iCs/>
          <w:sz w:val="20"/>
          <w:szCs w:val="20"/>
        </w:rPr>
        <w:fldChar w:fldCharType="separate"/>
      </w:r>
      <w:r w:rsidR="00963576">
        <w:rPr>
          <w:rFonts w:ascii="Cambria" w:hAnsi="Cambria" w:cs="Arial"/>
          <w:bCs/>
          <w:iCs/>
          <w:sz w:val="20"/>
          <w:szCs w:val="20"/>
        </w:rPr>
        <w:t>2.3.2</w:t>
      </w:r>
      <w:r w:rsidR="007F02D0" w:rsidRPr="008113C6">
        <w:rPr>
          <w:rFonts w:ascii="Cambria" w:hAnsi="Cambria" w:cs="Arial"/>
          <w:bCs/>
          <w:iCs/>
          <w:sz w:val="20"/>
          <w:szCs w:val="20"/>
        </w:rPr>
        <w:fldChar w:fldCharType="end"/>
      </w:r>
      <w:r w:rsidR="007F02D0" w:rsidRPr="008113C6">
        <w:rPr>
          <w:rFonts w:ascii="Cambria" w:hAnsi="Cambria" w:cs="Arial"/>
          <w:bCs/>
          <w:iCs/>
          <w:sz w:val="20"/>
          <w:szCs w:val="20"/>
        </w:rPr>
        <w:t xml:space="preserve"> </w:t>
      </w:r>
      <w:r w:rsidR="00F9580F" w:rsidRPr="008113C6">
        <w:rPr>
          <w:rFonts w:ascii="Cambria" w:hAnsi="Cambria" w:cs="Arial"/>
          <w:bCs/>
          <w:iCs/>
          <w:sz w:val="20"/>
          <w:szCs w:val="20"/>
        </w:rPr>
        <w:t>má Objednávateľ nárok na zaplatenie zmluvnej pokuty vo výške 0,02 % z</w:t>
      </w:r>
      <w:r w:rsidR="00C6332B">
        <w:rPr>
          <w:rFonts w:ascii="Cambria" w:hAnsi="Cambria" w:cs="Arial"/>
          <w:bCs/>
          <w:iCs/>
          <w:sz w:val="20"/>
          <w:szCs w:val="20"/>
        </w:rPr>
        <w:t>o Zmluvnej ceny</w:t>
      </w:r>
      <w:r w:rsidR="00F9580F" w:rsidRPr="008113C6">
        <w:rPr>
          <w:rFonts w:ascii="Cambria" w:hAnsi="Cambria" w:cs="Arial"/>
          <w:bCs/>
          <w:iCs/>
          <w:sz w:val="20"/>
          <w:szCs w:val="20"/>
        </w:rPr>
        <w:t>, a to za každý aj začatý deň omeškania;</w:t>
      </w:r>
      <w:bookmarkEnd w:id="72"/>
    </w:p>
    <w:p w14:paraId="730262ED" w14:textId="0E05750F" w:rsidR="00A52409" w:rsidRDefault="00A52409" w:rsidP="00D47FC9">
      <w:pPr>
        <w:numPr>
          <w:ilvl w:val="3"/>
          <w:numId w:val="15"/>
        </w:numPr>
        <w:spacing w:before="0" w:after="120" w:line="240" w:lineRule="auto"/>
        <w:jc w:val="both"/>
        <w:rPr>
          <w:rFonts w:ascii="Cambria" w:hAnsi="Cambria" w:cs="Arial"/>
          <w:bCs/>
          <w:iCs/>
          <w:sz w:val="20"/>
          <w:szCs w:val="20"/>
        </w:rPr>
      </w:pPr>
      <w:bookmarkStart w:id="73" w:name="_Ref63323888"/>
      <w:r w:rsidRPr="008113C6">
        <w:rPr>
          <w:rFonts w:ascii="Cambria" w:hAnsi="Cambria" w:cs="Arial"/>
          <w:bCs/>
          <w:iCs/>
          <w:sz w:val="20"/>
          <w:szCs w:val="20"/>
        </w:rPr>
        <w:t>V prípade omeškania Zhotoviteľa s</w:t>
      </w:r>
      <w:r w:rsidR="00A271DC" w:rsidRPr="008113C6">
        <w:rPr>
          <w:rFonts w:ascii="Cambria" w:hAnsi="Cambria" w:cs="Arial"/>
          <w:bCs/>
          <w:iCs/>
          <w:sz w:val="20"/>
          <w:szCs w:val="20"/>
        </w:rPr>
        <w:t> </w:t>
      </w:r>
      <w:r w:rsidRPr="008113C6">
        <w:rPr>
          <w:rFonts w:ascii="Cambria" w:hAnsi="Cambria" w:cs="Arial"/>
          <w:bCs/>
          <w:iCs/>
          <w:sz w:val="20"/>
          <w:szCs w:val="20"/>
        </w:rPr>
        <w:t xml:space="preserve">odovzdaním 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AD7E55" w:rsidRPr="008113C6">
        <w:rPr>
          <w:rFonts w:ascii="Cambria" w:hAnsi="Cambria" w:cs="Arial"/>
          <w:bCs/>
          <w:iCs/>
          <w:sz w:val="20"/>
          <w:szCs w:val="20"/>
        </w:rPr>
        <w:t xml:space="preserve">podľa bodu </w:t>
      </w:r>
      <w:r w:rsidR="00AD7E55" w:rsidRPr="008113C6">
        <w:rPr>
          <w:rFonts w:ascii="Cambria" w:hAnsi="Cambria" w:cs="Arial"/>
          <w:bCs/>
          <w:iCs/>
          <w:sz w:val="20"/>
          <w:szCs w:val="20"/>
        </w:rPr>
        <w:fldChar w:fldCharType="begin"/>
      </w:r>
      <w:r w:rsidR="00AD7E55" w:rsidRPr="008113C6">
        <w:rPr>
          <w:rFonts w:ascii="Cambria" w:hAnsi="Cambria" w:cs="Arial"/>
          <w:bCs/>
          <w:iCs/>
          <w:sz w:val="20"/>
          <w:szCs w:val="20"/>
        </w:rPr>
        <w:instrText xml:space="preserve"> REF _Ref515029329 \r \h </w:instrText>
      </w:r>
      <w:r w:rsidR="00B76034" w:rsidRPr="008113C6">
        <w:rPr>
          <w:rFonts w:ascii="Cambria" w:hAnsi="Cambria" w:cs="Arial"/>
          <w:bCs/>
          <w:iCs/>
          <w:sz w:val="20"/>
          <w:szCs w:val="20"/>
        </w:rPr>
        <w:instrText xml:space="preserve"> \* MERGEFORMAT </w:instrText>
      </w:r>
      <w:r w:rsidR="00AD7E55" w:rsidRPr="008113C6">
        <w:rPr>
          <w:rFonts w:ascii="Cambria" w:hAnsi="Cambria" w:cs="Arial"/>
          <w:bCs/>
          <w:iCs/>
          <w:sz w:val="20"/>
          <w:szCs w:val="20"/>
        </w:rPr>
      </w:r>
      <w:r w:rsidR="00AD7E55" w:rsidRPr="008113C6">
        <w:rPr>
          <w:rFonts w:ascii="Cambria" w:hAnsi="Cambria" w:cs="Arial"/>
          <w:bCs/>
          <w:iCs/>
          <w:sz w:val="20"/>
          <w:szCs w:val="20"/>
        </w:rPr>
        <w:fldChar w:fldCharType="separate"/>
      </w:r>
      <w:r w:rsidR="00963576">
        <w:rPr>
          <w:rFonts w:ascii="Cambria" w:hAnsi="Cambria" w:cs="Arial"/>
          <w:bCs/>
          <w:iCs/>
          <w:sz w:val="20"/>
          <w:szCs w:val="20"/>
        </w:rPr>
        <w:t>3.4.2</w:t>
      </w:r>
      <w:r w:rsidR="00AD7E55" w:rsidRPr="008113C6">
        <w:rPr>
          <w:rFonts w:ascii="Cambria" w:hAnsi="Cambria" w:cs="Arial"/>
          <w:bCs/>
          <w:iCs/>
          <w:sz w:val="20"/>
          <w:szCs w:val="20"/>
        </w:rPr>
        <w:fldChar w:fldCharType="end"/>
      </w:r>
      <w:r w:rsidR="00AD7E55" w:rsidRPr="008113C6">
        <w:rPr>
          <w:rFonts w:ascii="Cambria" w:hAnsi="Cambria" w:cs="Arial"/>
          <w:bCs/>
          <w:iCs/>
          <w:sz w:val="20"/>
          <w:szCs w:val="20"/>
        </w:rPr>
        <w:t xml:space="preserve"> </w:t>
      </w:r>
      <w:r w:rsidRPr="008113C6">
        <w:rPr>
          <w:rFonts w:ascii="Cambria" w:hAnsi="Cambria" w:cs="Arial"/>
          <w:bCs/>
          <w:iCs/>
          <w:sz w:val="20"/>
          <w:szCs w:val="20"/>
        </w:rPr>
        <w:t xml:space="preserve">má Objednávateľ nárok na zaplatenie zmluvnej pokuty vo výške 0,05 % </w:t>
      </w:r>
      <w:r w:rsidR="005F16E7" w:rsidRPr="008113C6">
        <w:rPr>
          <w:rFonts w:ascii="Cambria" w:hAnsi="Cambria" w:cs="Arial"/>
          <w:bCs/>
          <w:iCs/>
          <w:sz w:val="20"/>
          <w:szCs w:val="20"/>
        </w:rPr>
        <w:t>z</w:t>
      </w:r>
      <w:r w:rsidR="00C6332B">
        <w:rPr>
          <w:rFonts w:ascii="Cambria" w:hAnsi="Cambria" w:cs="Arial"/>
          <w:bCs/>
          <w:iCs/>
          <w:sz w:val="20"/>
          <w:szCs w:val="20"/>
        </w:rPr>
        <w:t>o Zmluvnej ceny</w:t>
      </w:r>
      <w:r w:rsidRPr="008113C6">
        <w:rPr>
          <w:rFonts w:ascii="Cambria" w:hAnsi="Cambria" w:cs="Arial"/>
          <w:bCs/>
          <w:iCs/>
          <w:sz w:val="20"/>
          <w:szCs w:val="20"/>
        </w:rPr>
        <w:t>, a to za každý aj začatý deň omeškania;</w:t>
      </w:r>
      <w:bookmarkEnd w:id="73"/>
    </w:p>
    <w:p w14:paraId="02687F51" w14:textId="4076B1CA" w:rsidR="00D93B36" w:rsidRDefault="00D93B36" w:rsidP="00D47FC9">
      <w:pPr>
        <w:numPr>
          <w:ilvl w:val="3"/>
          <w:numId w:val="15"/>
        </w:numPr>
        <w:spacing w:before="0" w:after="120" w:line="240" w:lineRule="auto"/>
        <w:jc w:val="both"/>
        <w:rPr>
          <w:rFonts w:ascii="Cambria" w:hAnsi="Cambria" w:cs="Arial"/>
          <w:bCs/>
          <w:iCs/>
          <w:sz w:val="20"/>
          <w:szCs w:val="20"/>
        </w:rPr>
      </w:pPr>
      <w:r w:rsidRPr="00D93B36">
        <w:rPr>
          <w:rFonts w:ascii="Cambria" w:hAnsi="Cambria" w:cs="Arial"/>
          <w:bCs/>
          <w:iCs/>
          <w:sz w:val="20"/>
          <w:szCs w:val="20"/>
        </w:rPr>
        <w:t>V prípade, ak sa preukáže, že Budova po vykonaní Diela nespĺňa hodnotu celkovej potreby tepla na vykurovanie, ktorú Zhotoviteľ uviedol v návrhu na plnenie kritérií podľa Ponuky Zhotoviteľa (po prepočítaní na referenčné hodnoty Súťaže podľa bodu 2.4.2 tejto Zmluvy) má Objednávateľ</w:t>
      </w:r>
      <w:r>
        <w:rPr>
          <w:rFonts w:ascii="Cambria" w:hAnsi="Cambria" w:cs="Arial"/>
          <w:bCs/>
          <w:iCs/>
          <w:sz w:val="20"/>
          <w:szCs w:val="20"/>
        </w:rPr>
        <w:t xml:space="preserve"> nárok na zaplatenie zmluvnej pokuty podľa bodu </w:t>
      </w:r>
      <w:r>
        <w:rPr>
          <w:rFonts w:ascii="Cambria" w:hAnsi="Cambria" w:cs="Arial"/>
          <w:bCs/>
          <w:iCs/>
          <w:sz w:val="20"/>
          <w:szCs w:val="20"/>
        </w:rPr>
        <w:fldChar w:fldCharType="begin"/>
      </w:r>
      <w:r>
        <w:rPr>
          <w:rFonts w:ascii="Cambria" w:hAnsi="Cambria" w:cs="Arial"/>
          <w:bCs/>
          <w:iCs/>
          <w:sz w:val="20"/>
          <w:szCs w:val="20"/>
        </w:rPr>
        <w:instrText xml:space="preserve"> REF _Ref48916262 \r \h </w:instrText>
      </w:r>
      <w:r>
        <w:rPr>
          <w:rFonts w:ascii="Cambria" w:hAnsi="Cambria" w:cs="Arial"/>
          <w:bCs/>
          <w:iCs/>
          <w:sz w:val="20"/>
          <w:szCs w:val="20"/>
        </w:rPr>
      </w:r>
      <w:r>
        <w:rPr>
          <w:rFonts w:ascii="Cambria" w:hAnsi="Cambria" w:cs="Arial"/>
          <w:bCs/>
          <w:iCs/>
          <w:sz w:val="20"/>
          <w:szCs w:val="20"/>
        </w:rPr>
        <w:fldChar w:fldCharType="separate"/>
      </w:r>
      <w:r>
        <w:rPr>
          <w:rFonts w:ascii="Cambria" w:hAnsi="Cambria" w:cs="Arial"/>
          <w:bCs/>
          <w:iCs/>
          <w:sz w:val="20"/>
          <w:szCs w:val="20"/>
        </w:rPr>
        <w:t>3.6.11c)</w:t>
      </w:r>
      <w:r>
        <w:rPr>
          <w:rFonts w:ascii="Cambria" w:hAnsi="Cambria" w:cs="Arial"/>
          <w:bCs/>
          <w:iCs/>
          <w:sz w:val="20"/>
          <w:szCs w:val="20"/>
        </w:rPr>
        <w:fldChar w:fldCharType="end"/>
      </w:r>
      <w:r>
        <w:rPr>
          <w:rFonts w:ascii="Cambria" w:hAnsi="Cambria" w:cs="Arial"/>
          <w:bCs/>
          <w:iCs/>
          <w:sz w:val="20"/>
          <w:szCs w:val="20"/>
        </w:rPr>
        <w:t xml:space="preserve"> tejto Zmluvy;</w:t>
      </w:r>
    </w:p>
    <w:p w14:paraId="3D9A189B" w14:textId="5C7BCBD1"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74" w:name="_Ref485124812"/>
      <w:r w:rsidRPr="008113C6">
        <w:rPr>
          <w:rFonts w:ascii="Cambria" w:hAnsi="Cambria" w:cs="Arial"/>
          <w:bCs/>
          <w:iCs/>
          <w:sz w:val="20"/>
          <w:szCs w:val="20"/>
        </w:rPr>
        <w:t xml:space="preserve">V prípade omeškania Zhotoviteľa s odstránením vád Diela </w:t>
      </w:r>
      <w:r w:rsidR="00204454">
        <w:rPr>
          <w:rFonts w:ascii="Cambria" w:hAnsi="Cambria" w:cs="Arial"/>
          <w:bCs/>
          <w:iCs/>
          <w:sz w:val="20"/>
          <w:szCs w:val="20"/>
        </w:rPr>
        <w:t>uplatnených v Záručnej dobe</w:t>
      </w:r>
      <w:r w:rsidR="007B6088" w:rsidRPr="008113C6">
        <w:rPr>
          <w:rFonts w:ascii="Cambria" w:hAnsi="Cambria" w:cs="Arial"/>
          <w:bCs/>
          <w:iCs/>
          <w:sz w:val="20"/>
          <w:szCs w:val="20"/>
        </w:rPr>
        <w:t xml:space="preserve"> </w:t>
      </w:r>
      <w:r w:rsidRPr="008113C6">
        <w:rPr>
          <w:rFonts w:ascii="Cambria" w:hAnsi="Cambria" w:cs="Arial"/>
          <w:bCs/>
          <w:iCs/>
          <w:sz w:val="20"/>
          <w:szCs w:val="20"/>
        </w:rPr>
        <w:t xml:space="preserve">má Objednávateľ nárok na zaplatenie zmluvnej pokuty vo výške </w:t>
      </w:r>
      <w:r w:rsidR="005E6EF9" w:rsidRPr="008113C6">
        <w:rPr>
          <w:rFonts w:ascii="Cambria" w:hAnsi="Cambria" w:cs="Arial"/>
          <w:bCs/>
          <w:iCs/>
          <w:sz w:val="20"/>
          <w:szCs w:val="20"/>
        </w:rPr>
        <w:t xml:space="preserve">0,01 % </w:t>
      </w:r>
      <w:r w:rsidR="00C6332B">
        <w:rPr>
          <w:rFonts w:ascii="Cambria" w:hAnsi="Cambria" w:cs="Arial"/>
          <w:bCs/>
          <w:iCs/>
          <w:sz w:val="20"/>
          <w:szCs w:val="20"/>
        </w:rPr>
        <w:t>Zmluvnej ceny</w:t>
      </w:r>
      <w:r w:rsidRPr="008113C6">
        <w:rPr>
          <w:rFonts w:ascii="Cambria" w:hAnsi="Cambria" w:cs="Arial"/>
          <w:bCs/>
          <w:iCs/>
          <w:sz w:val="20"/>
          <w:szCs w:val="20"/>
        </w:rPr>
        <w:t xml:space="preserve"> a to za každý aj začatý deň omeškania;</w:t>
      </w:r>
      <w:bookmarkEnd w:id="74"/>
    </w:p>
    <w:p w14:paraId="01C0DCFC" w14:textId="0C00A0DA" w:rsidR="007D0278" w:rsidRPr="008113C6" w:rsidRDefault="007D0278"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 xml:space="preserve">V prípade, ak nastane ktorýkoľvek dôvod, ktorý dáva Objednávateľovi možnosť odstúpiť od tejto Zmluvy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_Ref519086961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4.6</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w:t>
      </w:r>
      <w:r w:rsidR="007E6BF5">
        <w:rPr>
          <w:rFonts w:ascii="Cambria" w:hAnsi="Cambria" w:cs="Arial"/>
          <w:bCs/>
          <w:iCs/>
          <w:sz w:val="20"/>
          <w:szCs w:val="20"/>
        </w:rPr>
        <w:t xml:space="preserve">a jedná sa o porušenie zmluvnej povinnosti Zhotoviteľa, </w:t>
      </w:r>
      <w:r w:rsidRPr="008113C6">
        <w:rPr>
          <w:rFonts w:ascii="Cambria" w:hAnsi="Cambria" w:cs="Arial"/>
          <w:bCs/>
          <w:iCs/>
          <w:sz w:val="20"/>
          <w:szCs w:val="20"/>
        </w:rPr>
        <w:t>má Objednávateľ nárok na zaplatenie zmluvnej pokuty vo výške 1 % zo Zmluvnej ceny;</w:t>
      </w:r>
    </w:p>
    <w:p w14:paraId="5BAECB8C" w14:textId="063F4ED4"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zadá určitú časť plnenia tejto Zmluvy Subdodávateľovi v rozpore s postupom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_Ref485125593 \r \h  \* MERGEFORMAT </w:instrText>
      </w:r>
      <w:r w:rsidRPr="008113C6">
        <w:rPr>
          <w:rFonts w:ascii="Cambria" w:hAnsi="Cambria" w:cs="Arial"/>
          <w:sz w:val="20"/>
          <w:szCs w:val="20"/>
        </w:rPr>
      </w:r>
      <w:r w:rsidRPr="008113C6">
        <w:rPr>
          <w:rFonts w:ascii="Cambria" w:hAnsi="Cambria" w:cs="Arial"/>
          <w:sz w:val="20"/>
          <w:szCs w:val="20"/>
        </w:rPr>
        <w:fldChar w:fldCharType="separate"/>
      </w:r>
      <w:r w:rsidR="00963576">
        <w:rPr>
          <w:rFonts w:ascii="Cambria" w:hAnsi="Cambria" w:cs="Arial"/>
          <w:sz w:val="20"/>
          <w:szCs w:val="20"/>
        </w:rPr>
        <w:t>4.7</w:t>
      </w:r>
      <w:r w:rsidRPr="008113C6">
        <w:rPr>
          <w:rFonts w:ascii="Cambria" w:hAnsi="Cambria" w:cs="Arial"/>
          <w:sz w:val="20"/>
          <w:szCs w:val="20"/>
        </w:rPr>
        <w:fldChar w:fldCharType="end"/>
      </w:r>
      <w:r w:rsidRPr="008113C6">
        <w:rPr>
          <w:rFonts w:ascii="Cambria" w:hAnsi="Cambria" w:cs="Arial"/>
          <w:sz w:val="20"/>
          <w:szCs w:val="20"/>
        </w:rPr>
        <w:t xml:space="preserve"> tejto Zmluvy má Objednávateľ nárok na zaplatenie zmluvnej pokuty vo výške </w:t>
      </w:r>
      <w:r w:rsidR="00DC3630" w:rsidRPr="008113C6">
        <w:rPr>
          <w:rFonts w:ascii="Cambria" w:hAnsi="Cambria" w:cs="Arial"/>
          <w:sz w:val="20"/>
          <w:szCs w:val="20"/>
        </w:rPr>
        <w:t>5</w:t>
      </w:r>
      <w:r w:rsidR="002E315E" w:rsidRPr="008113C6">
        <w:rPr>
          <w:rFonts w:ascii="Cambria" w:hAnsi="Cambria" w:cs="Arial"/>
          <w:sz w:val="20"/>
          <w:szCs w:val="20"/>
        </w:rPr>
        <w:t>0</w:t>
      </w:r>
      <w:r w:rsidRPr="008113C6">
        <w:rPr>
          <w:rFonts w:ascii="Cambria" w:hAnsi="Cambria" w:cs="Arial"/>
          <w:sz w:val="20"/>
          <w:szCs w:val="20"/>
        </w:rPr>
        <w:t xml:space="preserve">.000,- EUR (slovom: </w:t>
      </w:r>
      <w:r w:rsidR="00DC3630" w:rsidRPr="008113C6">
        <w:rPr>
          <w:rFonts w:ascii="Cambria" w:hAnsi="Cambria" w:cs="Arial"/>
          <w:sz w:val="20"/>
          <w:szCs w:val="20"/>
        </w:rPr>
        <w:t>pä</w:t>
      </w:r>
      <w:r w:rsidR="002E315E" w:rsidRPr="008113C6">
        <w:rPr>
          <w:rFonts w:ascii="Cambria" w:hAnsi="Cambria" w:cs="Arial"/>
          <w:sz w:val="20"/>
          <w:szCs w:val="20"/>
        </w:rPr>
        <w:t>ťdesiat</w:t>
      </w:r>
      <w:r w:rsidR="00DC3630" w:rsidRPr="008113C6">
        <w:rPr>
          <w:rFonts w:ascii="Cambria" w:hAnsi="Cambria" w:cs="Arial"/>
          <w:sz w:val="20"/>
          <w:szCs w:val="20"/>
        </w:rPr>
        <w:t xml:space="preserve">tisíc </w:t>
      </w:r>
      <w:r w:rsidRPr="008113C6">
        <w:rPr>
          <w:rFonts w:ascii="Cambria" w:hAnsi="Cambria" w:cs="Arial"/>
          <w:sz w:val="20"/>
          <w:szCs w:val="20"/>
        </w:rPr>
        <w:t>euro);</w:t>
      </w:r>
    </w:p>
    <w:p w14:paraId="778C6BB5" w14:textId="6C2EE4B0" w:rsidR="006B552C" w:rsidRPr="008113C6" w:rsidRDefault="00A52409" w:rsidP="00D47FC9">
      <w:pPr>
        <w:numPr>
          <w:ilvl w:val="3"/>
          <w:numId w:val="15"/>
        </w:numPr>
        <w:spacing w:before="0" w:after="120" w:line="240" w:lineRule="auto"/>
        <w:jc w:val="both"/>
        <w:rPr>
          <w:rFonts w:ascii="Cambria" w:hAnsi="Cambria" w:cs="Arial"/>
          <w:sz w:val="20"/>
          <w:szCs w:val="20"/>
        </w:rPr>
      </w:pPr>
      <w:bookmarkStart w:id="75" w:name="_Ref63323922"/>
      <w:r w:rsidRPr="008113C6">
        <w:rPr>
          <w:rFonts w:ascii="Cambria" w:hAnsi="Cambria" w:cs="Arial"/>
          <w:sz w:val="20"/>
          <w:szCs w:val="20"/>
        </w:rPr>
        <w:t xml:space="preserve">V prípade, ak Zhotoviteľ na prvú výzvu Objednávateľa podľa bodu </w:t>
      </w:r>
      <w:r w:rsidR="00C576E0" w:rsidRPr="008113C6">
        <w:rPr>
          <w:rFonts w:ascii="Cambria" w:hAnsi="Cambria" w:cs="Arial"/>
          <w:sz w:val="20"/>
          <w:szCs w:val="20"/>
        </w:rPr>
        <w:fldChar w:fldCharType="begin"/>
      </w:r>
      <w:r w:rsidR="00C576E0" w:rsidRPr="008113C6">
        <w:rPr>
          <w:rFonts w:ascii="Cambria" w:hAnsi="Cambria" w:cs="Arial"/>
          <w:sz w:val="20"/>
          <w:szCs w:val="20"/>
        </w:rPr>
        <w:instrText xml:space="preserve"> REF _Ref517346330 \r \h </w:instrText>
      </w:r>
      <w:r w:rsidR="008B474C" w:rsidRPr="008113C6">
        <w:rPr>
          <w:rFonts w:ascii="Cambria" w:hAnsi="Cambria" w:cs="Arial"/>
          <w:sz w:val="20"/>
          <w:szCs w:val="20"/>
        </w:rPr>
        <w:instrText xml:space="preserve"> \* MERGEFORMAT </w:instrText>
      </w:r>
      <w:r w:rsidR="00C576E0" w:rsidRPr="008113C6">
        <w:rPr>
          <w:rFonts w:ascii="Cambria" w:hAnsi="Cambria" w:cs="Arial"/>
          <w:sz w:val="20"/>
          <w:szCs w:val="20"/>
        </w:rPr>
      </w:r>
      <w:r w:rsidR="00C576E0" w:rsidRPr="008113C6">
        <w:rPr>
          <w:rFonts w:ascii="Cambria" w:hAnsi="Cambria" w:cs="Arial"/>
          <w:sz w:val="20"/>
          <w:szCs w:val="20"/>
        </w:rPr>
        <w:fldChar w:fldCharType="separate"/>
      </w:r>
      <w:r w:rsidR="00963576">
        <w:rPr>
          <w:rFonts w:ascii="Cambria" w:hAnsi="Cambria" w:cs="Arial"/>
          <w:sz w:val="20"/>
          <w:szCs w:val="20"/>
        </w:rPr>
        <w:t>4.9</w:t>
      </w:r>
      <w:r w:rsidR="00C576E0" w:rsidRPr="008113C6">
        <w:rPr>
          <w:rFonts w:ascii="Cambria" w:hAnsi="Cambria" w:cs="Arial"/>
          <w:sz w:val="20"/>
          <w:szCs w:val="20"/>
        </w:rPr>
        <w:fldChar w:fldCharType="end"/>
      </w:r>
      <w:r w:rsidRPr="008113C6">
        <w:rPr>
          <w:rFonts w:ascii="Cambria" w:hAnsi="Cambria" w:cs="Arial"/>
          <w:sz w:val="20"/>
          <w:szCs w:val="20"/>
        </w:rPr>
        <w:t xml:space="preserve"> tejto Zmluvy nenapraví porušenie alebo neplnenie tejto Zmluvy v primeranej lehote </w:t>
      </w:r>
      <w:r w:rsidR="00DC3630" w:rsidRPr="008113C6">
        <w:rPr>
          <w:rFonts w:ascii="Cambria" w:hAnsi="Cambria" w:cs="Arial"/>
          <w:sz w:val="20"/>
          <w:szCs w:val="20"/>
        </w:rPr>
        <w:t xml:space="preserve">má Objednávateľ nárok na zaplatenie zmluvnej pokuty vo výške 0,01 % </w:t>
      </w:r>
      <w:r w:rsidR="00C6332B">
        <w:rPr>
          <w:rFonts w:ascii="Cambria" w:hAnsi="Cambria" w:cs="Arial"/>
          <w:sz w:val="20"/>
          <w:szCs w:val="20"/>
        </w:rPr>
        <w:t>Zmluvnej ceny</w:t>
      </w:r>
      <w:r w:rsidR="00DC3630" w:rsidRPr="008113C6">
        <w:rPr>
          <w:rFonts w:ascii="Cambria" w:hAnsi="Cambria" w:cs="Arial"/>
          <w:sz w:val="20"/>
          <w:szCs w:val="20"/>
        </w:rPr>
        <w:t xml:space="preserve"> a to za každý aj začatý deň omeškania</w:t>
      </w:r>
      <w:r w:rsidR="006B552C" w:rsidRPr="008113C6">
        <w:rPr>
          <w:rFonts w:ascii="Cambria" w:hAnsi="Cambria" w:cs="Arial"/>
          <w:sz w:val="20"/>
          <w:szCs w:val="20"/>
        </w:rPr>
        <w:t>;</w:t>
      </w:r>
      <w:bookmarkEnd w:id="75"/>
    </w:p>
    <w:p w14:paraId="531E2AA6" w14:textId="2B072D15" w:rsidR="00A905D2" w:rsidRPr="00D93B36" w:rsidRDefault="00E72031" w:rsidP="00D93B36">
      <w:pPr>
        <w:numPr>
          <w:ilvl w:val="3"/>
          <w:numId w:val="15"/>
        </w:numPr>
        <w:spacing w:before="0" w:after="120" w:line="240" w:lineRule="auto"/>
        <w:jc w:val="both"/>
        <w:rPr>
          <w:rFonts w:ascii="Cambria" w:hAnsi="Cambria" w:cs="Arial"/>
          <w:color w:val="000000"/>
          <w:sz w:val="20"/>
          <w:szCs w:val="20"/>
        </w:rPr>
      </w:pPr>
      <w:bookmarkStart w:id="76" w:name="_Ref63323923"/>
      <w:r w:rsidRPr="008113C6">
        <w:rPr>
          <w:rFonts w:ascii="Cambria" w:hAnsi="Cambria" w:cs="Arial"/>
          <w:bCs/>
          <w:iCs/>
          <w:sz w:val="20"/>
          <w:szCs w:val="20"/>
        </w:rPr>
        <w:t>V prípade omeškania Zhotoviteľa s odstránením vád Diela v rámci Záruky</w:t>
      </w:r>
      <w:r w:rsidR="00BE0458" w:rsidRPr="008113C6">
        <w:rPr>
          <w:rFonts w:ascii="Cambria" w:hAnsi="Cambria" w:cs="Arial"/>
          <w:sz w:val="20"/>
          <w:szCs w:val="20"/>
        </w:rPr>
        <w:t xml:space="preserve"> </w:t>
      </w:r>
      <w:r w:rsidR="00BE0458" w:rsidRPr="008113C6">
        <w:rPr>
          <w:rFonts w:ascii="Cambria" w:hAnsi="Cambria" w:cs="Arial"/>
          <w:bCs/>
          <w:iCs/>
          <w:sz w:val="20"/>
          <w:szCs w:val="20"/>
        </w:rPr>
        <w:t>má</w:t>
      </w:r>
      <w:r w:rsidR="00BE0458" w:rsidRPr="008113C6">
        <w:rPr>
          <w:rFonts w:ascii="Cambria" w:hAnsi="Cambria" w:cs="Arial"/>
          <w:color w:val="000000"/>
          <w:sz w:val="20"/>
          <w:szCs w:val="20"/>
        </w:rPr>
        <w:t xml:space="preserve"> Objednávateľ nárok na zaplatenie zmluvnej pokuty vo výške </w:t>
      </w:r>
      <w:r w:rsidR="00E11DCA" w:rsidRPr="008113C6">
        <w:rPr>
          <w:rFonts w:ascii="Cambria" w:hAnsi="Cambria" w:cs="Arial"/>
          <w:bCs/>
          <w:iCs/>
          <w:sz w:val="20"/>
          <w:szCs w:val="20"/>
        </w:rPr>
        <w:t xml:space="preserve">0,01 % </w:t>
      </w:r>
      <w:r w:rsidR="00C6332B">
        <w:rPr>
          <w:rFonts w:ascii="Cambria" w:hAnsi="Cambria" w:cs="Arial"/>
          <w:sz w:val="20"/>
          <w:szCs w:val="20"/>
        </w:rPr>
        <w:t>Zmluvnej ceny</w:t>
      </w:r>
      <w:r w:rsidR="00C6332B" w:rsidRPr="008113C6" w:rsidDel="00C6332B">
        <w:rPr>
          <w:rFonts w:ascii="Cambria" w:hAnsi="Cambria" w:cs="Arial"/>
          <w:bCs/>
          <w:iCs/>
          <w:sz w:val="20"/>
          <w:szCs w:val="20"/>
        </w:rPr>
        <w:t xml:space="preserve"> </w:t>
      </w:r>
      <w:r w:rsidR="00E11DCA" w:rsidRPr="008113C6">
        <w:rPr>
          <w:rFonts w:ascii="Cambria" w:hAnsi="Cambria" w:cs="Arial"/>
          <w:bCs/>
          <w:iCs/>
          <w:sz w:val="20"/>
          <w:szCs w:val="20"/>
        </w:rPr>
        <w:t>a to za každý aj začatý deň omeškania</w:t>
      </w:r>
      <w:r w:rsidR="00D93B36">
        <w:rPr>
          <w:rFonts w:ascii="Cambria" w:hAnsi="Cambria" w:cs="Arial"/>
          <w:color w:val="000000"/>
          <w:sz w:val="20"/>
          <w:szCs w:val="20"/>
        </w:rPr>
        <w:t>.</w:t>
      </w:r>
      <w:bookmarkEnd w:id="76"/>
    </w:p>
    <w:p w14:paraId="210466B9" w14:textId="612E474F"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V prípade omeškania Objednávateľa s úhradou faktúr má Zhotoviteľ nárok na zaplatenie úroku z </w:t>
      </w:r>
      <w:r w:rsidRPr="008113C6">
        <w:rPr>
          <w:rFonts w:ascii="Cambria" w:hAnsi="Cambria" w:cs="Arial"/>
          <w:bCs/>
          <w:iCs/>
          <w:sz w:val="20"/>
          <w:szCs w:val="20"/>
        </w:rPr>
        <w:t xml:space="preserve">omeškania vo výške </w:t>
      </w:r>
      <w:r w:rsidR="00156964">
        <w:rPr>
          <w:rFonts w:ascii="Cambria" w:hAnsi="Cambria" w:cs="Arial"/>
          <w:bCs/>
          <w:iCs/>
          <w:sz w:val="20"/>
          <w:szCs w:val="20"/>
        </w:rPr>
        <w:t xml:space="preserve">stanovenej osobitným </w:t>
      </w:r>
      <w:r w:rsidR="00806DDE">
        <w:rPr>
          <w:rFonts w:ascii="Cambria" w:hAnsi="Cambria" w:cs="Arial"/>
          <w:bCs/>
          <w:iCs/>
          <w:sz w:val="20"/>
          <w:szCs w:val="20"/>
        </w:rPr>
        <w:t>P</w:t>
      </w:r>
      <w:r w:rsidR="00156964">
        <w:rPr>
          <w:rFonts w:ascii="Cambria" w:hAnsi="Cambria" w:cs="Arial"/>
          <w:bCs/>
          <w:iCs/>
          <w:sz w:val="20"/>
          <w:szCs w:val="20"/>
        </w:rPr>
        <w:t xml:space="preserve">rávnymi predpismi </w:t>
      </w:r>
      <w:r w:rsidRPr="008113C6">
        <w:rPr>
          <w:rFonts w:ascii="Cambria" w:hAnsi="Cambria" w:cs="Arial"/>
          <w:bCs/>
          <w:iCs/>
          <w:sz w:val="20"/>
          <w:szCs w:val="20"/>
        </w:rPr>
        <w:t xml:space="preserve"> za každý aj začatý deň omeškania.</w:t>
      </w:r>
    </w:p>
    <w:p w14:paraId="40E588C5" w14:textId="10FDC3A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8113C6">
        <w:rPr>
          <w:rFonts w:ascii="Cambria" w:hAnsi="Cambria" w:cs="Arial"/>
          <w:sz w:val="20"/>
          <w:szCs w:val="20"/>
        </w:rPr>
        <w:t xml:space="preserve">orušením tejto Zmluvy </w:t>
      </w:r>
      <w:r w:rsidR="00E11DCA" w:rsidRPr="008113C6">
        <w:rPr>
          <w:rFonts w:ascii="Cambria" w:hAnsi="Cambria" w:cs="Arial"/>
          <w:sz w:val="20"/>
          <w:szCs w:val="20"/>
        </w:rPr>
        <w:t>v plnej výške</w:t>
      </w:r>
      <w:r w:rsidR="004750A1" w:rsidRPr="008113C6">
        <w:rPr>
          <w:rFonts w:ascii="Cambria" w:hAnsi="Cambria" w:cs="Arial"/>
          <w:sz w:val="20"/>
          <w:szCs w:val="20"/>
        </w:rPr>
        <w:t>, ktorú si môže Zmluvná strana uplatniť popri zaplatení zmluvných pokút</w:t>
      </w:r>
      <w:r w:rsidRPr="008113C6">
        <w:rPr>
          <w:rFonts w:ascii="Cambria" w:hAnsi="Cambria" w:cs="Arial"/>
          <w:sz w:val="20"/>
          <w:szCs w:val="20"/>
        </w:rPr>
        <w:t>.</w:t>
      </w:r>
    </w:p>
    <w:p w14:paraId="40BCC4EF" w14:textId="1AA7C035" w:rsidR="00A52409" w:rsidRDefault="00A52409" w:rsidP="00D47FC9">
      <w:pPr>
        <w:numPr>
          <w:ilvl w:val="2"/>
          <w:numId w:val="15"/>
        </w:numPr>
        <w:spacing w:before="0" w:after="120" w:line="240" w:lineRule="auto"/>
        <w:jc w:val="both"/>
        <w:rPr>
          <w:ins w:id="77" w:author="Tomas Uricek" w:date="2021-02-03T10:36:00Z"/>
          <w:rFonts w:ascii="Cambria" w:hAnsi="Cambria" w:cs="Arial"/>
          <w:sz w:val="20"/>
          <w:szCs w:val="20"/>
        </w:rPr>
      </w:pPr>
      <w:r w:rsidRPr="008113C6">
        <w:rPr>
          <w:rFonts w:ascii="Cambria" w:hAnsi="Cambria" w:cs="Arial"/>
          <w:bCs/>
          <w:iCs/>
          <w:sz w:val="20"/>
          <w:szCs w:val="20"/>
        </w:rPr>
        <w:t>Splatnosť</w:t>
      </w:r>
      <w:r w:rsidRPr="008113C6">
        <w:rPr>
          <w:rFonts w:ascii="Cambria" w:hAnsi="Cambria" w:cs="Arial"/>
          <w:sz w:val="20"/>
          <w:szCs w:val="20"/>
        </w:rPr>
        <w:t xml:space="preserve"> </w:t>
      </w:r>
      <w:r w:rsidR="00BB425A" w:rsidRPr="008113C6">
        <w:rPr>
          <w:rFonts w:ascii="Cambria" w:hAnsi="Cambria" w:cs="Arial"/>
          <w:sz w:val="20"/>
          <w:szCs w:val="20"/>
        </w:rPr>
        <w:t xml:space="preserve">akejkoľvek </w:t>
      </w:r>
      <w:r w:rsidRPr="008113C6">
        <w:rPr>
          <w:rFonts w:ascii="Cambria" w:hAnsi="Cambria" w:cs="Arial"/>
          <w:sz w:val="20"/>
          <w:szCs w:val="20"/>
        </w:rPr>
        <w:t xml:space="preserve">faktúry za zmluvnú pokutu vystavenej podľa tohto bodu bude minimálne </w:t>
      </w:r>
      <w:r w:rsidRPr="008113C6">
        <w:rPr>
          <w:rFonts w:ascii="Cambria" w:hAnsi="Cambria" w:cs="Arial"/>
          <w:bCs/>
          <w:iCs/>
          <w:sz w:val="20"/>
          <w:szCs w:val="20"/>
        </w:rPr>
        <w:t>sedem</w:t>
      </w:r>
      <w:r w:rsidRPr="008113C6">
        <w:rPr>
          <w:rFonts w:ascii="Cambria" w:hAnsi="Cambria" w:cs="Arial"/>
          <w:sz w:val="20"/>
          <w:szCs w:val="20"/>
        </w:rPr>
        <w:t xml:space="preserve"> (7) kalendárnych dní.</w:t>
      </w:r>
    </w:p>
    <w:p w14:paraId="30857C8F" w14:textId="205B524A" w:rsidR="00801E6E" w:rsidRPr="008113C6" w:rsidRDefault="003D6931" w:rsidP="00D47FC9">
      <w:pPr>
        <w:numPr>
          <w:ilvl w:val="2"/>
          <w:numId w:val="15"/>
        </w:numPr>
        <w:spacing w:before="0" w:after="120" w:line="240" w:lineRule="auto"/>
        <w:jc w:val="both"/>
        <w:rPr>
          <w:rFonts w:ascii="Cambria" w:hAnsi="Cambria" w:cs="Arial"/>
          <w:sz w:val="20"/>
          <w:szCs w:val="20"/>
        </w:rPr>
      </w:pPr>
      <w:ins w:id="78" w:author="Tomas Uricek" w:date="2021-02-04T09:37:00Z">
        <w:r w:rsidRPr="003D6931">
          <w:rPr>
            <w:rFonts w:ascii="Cambria" w:hAnsi="Cambria" w:cs="Arial"/>
            <w:sz w:val="20"/>
            <w:szCs w:val="20"/>
          </w:rPr>
          <w:t xml:space="preserve">Výška zmluvných pokút, ktoré má Objednávateľ nárok si uplatniť voči Zhotoviteľovi podľa ustanovení </w:t>
        </w:r>
        <w:r>
          <w:rPr>
            <w:rFonts w:ascii="Cambria" w:hAnsi="Cambria" w:cs="Arial"/>
            <w:sz w:val="20"/>
            <w:szCs w:val="20"/>
          </w:rPr>
          <w:fldChar w:fldCharType="begin"/>
        </w:r>
        <w:r>
          <w:rPr>
            <w:rFonts w:ascii="Cambria" w:hAnsi="Cambria" w:cs="Arial"/>
            <w:sz w:val="20"/>
            <w:szCs w:val="20"/>
          </w:rPr>
          <w:instrText xml:space="preserve"> REF _Ref514750068 \r \h </w:instrText>
        </w:r>
        <w:r>
          <w:rPr>
            <w:rFonts w:ascii="Cambria" w:hAnsi="Cambria" w:cs="Arial"/>
            <w:sz w:val="20"/>
            <w:szCs w:val="20"/>
          </w:rPr>
        </w:r>
      </w:ins>
      <w:r>
        <w:rPr>
          <w:rFonts w:ascii="Cambria" w:hAnsi="Cambria" w:cs="Arial"/>
          <w:sz w:val="20"/>
          <w:szCs w:val="20"/>
        </w:rPr>
        <w:fldChar w:fldCharType="separate"/>
      </w:r>
      <w:ins w:id="79" w:author="Tomas Uricek" w:date="2021-02-04T09:37:00Z">
        <w:r>
          <w:rPr>
            <w:rFonts w:ascii="Cambria" w:hAnsi="Cambria" w:cs="Arial"/>
            <w:sz w:val="20"/>
            <w:szCs w:val="20"/>
          </w:rPr>
          <w:t>4.5.1</w:t>
        </w:r>
        <w:r>
          <w:rPr>
            <w:rFonts w:ascii="Cambria" w:hAnsi="Cambria" w:cs="Arial"/>
            <w:sz w:val="20"/>
            <w:szCs w:val="20"/>
          </w:rPr>
          <w:fldChar w:fldCharType="end"/>
        </w:r>
      </w:ins>
      <w:ins w:id="80" w:author="Tomas Uricek" w:date="2021-02-04T09:38:00Z">
        <w:r>
          <w:rPr>
            <w:rFonts w:ascii="Cambria" w:hAnsi="Cambria" w:cs="Arial"/>
            <w:sz w:val="20"/>
            <w:szCs w:val="20"/>
          </w:rPr>
          <w:t xml:space="preserve"> </w:t>
        </w:r>
      </w:ins>
      <w:ins w:id="81" w:author="Tomas Uricek" w:date="2021-02-04T09:37:00Z">
        <w:r w:rsidRPr="003D6931">
          <w:rPr>
            <w:rFonts w:ascii="Cambria" w:hAnsi="Cambria" w:cs="Arial"/>
            <w:sz w:val="20"/>
            <w:szCs w:val="20"/>
          </w:rPr>
          <w:t>písm.</w:t>
        </w:r>
      </w:ins>
      <w:ins w:id="82" w:author="Tomas Uricek" w:date="2021-02-04T09:38:00Z">
        <w:r>
          <w:rPr>
            <w:rFonts w:ascii="Cambria" w:hAnsi="Cambria" w:cs="Arial"/>
            <w:sz w:val="20"/>
            <w:szCs w:val="20"/>
          </w:rPr>
          <w:t xml:space="preserve"> </w:t>
        </w:r>
        <w:r>
          <w:rPr>
            <w:rFonts w:ascii="Cambria" w:hAnsi="Cambria" w:cs="Arial"/>
            <w:sz w:val="20"/>
            <w:szCs w:val="20"/>
          </w:rPr>
          <w:fldChar w:fldCharType="begin"/>
        </w:r>
        <w:r>
          <w:rPr>
            <w:rFonts w:ascii="Cambria" w:hAnsi="Cambria" w:cs="Arial"/>
            <w:sz w:val="20"/>
            <w:szCs w:val="20"/>
          </w:rPr>
          <w:instrText xml:space="preserve"> REF _Ref63323915 \n \h </w:instrText>
        </w:r>
        <w:r>
          <w:rPr>
            <w:rFonts w:ascii="Cambria" w:hAnsi="Cambria" w:cs="Arial"/>
            <w:sz w:val="20"/>
            <w:szCs w:val="20"/>
          </w:rPr>
        </w:r>
      </w:ins>
      <w:r>
        <w:rPr>
          <w:rFonts w:ascii="Cambria" w:hAnsi="Cambria" w:cs="Arial"/>
          <w:sz w:val="20"/>
          <w:szCs w:val="20"/>
        </w:rPr>
        <w:fldChar w:fldCharType="separate"/>
      </w:r>
      <w:ins w:id="83" w:author="Tomas Uricek" w:date="2021-02-04T09:38:00Z">
        <w:r>
          <w:rPr>
            <w:rFonts w:ascii="Cambria" w:hAnsi="Cambria" w:cs="Arial"/>
            <w:sz w:val="20"/>
            <w:szCs w:val="20"/>
          </w:rPr>
          <w:t>a)</w:t>
        </w:r>
        <w:r>
          <w:rPr>
            <w:rFonts w:ascii="Cambria" w:hAnsi="Cambria" w:cs="Arial"/>
            <w:sz w:val="20"/>
            <w:szCs w:val="20"/>
          </w:rPr>
          <w:fldChar w:fldCharType="end"/>
        </w:r>
        <w:r>
          <w:rPr>
            <w:rFonts w:ascii="Cambria" w:hAnsi="Cambria" w:cs="Arial"/>
            <w:sz w:val="20"/>
            <w:szCs w:val="20"/>
          </w:rPr>
          <w:t xml:space="preserve">, </w:t>
        </w:r>
        <w:r>
          <w:rPr>
            <w:rFonts w:ascii="Cambria" w:hAnsi="Cambria" w:cs="Arial"/>
            <w:sz w:val="20"/>
            <w:szCs w:val="20"/>
          </w:rPr>
          <w:fldChar w:fldCharType="begin"/>
        </w:r>
        <w:r>
          <w:rPr>
            <w:rFonts w:ascii="Cambria" w:hAnsi="Cambria" w:cs="Arial"/>
            <w:sz w:val="20"/>
            <w:szCs w:val="20"/>
          </w:rPr>
          <w:instrText xml:space="preserve"> REF _Ref63323888 \n \h </w:instrText>
        </w:r>
        <w:r>
          <w:rPr>
            <w:rFonts w:ascii="Cambria" w:hAnsi="Cambria" w:cs="Arial"/>
            <w:sz w:val="20"/>
            <w:szCs w:val="20"/>
          </w:rPr>
        </w:r>
      </w:ins>
      <w:r>
        <w:rPr>
          <w:rFonts w:ascii="Cambria" w:hAnsi="Cambria" w:cs="Arial"/>
          <w:sz w:val="20"/>
          <w:szCs w:val="20"/>
        </w:rPr>
        <w:fldChar w:fldCharType="separate"/>
      </w:r>
      <w:ins w:id="84" w:author="Tomas Uricek" w:date="2021-02-04T09:38:00Z">
        <w:r>
          <w:rPr>
            <w:rFonts w:ascii="Cambria" w:hAnsi="Cambria" w:cs="Arial"/>
            <w:sz w:val="20"/>
            <w:szCs w:val="20"/>
          </w:rPr>
          <w:t>b)</w:t>
        </w:r>
        <w:r>
          <w:rPr>
            <w:rFonts w:ascii="Cambria" w:hAnsi="Cambria" w:cs="Arial"/>
            <w:sz w:val="20"/>
            <w:szCs w:val="20"/>
          </w:rPr>
          <w:fldChar w:fldCharType="end"/>
        </w:r>
        <w:r>
          <w:rPr>
            <w:rFonts w:ascii="Cambria" w:hAnsi="Cambria" w:cs="Arial"/>
            <w:sz w:val="20"/>
            <w:szCs w:val="20"/>
          </w:rPr>
          <w:t xml:space="preserve">, </w:t>
        </w:r>
        <w:r>
          <w:rPr>
            <w:rFonts w:ascii="Cambria" w:hAnsi="Cambria" w:cs="Arial"/>
            <w:sz w:val="20"/>
            <w:szCs w:val="20"/>
          </w:rPr>
          <w:fldChar w:fldCharType="begin"/>
        </w:r>
        <w:r>
          <w:rPr>
            <w:rFonts w:ascii="Cambria" w:hAnsi="Cambria" w:cs="Arial"/>
            <w:sz w:val="20"/>
            <w:szCs w:val="20"/>
          </w:rPr>
          <w:instrText xml:space="preserve"> REF _Ref485124812 \n \h </w:instrText>
        </w:r>
        <w:r>
          <w:rPr>
            <w:rFonts w:ascii="Cambria" w:hAnsi="Cambria" w:cs="Arial"/>
            <w:sz w:val="20"/>
            <w:szCs w:val="20"/>
          </w:rPr>
        </w:r>
      </w:ins>
      <w:r>
        <w:rPr>
          <w:rFonts w:ascii="Cambria" w:hAnsi="Cambria" w:cs="Arial"/>
          <w:sz w:val="20"/>
          <w:szCs w:val="20"/>
        </w:rPr>
        <w:fldChar w:fldCharType="separate"/>
      </w:r>
      <w:ins w:id="85" w:author="Tomas Uricek" w:date="2021-02-04T09:38:00Z">
        <w:r>
          <w:rPr>
            <w:rFonts w:ascii="Cambria" w:hAnsi="Cambria" w:cs="Arial"/>
            <w:sz w:val="20"/>
            <w:szCs w:val="20"/>
          </w:rPr>
          <w:t>d)</w:t>
        </w:r>
        <w:r>
          <w:rPr>
            <w:rFonts w:ascii="Cambria" w:hAnsi="Cambria" w:cs="Arial"/>
            <w:sz w:val="20"/>
            <w:szCs w:val="20"/>
          </w:rPr>
          <w:fldChar w:fldCharType="end"/>
        </w:r>
        <w:r>
          <w:rPr>
            <w:rFonts w:ascii="Cambria" w:hAnsi="Cambria" w:cs="Arial"/>
            <w:sz w:val="20"/>
            <w:szCs w:val="20"/>
          </w:rPr>
          <w:t xml:space="preserve">, </w:t>
        </w:r>
        <w:r>
          <w:rPr>
            <w:rFonts w:ascii="Cambria" w:hAnsi="Cambria" w:cs="Arial"/>
            <w:sz w:val="20"/>
            <w:szCs w:val="20"/>
          </w:rPr>
          <w:fldChar w:fldCharType="begin"/>
        </w:r>
        <w:r>
          <w:rPr>
            <w:rFonts w:ascii="Cambria" w:hAnsi="Cambria" w:cs="Arial"/>
            <w:sz w:val="20"/>
            <w:szCs w:val="20"/>
          </w:rPr>
          <w:instrText xml:space="preserve"> REF _Ref63323922 \n \h </w:instrText>
        </w:r>
        <w:r>
          <w:rPr>
            <w:rFonts w:ascii="Cambria" w:hAnsi="Cambria" w:cs="Arial"/>
            <w:sz w:val="20"/>
            <w:szCs w:val="20"/>
          </w:rPr>
        </w:r>
      </w:ins>
      <w:r>
        <w:rPr>
          <w:rFonts w:ascii="Cambria" w:hAnsi="Cambria" w:cs="Arial"/>
          <w:sz w:val="20"/>
          <w:szCs w:val="20"/>
        </w:rPr>
        <w:fldChar w:fldCharType="separate"/>
      </w:r>
      <w:ins w:id="86" w:author="Tomas Uricek" w:date="2021-02-04T09:38:00Z">
        <w:r>
          <w:rPr>
            <w:rFonts w:ascii="Cambria" w:hAnsi="Cambria" w:cs="Arial"/>
            <w:sz w:val="20"/>
            <w:szCs w:val="20"/>
          </w:rPr>
          <w:t>g)</w:t>
        </w:r>
        <w:r>
          <w:rPr>
            <w:rFonts w:ascii="Cambria" w:hAnsi="Cambria" w:cs="Arial"/>
            <w:sz w:val="20"/>
            <w:szCs w:val="20"/>
          </w:rPr>
          <w:fldChar w:fldCharType="end"/>
        </w:r>
        <w:r>
          <w:rPr>
            <w:rFonts w:ascii="Cambria" w:hAnsi="Cambria" w:cs="Arial"/>
            <w:sz w:val="20"/>
            <w:szCs w:val="20"/>
          </w:rPr>
          <w:t xml:space="preserve">, a </w:t>
        </w:r>
        <w:r>
          <w:rPr>
            <w:rFonts w:ascii="Cambria" w:hAnsi="Cambria" w:cs="Arial"/>
            <w:sz w:val="20"/>
            <w:szCs w:val="20"/>
          </w:rPr>
          <w:fldChar w:fldCharType="begin"/>
        </w:r>
        <w:r>
          <w:rPr>
            <w:rFonts w:ascii="Cambria" w:hAnsi="Cambria" w:cs="Arial"/>
            <w:sz w:val="20"/>
            <w:szCs w:val="20"/>
          </w:rPr>
          <w:instrText xml:space="preserve"> REF _Ref63323923 \n \h </w:instrText>
        </w:r>
        <w:r>
          <w:rPr>
            <w:rFonts w:ascii="Cambria" w:hAnsi="Cambria" w:cs="Arial"/>
            <w:sz w:val="20"/>
            <w:szCs w:val="20"/>
          </w:rPr>
        </w:r>
      </w:ins>
      <w:r>
        <w:rPr>
          <w:rFonts w:ascii="Cambria" w:hAnsi="Cambria" w:cs="Arial"/>
          <w:sz w:val="20"/>
          <w:szCs w:val="20"/>
        </w:rPr>
        <w:fldChar w:fldCharType="separate"/>
      </w:r>
      <w:ins w:id="87" w:author="Tomas Uricek" w:date="2021-02-04T09:38:00Z">
        <w:r>
          <w:rPr>
            <w:rFonts w:ascii="Cambria" w:hAnsi="Cambria" w:cs="Arial"/>
            <w:sz w:val="20"/>
            <w:szCs w:val="20"/>
          </w:rPr>
          <w:t>h)</w:t>
        </w:r>
        <w:r>
          <w:rPr>
            <w:rFonts w:ascii="Cambria" w:hAnsi="Cambria" w:cs="Arial"/>
            <w:sz w:val="20"/>
            <w:szCs w:val="20"/>
          </w:rPr>
          <w:fldChar w:fldCharType="end"/>
        </w:r>
      </w:ins>
      <w:ins w:id="88" w:author="Tomas Uricek" w:date="2021-02-04T09:37:00Z">
        <w:r w:rsidRPr="003D6931">
          <w:rPr>
            <w:rFonts w:ascii="Cambria" w:hAnsi="Cambria" w:cs="Arial"/>
            <w:sz w:val="20"/>
            <w:szCs w:val="20"/>
          </w:rPr>
          <w:t xml:space="preserve"> tejto Zmluvy je limitovaná tak , že v každom jednotlivom prípade  nepresiahne čiastku 30 % zo Zmluvnej ceny</w:t>
        </w:r>
      </w:ins>
      <w:ins w:id="89" w:author="Tomas Uricek" w:date="2021-02-03T10:37:00Z">
        <w:r w:rsidR="00801E6E">
          <w:rPr>
            <w:rFonts w:ascii="Cambria" w:hAnsi="Cambria" w:cs="Arial"/>
            <w:sz w:val="20"/>
            <w:szCs w:val="20"/>
          </w:rPr>
          <w:t>.</w:t>
        </w:r>
      </w:ins>
    </w:p>
    <w:p w14:paraId="24DBD6B9" w14:textId="77777777" w:rsidR="00A52409" w:rsidRPr="008113C6" w:rsidRDefault="00A52409" w:rsidP="00D47FC9">
      <w:pPr>
        <w:numPr>
          <w:ilvl w:val="1"/>
          <w:numId w:val="15"/>
        </w:numPr>
        <w:spacing w:before="0" w:after="120" w:line="240" w:lineRule="auto"/>
        <w:jc w:val="both"/>
        <w:rPr>
          <w:rFonts w:ascii="Cambria" w:hAnsi="Cambria" w:cs="Arial"/>
          <w:b/>
          <w:color w:val="000000"/>
          <w:sz w:val="20"/>
          <w:szCs w:val="20"/>
        </w:rPr>
      </w:pPr>
      <w:bookmarkStart w:id="90" w:name="_Ref519086961"/>
      <w:r w:rsidRPr="008113C6">
        <w:rPr>
          <w:rFonts w:ascii="Cambria" w:hAnsi="Cambria" w:cs="Arial"/>
          <w:b/>
          <w:color w:val="000000"/>
          <w:sz w:val="20"/>
          <w:szCs w:val="20"/>
        </w:rPr>
        <w:t>Trvanie a </w:t>
      </w:r>
      <w:r w:rsidRPr="008113C6">
        <w:rPr>
          <w:rFonts w:ascii="Cambria" w:hAnsi="Cambria" w:cs="Arial"/>
          <w:b/>
          <w:sz w:val="20"/>
          <w:szCs w:val="20"/>
        </w:rPr>
        <w:t>ukončenie</w:t>
      </w:r>
      <w:r w:rsidRPr="008113C6">
        <w:rPr>
          <w:rFonts w:ascii="Cambria" w:hAnsi="Cambria" w:cs="Arial"/>
          <w:b/>
          <w:color w:val="000000"/>
          <w:sz w:val="20"/>
          <w:szCs w:val="20"/>
        </w:rPr>
        <w:t xml:space="preserve"> Zmluvy</w:t>
      </w:r>
      <w:bookmarkEnd w:id="90"/>
    </w:p>
    <w:p w14:paraId="393EB84F" w14:textId="234AF05B" w:rsidR="00F6298D" w:rsidRPr="008113C6" w:rsidRDefault="00A52409" w:rsidP="00D47FC9">
      <w:pPr>
        <w:numPr>
          <w:ilvl w:val="2"/>
          <w:numId w:val="15"/>
        </w:numPr>
        <w:spacing w:before="0" w:after="120" w:line="240" w:lineRule="auto"/>
        <w:jc w:val="both"/>
        <w:rPr>
          <w:rFonts w:ascii="Cambria" w:hAnsi="Cambria" w:cs="Arial"/>
          <w:bCs/>
          <w:iCs/>
          <w:sz w:val="20"/>
          <w:szCs w:val="20"/>
        </w:rPr>
      </w:pPr>
      <w:bookmarkStart w:id="91" w:name="_Hlk495484527"/>
      <w:r w:rsidRPr="008113C6">
        <w:rPr>
          <w:rFonts w:ascii="Cambria" w:hAnsi="Cambria" w:cs="Arial"/>
          <w:bCs/>
          <w:iCs/>
          <w:sz w:val="20"/>
          <w:szCs w:val="20"/>
        </w:rPr>
        <w:t>Táto Zmluva nadobúda platnosť</w:t>
      </w:r>
      <w:r w:rsidR="00EA6947" w:rsidRPr="008113C6">
        <w:rPr>
          <w:rFonts w:ascii="Cambria" w:hAnsi="Cambria" w:cs="Arial"/>
          <w:bCs/>
          <w:iCs/>
          <w:sz w:val="20"/>
          <w:szCs w:val="20"/>
        </w:rPr>
        <w:t xml:space="preserve"> dňom jej </w:t>
      </w:r>
      <w:r w:rsidR="002E57A7" w:rsidRPr="008113C6">
        <w:rPr>
          <w:rFonts w:ascii="Cambria" w:hAnsi="Cambria" w:cs="Arial"/>
          <w:bCs/>
          <w:iCs/>
          <w:sz w:val="20"/>
          <w:szCs w:val="20"/>
        </w:rPr>
        <w:t xml:space="preserve">podpísania </w:t>
      </w:r>
      <w:r w:rsidR="005B05AF" w:rsidRPr="008113C6">
        <w:rPr>
          <w:rFonts w:ascii="Cambria" w:hAnsi="Cambria" w:cs="Arial"/>
          <w:bCs/>
          <w:iCs/>
          <w:sz w:val="20"/>
          <w:szCs w:val="20"/>
        </w:rPr>
        <w:t>oboma Zmluvnými stranami</w:t>
      </w:r>
      <w:r w:rsidR="00BE2C1A" w:rsidRPr="008113C6">
        <w:rPr>
          <w:rFonts w:ascii="Cambria" w:hAnsi="Cambria" w:cs="Arial"/>
          <w:bCs/>
          <w:iCs/>
          <w:sz w:val="20"/>
          <w:szCs w:val="20"/>
        </w:rPr>
        <w:t xml:space="preserve"> a účinnosť dňom </w:t>
      </w:r>
      <w:r w:rsidR="002E57A7" w:rsidRPr="008113C6">
        <w:rPr>
          <w:rFonts w:ascii="Cambria" w:hAnsi="Cambria" w:cs="Arial"/>
          <w:bCs/>
          <w:iCs/>
          <w:sz w:val="20"/>
          <w:szCs w:val="20"/>
        </w:rPr>
        <w:t xml:space="preserve">nasledujúcim </w:t>
      </w:r>
      <w:r w:rsidR="00BE2C1A" w:rsidRPr="008113C6">
        <w:rPr>
          <w:rFonts w:ascii="Cambria" w:hAnsi="Cambria" w:cs="Arial"/>
          <w:bCs/>
          <w:iCs/>
          <w:sz w:val="20"/>
          <w:szCs w:val="20"/>
        </w:rPr>
        <w:t xml:space="preserve">po dni jej zverejnenia </w:t>
      </w:r>
      <w:r w:rsidR="00C814B1">
        <w:rPr>
          <w:rFonts w:ascii="Cambria" w:hAnsi="Cambria" w:cs="Arial"/>
          <w:bCs/>
          <w:iCs/>
          <w:sz w:val="20"/>
          <w:szCs w:val="20"/>
        </w:rPr>
        <w:t>v súlade s ustanovením</w:t>
      </w:r>
      <w:r w:rsidR="00F6298D" w:rsidRPr="008113C6">
        <w:rPr>
          <w:rFonts w:ascii="Cambria" w:hAnsi="Cambria" w:cs="Arial"/>
          <w:bCs/>
          <w:iCs/>
          <w:sz w:val="20"/>
          <w:szCs w:val="20"/>
        </w:rPr>
        <w:t xml:space="preserve"> § 47a Občianskeho zákonníka a ustanovenia § 5a zákona č. 211/</w:t>
      </w:r>
      <w:bookmarkStart w:id="92" w:name="_GoBack"/>
      <w:bookmarkEnd w:id="92"/>
      <w:r w:rsidR="00F6298D" w:rsidRPr="008113C6">
        <w:rPr>
          <w:rFonts w:ascii="Cambria" w:hAnsi="Cambria" w:cs="Arial"/>
          <w:bCs/>
          <w:iCs/>
          <w:sz w:val="20"/>
          <w:szCs w:val="20"/>
        </w:rPr>
        <w:t>2000 Z. z. o slobodnom prístupe k informáciám a o zmene a doplnení niektorých zákonov (zákon o slobode informácií) v znení neskorších predpisov.</w:t>
      </w:r>
    </w:p>
    <w:bookmarkEnd w:id="91"/>
    <w:p w14:paraId="638809F0"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8113C6">
        <w:rPr>
          <w:rFonts w:ascii="Cambria" w:hAnsi="Cambria" w:cs="Arial"/>
          <w:bCs/>
          <w:iCs/>
          <w:sz w:val="20"/>
          <w:szCs w:val="20"/>
        </w:rPr>
        <w:t xml:space="preserve"> </w:t>
      </w:r>
      <w:r w:rsidRPr="008113C6">
        <w:rPr>
          <w:rFonts w:ascii="Cambria" w:hAnsi="Cambria" w:cs="Arial"/>
          <w:bCs/>
          <w:iCs/>
          <w:sz w:val="20"/>
          <w:szCs w:val="20"/>
        </w:rPr>
        <w:t xml:space="preserve">strán. </w:t>
      </w:r>
    </w:p>
    <w:p w14:paraId="0A125061"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odstúpenia od Zmluvy sa Zmluvné strany budú riadiť ustanoveniami § 344 a </w:t>
      </w:r>
      <w:proofErr w:type="spellStart"/>
      <w:r w:rsidRPr="008113C6">
        <w:rPr>
          <w:rFonts w:ascii="Cambria" w:hAnsi="Cambria" w:cs="Arial"/>
          <w:bCs/>
          <w:iCs/>
          <w:sz w:val="20"/>
          <w:szCs w:val="20"/>
        </w:rPr>
        <w:t>nasl</w:t>
      </w:r>
      <w:proofErr w:type="spellEnd"/>
      <w:r w:rsidRPr="008113C6">
        <w:rPr>
          <w:rFonts w:ascii="Cambria" w:hAnsi="Cambria" w:cs="Arial"/>
          <w:bCs/>
          <w:iCs/>
          <w:sz w:val="20"/>
          <w:szCs w:val="20"/>
        </w:rPr>
        <w:t>. Obchodného zákonníka</w:t>
      </w:r>
      <w:r w:rsidR="000D2409" w:rsidRPr="008113C6">
        <w:rPr>
          <w:rFonts w:ascii="Cambria" w:hAnsi="Cambria" w:cs="Arial"/>
          <w:bCs/>
          <w:iCs/>
          <w:sz w:val="20"/>
          <w:szCs w:val="20"/>
        </w:rPr>
        <w:t>, ak v tejto Zmluve nie je uvedené inak</w:t>
      </w:r>
      <w:r w:rsidRPr="008113C6">
        <w:rPr>
          <w:rFonts w:ascii="Cambria" w:hAnsi="Cambria" w:cs="Arial"/>
          <w:bCs/>
          <w:iCs/>
          <w:sz w:val="20"/>
          <w:szCs w:val="20"/>
        </w:rPr>
        <w:t xml:space="preserve">. Odstúpenie od Zmluvy musí mať písomnú formu, musí byť doručené druhej Zmluvnej strane (ktorá svoju povinnosť porušila) a je účinné dňom doručenia </w:t>
      </w:r>
      <w:r w:rsidR="002E57A7" w:rsidRPr="008113C6">
        <w:rPr>
          <w:rFonts w:ascii="Cambria" w:hAnsi="Cambria" w:cs="Arial"/>
          <w:bCs/>
          <w:iCs/>
          <w:sz w:val="20"/>
          <w:szCs w:val="20"/>
        </w:rPr>
        <w:t xml:space="preserve">oznámenia o odstúpení </w:t>
      </w:r>
      <w:r w:rsidRPr="008113C6">
        <w:rPr>
          <w:rFonts w:ascii="Cambria" w:hAnsi="Cambria" w:cs="Arial"/>
          <w:bCs/>
          <w:iCs/>
          <w:sz w:val="20"/>
          <w:szCs w:val="20"/>
        </w:rPr>
        <w:t xml:space="preserve">Zmluvnej strane, ktorá svoju povinnosť porušila. </w:t>
      </w:r>
    </w:p>
    <w:p w14:paraId="19F33659"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8113C6" w:rsidRDefault="009D34E9" w:rsidP="00D47FC9">
      <w:pPr>
        <w:numPr>
          <w:ilvl w:val="3"/>
          <w:numId w:val="15"/>
        </w:numPr>
        <w:spacing w:before="0" w:after="120" w:line="240" w:lineRule="auto"/>
        <w:jc w:val="both"/>
        <w:rPr>
          <w:rFonts w:ascii="Cambria" w:hAnsi="Cambria" w:cs="Arial"/>
          <w:bCs/>
          <w:iCs/>
          <w:sz w:val="20"/>
          <w:szCs w:val="20"/>
        </w:rPr>
      </w:pPr>
      <w:bookmarkStart w:id="93" w:name="_Hlk3897320"/>
      <w:r w:rsidRPr="008113C6">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93"/>
      <w:r w:rsidR="00A52409" w:rsidRPr="008113C6">
        <w:rPr>
          <w:rFonts w:ascii="Cambria" w:hAnsi="Cambria" w:cs="Arial"/>
          <w:bCs/>
          <w:iCs/>
          <w:sz w:val="20"/>
          <w:szCs w:val="20"/>
        </w:rPr>
        <w:t>;</w:t>
      </w:r>
    </w:p>
    <w:p w14:paraId="0C2066FA" w14:textId="77726CB0"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ani opakovane nesplní výzvu k náprave podľa bodu </w:t>
      </w:r>
      <w:r w:rsidR="00F71AC6" w:rsidRPr="008113C6">
        <w:rPr>
          <w:rFonts w:ascii="Cambria" w:hAnsi="Cambria" w:cs="Arial"/>
          <w:bCs/>
          <w:iCs/>
          <w:sz w:val="20"/>
          <w:szCs w:val="20"/>
        </w:rPr>
        <w:fldChar w:fldCharType="begin"/>
      </w:r>
      <w:r w:rsidR="00F71AC6" w:rsidRPr="008113C6">
        <w:rPr>
          <w:rFonts w:ascii="Cambria" w:hAnsi="Cambria" w:cs="Arial"/>
          <w:bCs/>
          <w:iCs/>
          <w:sz w:val="20"/>
          <w:szCs w:val="20"/>
        </w:rPr>
        <w:instrText xml:space="preserve"> REF _Ref517346330 \r \h </w:instrText>
      </w:r>
      <w:r w:rsidR="008B474C" w:rsidRPr="008113C6">
        <w:rPr>
          <w:rFonts w:ascii="Cambria" w:hAnsi="Cambria" w:cs="Arial"/>
          <w:bCs/>
          <w:iCs/>
          <w:sz w:val="20"/>
          <w:szCs w:val="20"/>
        </w:rPr>
        <w:instrText xml:space="preserve"> \* MERGEFORMAT </w:instrText>
      </w:r>
      <w:r w:rsidR="00F71AC6" w:rsidRPr="008113C6">
        <w:rPr>
          <w:rFonts w:ascii="Cambria" w:hAnsi="Cambria" w:cs="Arial"/>
          <w:bCs/>
          <w:iCs/>
          <w:sz w:val="20"/>
          <w:szCs w:val="20"/>
        </w:rPr>
      </w:r>
      <w:r w:rsidR="00F71AC6" w:rsidRPr="008113C6">
        <w:rPr>
          <w:rFonts w:ascii="Cambria" w:hAnsi="Cambria" w:cs="Arial"/>
          <w:bCs/>
          <w:iCs/>
          <w:sz w:val="20"/>
          <w:szCs w:val="20"/>
        </w:rPr>
        <w:fldChar w:fldCharType="separate"/>
      </w:r>
      <w:r w:rsidR="00963576">
        <w:rPr>
          <w:rFonts w:ascii="Cambria" w:hAnsi="Cambria" w:cs="Arial"/>
          <w:bCs/>
          <w:iCs/>
          <w:sz w:val="20"/>
          <w:szCs w:val="20"/>
        </w:rPr>
        <w:t>4.9</w:t>
      </w:r>
      <w:r w:rsidR="00F71AC6" w:rsidRPr="008113C6">
        <w:rPr>
          <w:rFonts w:ascii="Cambria" w:hAnsi="Cambria" w:cs="Arial"/>
          <w:bCs/>
          <w:iCs/>
          <w:sz w:val="20"/>
          <w:szCs w:val="20"/>
        </w:rPr>
        <w:fldChar w:fldCharType="end"/>
      </w:r>
      <w:r w:rsidRPr="008113C6">
        <w:rPr>
          <w:rFonts w:ascii="Cambria" w:hAnsi="Cambria" w:cs="Arial"/>
          <w:bCs/>
          <w:iCs/>
          <w:sz w:val="20"/>
          <w:szCs w:val="20"/>
        </w:rPr>
        <w:t xml:space="preserve"> tejto Zmluvy;</w:t>
      </w:r>
    </w:p>
    <w:p w14:paraId="774064D1" w14:textId="4EE670F4"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 xml:space="preserve">ak Zhotoviteľ opustí Dielo alebo </w:t>
      </w:r>
      <w:r w:rsidR="0007089B" w:rsidRPr="008113C6">
        <w:rPr>
          <w:rFonts w:ascii="Cambria" w:hAnsi="Cambria" w:cs="Arial"/>
          <w:bCs/>
          <w:iCs/>
          <w:sz w:val="20"/>
          <w:szCs w:val="20"/>
        </w:rPr>
        <w:t>je z iného</w:t>
      </w:r>
      <w:r w:rsidRPr="008113C6">
        <w:rPr>
          <w:rFonts w:ascii="Cambria" w:hAnsi="Cambria" w:cs="Arial"/>
          <w:bCs/>
          <w:iCs/>
          <w:sz w:val="20"/>
          <w:szCs w:val="20"/>
        </w:rPr>
        <w:t xml:space="preserve"> </w:t>
      </w:r>
      <w:r w:rsidR="00283E9F" w:rsidRPr="008113C6">
        <w:rPr>
          <w:rFonts w:ascii="Cambria" w:hAnsi="Cambria" w:cs="Arial"/>
          <w:bCs/>
          <w:iCs/>
          <w:sz w:val="20"/>
          <w:szCs w:val="20"/>
        </w:rPr>
        <w:t>zrejm</w:t>
      </w:r>
      <w:r w:rsidR="0007089B" w:rsidRPr="008113C6">
        <w:rPr>
          <w:rFonts w:ascii="Cambria" w:hAnsi="Cambria" w:cs="Arial"/>
          <w:bCs/>
          <w:iCs/>
          <w:sz w:val="20"/>
          <w:szCs w:val="20"/>
        </w:rPr>
        <w:t>é, že neplánuje</w:t>
      </w:r>
      <w:r w:rsidR="00283E9F" w:rsidRPr="008113C6">
        <w:rPr>
          <w:rFonts w:ascii="Cambria" w:hAnsi="Cambria" w:cs="Arial"/>
          <w:bCs/>
          <w:iCs/>
          <w:sz w:val="20"/>
          <w:szCs w:val="20"/>
        </w:rPr>
        <w:t xml:space="preserve"> </w:t>
      </w:r>
      <w:r w:rsidRPr="008113C6">
        <w:rPr>
          <w:rFonts w:ascii="Cambria" w:hAnsi="Cambria" w:cs="Arial"/>
          <w:bCs/>
          <w:iCs/>
          <w:sz w:val="20"/>
          <w:szCs w:val="20"/>
        </w:rPr>
        <w:t xml:space="preserve"> pokračovať v </w:t>
      </w:r>
      <w:r w:rsidR="00536596" w:rsidRPr="008113C6">
        <w:rPr>
          <w:rFonts w:ascii="Cambria" w:hAnsi="Cambria" w:cs="Arial"/>
          <w:bCs/>
          <w:iCs/>
          <w:sz w:val="20"/>
          <w:szCs w:val="20"/>
        </w:rPr>
        <w:t xml:space="preserve">plnení </w:t>
      </w:r>
      <w:r w:rsidRPr="008113C6">
        <w:rPr>
          <w:rFonts w:ascii="Cambria" w:hAnsi="Cambria" w:cs="Arial"/>
          <w:bCs/>
          <w:iCs/>
          <w:sz w:val="20"/>
          <w:szCs w:val="20"/>
        </w:rPr>
        <w:t>svojich povinností podľa Zmluvy</w:t>
      </w:r>
      <w:r w:rsidR="0007089B" w:rsidRPr="008113C6">
        <w:rPr>
          <w:rFonts w:ascii="Cambria" w:hAnsi="Cambria" w:cs="Arial"/>
          <w:bCs/>
          <w:iCs/>
          <w:sz w:val="20"/>
          <w:szCs w:val="20"/>
        </w:rPr>
        <w:t xml:space="preserve"> smerujúcich k riadnemu a včasnému vykonaniu Diela</w:t>
      </w:r>
      <w:r w:rsidRPr="008113C6">
        <w:rPr>
          <w:rFonts w:ascii="Cambria" w:hAnsi="Cambria" w:cs="Arial"/>
          <w:bCs/>
          <w:iCs/>
          <w:sz w:val="20"/>
          <w:szCs w:val="20"/>
        </w:rPr>
        <w:t xml:space="preserve"> (platí obdobne aj v prípade ak Zhotoviteľ tieto povinnosti plní iba vo veľmi obmedzenom rozsahu);</w:t>
      </w:r>
    </w:p>
    <w:p w14:paraId="5313B041" w14:textId="2586962C"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zadá celé Dielo ako subdodávku alebo </w:t>
      </w:r>
      <w:bookmarkStart w:id="94" w:name="_Hlk3897333"/>
      <w:r w:rsidR="009D34E9" w:rsidRPr="008113C6">
        <w:rPr>
          <w:rFonts w:ascii="Cambria" w:hAnsi="Cambria" w:cs="Arial"/>
          <w:bCs/>
          <w:iCs/>
          <w:sz w:val="20"/>
          <w:szCs w:val="20"/>
        </w:rPr>
        <w:t xml:space="preserve">postúpi alebo uzatvorí zmluvu v snahe postúpiť (nakoľko v zmysle bodu </w:t>
      </w:r>
      <w:r w:rsidR="009D34E9" w:rsidRPr="008113C6">
        <w:rPr>
          <w:rFonts w:ascii="Cambria" w:hAnsi="Cambria" w:cs="Arial"/>
          <w:bCs/>
          <w:iCs/>
          <w:sz w:val="20"/>
          <w:szCs w:val="20"/>
        </w:rPr>
        <w:fldChar w:fldCharType="begin"/>
      </w:r>
      <w:r w:rsidR="009D34E9" w:rsidRPr="008113C6">
        <w:rPr>
          <w:rFonts w:ascii="Cambria" w:hAnsi="Cambria" w:cs="Arial"/>
          <w:bCs/>
          <w:iCs/>
          <w:sz w:val="20"/>
          <w:szCs w:val="20"/>
        </w:rPr>
        <w:instrText xml:space="preserve"> REF _Ref4149429 \r \h </w:instrText>
      </w:r>
      <w:r w:rsidR="007E0DDD" w:rsidRPr="008113C6">
        <w:rPr>
          <w:rFonts w:ascii="Cambria" w:hAnsi="Cambria" w:cs="Arial"/>
          <w:bCs/>
          <w:iCs/>
          <w:sz w:val="20"/>
          <w:szCs w:val="20"/>
        </w:rPr>
        <w:instrText xml:space="preserve"> \* MERGEFORMAT </w:instrText>
      </w:r>
      <w:r w:rsidR="009D34E9" w:rsidRPr="008113C6">
        <w:rPr>
          <w:rFonts w:ascii="Cambria" w:hAnsi="Cambria" w:cs="Arial"/>
          <w:bCs/>
          <w:iCs/>
          <w:sz w:val="20"/>
          <w:szCs w:val="20"/>
        </w:rPr>
      </w:r>
      <w:r w:rsidR="009D34E9" w:rsidRPr="008113C6">
        <w:rPr>
          <w:rFonts w:ascii="Cambria" w:hAnsi="Cambria" w:cs="Arial"/>
          <w:bCs/>
          <w:iCs/>
          <w:sz w:val="20"/>
          <w:szCs w:val="20"/>
        </w:rPr>
        <w:fldChar w:fldCharType="separate"/>
      </w:r>
      <w:r w:rsidR="00963576">
        <w:rPr>
          <w:rFonts w:ascii="Cambria" w:hAnsi="Cambria" w:cs="Arial"/>
          <w:bCs/>
          <w:iCs/>
          <w:sz w:val="20"/>
          <w:szCs w:val="20"/>
        </w:rPr>
        <w:t>4.16.3</w:t>
      </w:r>
      <w:r w:rsidR="009D34E9" w:rsidRPr="008113C6">
        <w:rPr>
          <w:rFonts w:ascii="Cambria" w:hAnsi="Cambria" w:cs="Arial"/>
          <w:bCs/>
          <w:iCs/>
          <w:sz w:val="20"/>
          <w:szCs w:val="20"/>
        </w:rPr>
        <w:fldChar w:fldCharType="end"/>
      </w:r>
      <w:r w:rsidR="009D34E9" w:rsidRPr="008113C6">
        <w:rPr>
          <w:rFonts w:ascii="Cambria" w:hAnsi="Cambria" w:cs="Arial"/>
          <w:bCs/>
          <w:iCs/>
          <w:sz w:val="20"/>
          <w:szCs w:val="20"/>
        </w:rPr>
        <w:t xml:space="preserve"> Zmluvy je akékoľvek postúpenie práv v rozpore s touto Zmluvou od začiatku neplatné) akékoľvek práva podľa tejto Zmluvy na tretiu osobu v rozpore s touto Zmluvou</w:t>
      </w:r>
      <w:bookmarkEnd w:id="94"/>
      <w:r w:rsidRPr="008113C6">
        <w:rPr>
          <w:rFonts w:ascii="Cambria" w:hAnsi="Cambria" w:cs="Arial"/>
          <w:bCs/>
          <w:iCs/>
          <w:sz w:val="20"/>
          <w:szCs w:val="20"/>
        </w:rPr>
        <w:t>;</w:t>
      </w:r>
    </w:p>
    <w:p w14:paraId="0C379B88" w14:textId="736B326F" w:rsidR="00E4559E" w:rsidRPr="008113C6" w:rsidRDefault="0014784E"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odovzdaním Dokumentov Zhotoviteľa uvedených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2.3.1</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v lehote podľa bodu </w:t>
      </w:r>
      <w:r w:rsidR="00D2719D" w:rsidRPr="008113C6">
        <w:rPr>
          <w:rFonts w:ascii="Cambria" w:hAnsi="Cambria" w:cs="Arial"/>
          <w:bCs/>
          <w:iCs/>
          <w:sz w:val="20"/>
          <w:szCs w:val="20"/>
        </w:rPr>
        <w:fldChar w:fldCharType="begin"/>
      </w:r>
      <w:r w:rsidR="00D2719D"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D2719D" w:rsidRPr="008113C6">
        <w:rPr>
          <w:rFonts w:ascii="Cambria" w:hAnsi="Cambria" w:cs="Arial"/>
          <w:bCs/>
          <w:iCs/>
          <w:sz w:val="20"/>
          <w:szCs w:val="20"/>
        </w:rPr>
      </w:r>
      <w:r w:rsidR="00D2719D" w:rsidRPr="008113C6">
        <w:rPr>
          <w:rFonts w:ascii="Cambria" w:hAnsi="Cambria" w:cs="Arial"/>
          <w:bCs/>
          <w:iCs/>
          <w:sz w:val="20"/>
          <w:szCs w:val="20"/>
        </w:rPr>
        <w:fldChar w:fldCharType="separate"/>
      </w:r>
      <w:r w:rsidR="00963576">
        <w:rPr>
          <w:rFonts w:ascii="Cambria" w:hAnsi="Cambria" w:cs="Arial"/>
          <w:bCs/>
          <w:iCs/>
          <w:sz w:val="20"/>
          <w:szCs w:val="20"/>
        </w:rPr>
        <w:t>2.3.2</w:t>
      </w:r>
      <w:r w:rsidR="00D2719D" w:rsidRPr="008113C6">
        <w:rPr>
          <w:rFonts w:ascii="Cambria" w:hAnsi="Cambria" w:cs="Arial"/>
          <w:bCs/>
          <w:iCs/>
          <w:sz w:val="20"/>
          <w:szCs w:val="20"/>
        </w:rPr>
        <w:fldChar w:fldCharType="end"/>
      </w:r>
      <w:r w:rsidR="00D2719D" w:rsidRPr="008113C6">
        <w:rPr>
          <w:rFonts w:ascii="Cambria" w:hAnsi="Cambria" w:cs="Arial"/>
          <w:bCs/>
          <w:iCs/>
          <w:sz w:val="20"/>
          <w:szCs w:val="20"/>
        </w:rPr>
        <w:t xml:space="preserve"> </w:t>
      </w:r>
      <w:r w:rsidR="00A0615F" w:rsidRPr="008113C6">
        <w:rPr>
          <w:rFonts w:ascii="Cambria" w:hAnsi="Cambria" w:cs="Arial"/>
          <w:bCs/>
          <w:iCs/>
          <w:sz w:val="20"/>
          <w:szCs w:val="20"/>
        </w:rPr>
        <w:t xml:space="preserve">o viac ako </w:t>
      </w:r>
      <w:r w:rsidRPr="008113C6">
        <w:rPr>
          <w:rFonts w:ascii="Cambria" w:hAnsi="Cambria" w:cs="Arial"/>
          <w:bCs/>
          <w:iCs/>
          <w:sz w:val="20"/>
          <w:szCs w:val="20"/>
        </w:rPr>
        <w:t xml:space="preserve">šesťdesiat </w:t>
      </w:r>
      <w:r w:rsidR="00A87AC2" w:rsidRPr="008113C6">
        <w:rPr>
          <w:rFonts w:ascii="Cambria" w:hAnsi="Cambria" w:cs="Arial"/>
          <w:bCs/>
          <w:iCs/>
          <w:sz w:val="20"/>
          <w:szCs w:val="20"/>
        </w:rPr>
        <w:t>(</w:t>
      </w:r>
      <w:r w:rsidRPr="008113C6">
        <w:rPr>
          <w:rFonts w:ascii="Cambria" w:hAnsi="Cambria" w:cs="Arial"/>
          <w:bCs/>
          <w:iCs/>
          <w:sz w:val="20"/>
          <w:szCs w:val="20"/>
        </w:rPr>
        <w:t>6</w:t>
      </w:r>
      <w:r w:rsidR="00A87AC2" w:rsidRPr="008113C6">
        <w:rPr>
          <w:rFonts w:ascii="Cambria" w:hAnsi="Cambria" w:cs="Arial"/>
          <w:bCs/>
          <w:iCs/>
          <w:sz w:val="20"/>
          <w:szCs w:val="20"/>
        </w:rPr>
        <w:t>0)</w:t>
      </w:r>
      <w:r w:rsidR="00A0615F" w:rsidRPr="008113C6">
        <w:rPr>
          <w:rFonts w:ascii="Cambria" w:hAnsi="Cambria" w:cs="Arial"/>
          <w:bCs/>
          <w:iCs/>
          <w:sz w:val="20"/>
          <w:szCs w:val="20"/>
        </w:rPr>
        <w:t xml:space="preserve"> dní;</w:t>
      </w:r>
    </w:p>
    <w:p w14:paraId="355D9B89" w14:textId="695BE783"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je Zhotoviteľ v omeškaní s</w:t>
      </w:r>
      <w:r w:rsidR="0014784E" w:rsidRPr="008113C6">
        <w:rPr>
          <w:rFonts w:ascii="Cambria" w:hAnsi="Cambria" w:cs="Arial"/>
          <w:bCs/>
          <w:iCs/>
          <w:sz w:val="20"/>
          <w:szCs w:val="20"/>
        </w:rPr>
        <w:t> </w:t>
      </w:r>
      <w:r w:rsidR="00D233B6" w:rsidRPr="008113C6" w:rsidDel="00D233B6">
        <w:rPr>
          <w:rFonts w:ascii="Cambria" w:hAnsi="Cambria" w:cs="Arial"/>
          <w:bCs/>
          <w:iCs/>
          <w:sz w:val="20"/>
          <w:szCs w:val="20"/>
        </w:rPr>
        <w:t xml:space="preserve"> </w:t>
      </w:r>
      <w:r w:rsidR="00A0615F" w:rsidRPr="008113C6">
        <w:rPr>
          <w:rFonts w:ascii="Cambria" w:hAnsi="Cambria" w:cs="Arial"/>
          <w:bCs/>
          <w:iCs/>
          <w:sz w:val="20"/>
          <w:szCs w:val="20"/>
        </w:rPr>
        <w:t xml:space="preserve">odovzdaním </w:t>
      </w:r>
      <w:r w:rsidRPr="008113C6">
        <w:rPr>
          <w:rFonts w:ascii="Cambria" w:hAnsi="Cambria" w:cs="Arial"/>
          <w:bCs/>
          <w:iCs/>
          <w:sz w:val="20"/>
          <w:szCs w:val="20"/>
        </w:rPr>
        <w:t xml:space="preserve">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5D1C0A" w:rsidRPr="008113C6">
        <w:rPr>
          <w:rFonts w:ascii="Cambria" w:hAnsi="Cambria" w:cs="Arial"/>
          <w:bCs/>
          <w:iCs/>
          <w:sz w:val="20"/>
          <w:szCs w:val="20"/>
        </w:rPr>
        <w:t xml:space="preserve">podľa bodu </w:t>
      </w:r>
      <w:r w:rsidR="005D1C0A" w:rsidRPr="008113C6">
        <w:rPr>
          <w:rFonts w:ascii="Cambria" w:hAnsi="Cambria" w:cs="Arial"/>
          <w:bCs/>
          <w:iCs/>
          <w:sz w:val="20"/>
          <w:szCs w:val="20"/>
        </w:rPr>
        <w:fldChar w:fldCharType="begin"/>
      </w:r>
      <w:r w:rsidR="005D1C0A" w:rsidRPr="008113C6">
        <w:rPr>
          <w:rFonts w:ascii="Cambria" w:hAnsi="Cambria" w:cs="Arial"/>
          <w:bCs/>
          <w:iCs/>
          <w:sz w:val="20"/>
          <w:szCs w:val="20"/>
        </w:rPr>
        <w:instrText xml:space="preserve"> REF _Ref515029329 \r \h </w:instrText>
      </w:r>
      <w:r w:rsidR="000405E3" w:rsidRPr="008113C6">
        <w:rPr>
          <w:rFonts w:ascii="Cambria" w:hAnsi="Cambria" w:cs="Arial"/>
          <w:bCs/>
          <w:iCs/>
          <w:sz w:val="20"/>
          <w:szCs w:val="20"/>
        </w:rPr>
        <w:instrText xml:space="preserve"> \* MERGEFORMAT </w:instrText>
      </w:r>
      <w:r w:rsidR="005D1C0A" w:rsidRPr="008113C6">
        <w:rPr>
          <w:rFonts w:ascii="Cambria" w:hAnsi="Cambria" w:cs="Arial"/>
          <w:bCs/>
          <w:iCs/>
          <w:sz w:val="20"/>
          <w:szCs w:val="20"/>
        </w:rPr>
      </w:r>
      <w:r w:rsidR="005D1C0A" w:rsidRPr="008113C6">
        <w:rPr>
          <w:rFonts w:ascii="Cambria" w:hAnsi="Cambria" w:cs="Arial"/>
          <w:bCs/>
          <w:iCs/>
          <w:sz w:val="20"/>
          <w:szCs w:val="20"/>
        </w:rPr>
        <w:fldChar w:fldCharType="separate"/>
      </w:r>
      <w:r w:rsidR="00963576">
        <w:rPr>
          <w:rFonts w:ascii="Cambria" w:hAnsi="Cambria" w:cs="Arial"/>
          <w:bCs/>
          <w:iCs/>
          <w:sz w:val="20"/>
          <w:szCs w:val="20"/>
        </w:rPr>
        <w:t>3.4.2</w:t>
      </w:r>
      <w:r w:rsidR="005D1C0A" w:rsidRPr="008113C6">
        <w:rPr>
          <w:rFonts w:ascii="Cambria" w:hAnsi="Cambria" w:cs="Arial"/>
          <w:bCs/>
          <w:iCs/>
          <w:sz w:val="20"/>
          <w:szCs w:val="20"/>
        </w:rPr>
        <w:fldChar w:fldCharType="end"/>
      </w:r>
      <w:r w:rsidR="005D1C0A" w:rsidRPr="008113C6">
        <w:rPr>
          <w:rFonts w:ascii="Cambria" w:hAnsi="Cambria" w:cs="Arial"/>
          <w:bCs/>
          <w:iCs/>
          <w:sz w:val="20"/>
          <w:szCs w:val="20"/>
        </w:rPr>
        <w:t xml:space="preserve"> </w:t>
      </w:r>
      <w:r w:rsidRPr="008113C6">
        <w:rPr>
          <w:rFonts w:ascii="Cambria" w:hAnsi="Cambria" w:cs="Arial"/>
          <w:bCs/>
          <w:iCs/>
          <w:sz w:val="20"/>
          <w:szCs w:val="20"/>
        </w:rPr>
        <w:t xml:space="preserve">o viac, ako </w:t>
      </w:r>
      <w:r w:rsidR="0014784E" w:rsidRPr="008113C6">
        <w:rPr>
          <w:rFonts w:ascii="Cambria" w:hAnsi="Cambria" w:cs="Arial"/>
          <w:bCs/>
          <w:iCs/>
          <w:sz w:val="20"/>
          <w:szCs w:val="20"/>
        </w:rPr>
        <w:t xml:space="preserve">deväťdesiat </w:t>
      </w:r>
      <w:r w:rsidR="00A87AC2" w:rsidRPr="008113C6">
        <w:rPr>
          <w:rFonts w:ascii="Cambria" w:hAnsi="Cambria" w:cs="Arial"/>
          <w:bCs/>
          <w:iCs/>
          <w:sz w:val="20"/>
          <w:szCs w:val="20"/>
        </w:rPr>
        <w:t>(</w:t>
      </w:r>
      <w:r w:rsidR="0014784E" w:rsidRPr="008113C6">
        <w:rPr>
          <w:rFonts w:ascii="Cambria" w:hAnsi="Cambria" w:cs="Arial"/>
          <w:bCs/>
          <w:iCs/>
          <w:sz w:val="20"/>
          <w:szCs w:val="20"/>
        </w:rPr>
        <w:t>9</w:t>
      </w:r>
      <w:r w:rsidR="00A0615F" w:rsidRPr="008113C6">
        <w:rPr>
          <w:rFonts w:ascii="Cambria" w:hAnsi="Cambria" w:cs="Arial"/>
          <w:bCs/>
          <w:iCs/>
          <w:sz w:val="20"/>
          <w:szCs w:val="20"/>
        </w:rPr>
        <w:t>0</w:t>
      </w:r>
      <w:r w:rsidR="00A87AC2" w:rsidRPr="008113C6">
        <w:rPr>
          <w:rFonts w:ascii="Cambria" w:hAnsi="Cambria" w:cs="Arial"/>
          <w:bCs/>
          <w:iCs/>
          <w:sz w:val="20"/>
          <w:szCs w:val="20"/>
        </w:rPr>
        <w:t>)</w:t>
      </w:r>
      <w:r w:rsidR="00A0615F" w:rsidRPr="008113C6">
        <w:rPr>
          <w:rFonts w:ascii="Cambria" w:hAnsi="Cambria" w:cs="Arial"/>
          <w:bCs/>
          <w:iCs/>
          <w:sz w:val="20"/>
          <w:szCs w:val="20"/>
        </w:rPr>
        <w:t xml:space="preserve"> </w:t>
      </w:r>
      <w:r w:rsidRPr="008113C6">
        <w:rPr>
          <w:rFonts w:ascii="Cambria" w:hAnsi="Cambria" w:cs="Arial"/>
          <w:bCs/>
          <w:iCs/>
          <w:sz w:val="20"/>
          <w:szCs w:val="20"/>
        </w:rPr>
        <w:t>dní;</w:t>
      </w:r>
    </w:p>
    <w:p w14:paraId="023EACBD" w14:textId="388B25D6" w:rsidR="00A87AC2" w:rsidRPr="008113C6" w:rsidRDefault="00A87AC2"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predložením Bankovej záruky podľa bodu </w:t>
      </w:r>
      <w:r w:rsidR="00866640" w:rsidRPr="008113C6">
        <w:rPr>
          <w:rFonts w:ascii="Cambria" w:hAnsi="Cambria" w:cs="Arial"/>
          <w:bCs/>
          <w:iCs/>
          <w:sz w:val="20"/>
          <w:szCs w:val="20"/>
        </w:rPr>
        <w:fldChar w:fldCharType="begin"/>
      </w:r>
      <w:r w:rsidR="00866640" w:rsidRPr="008113C6">
        <w:rPr>
          <w:rFonts w:ascii="Cambria" w:hAnsi="Cambria" w:cs="Arial"/>
          <w:bCs/>
          <w:iCs/>
          <w:sz w:val="20"/>
          <w:szCs w:val="20"/>
        </w:rPr>
        <w:instrText xml:space="preserve"> REF _Ref8128091 \r \h </w:instrText>
      </w:r>
      <w:r w:rsidR="00B76034" w:rsidRPr="008113C6">
        <w:rPr>
          <w:rFonts w:ascii="Cambria" w:hAnsi="Cambria" w:cs="Arial"/>
          <w:bCs/>
          <w:iCs/>
          <w:sz w:val="20"/>
          <w:szCs w:val="20"/>
        </w:rPr>
        <w:instrText xml:space="preserve"> \* MERGEFORMAT </w:instrText>
      </w:r>
      <w:r w:rsidR="00866640" w:rsidRPr="008113C6">
        <w:rPr>
          <w:rFonts w:ascii="Cambria" w:hAnsi="Cambria" w:cs="Arial"/>
          <w:bCs/>
          <w:iCs/>
          <w:sz w:val="20"/>
          <w:szCs w:val="20"/>
        </w:rPr>
      </w:r>
      <w:r w:rsidR="00866640" w:rsidRPr="008113C6">
        <w:rPr>
          <w:rFonts w:ascii="Cambria" w:hAnsi="Cambria" w:cs="Arial"/>
          <w:bCs/>
          <w:iCs/>
          <w:sz w:val="20"/>
          <w:szCs w:val="20"/>
        </w:rPr>
        <w:fldChar w:fldCharType="separate"/>
      </w:r>
      <w:r w:rsidR="00963576">
        <w:rPr>
          <w:rFonts w:ascii="Cambria" w:hAnsi="Cambria" w:cs="Arial"/>
          <w:bCs/>
          <w:iCs/>
          <w:sz w:val="20"/>
          <w:szCs w:val="20"/>
        </w:rPr>
        <w:t>4.12.2</w:t>
      </w:r>
      <w:r w:rsidR="00866640" w:rsidRPr="008113C6">
        <w:rPr>
          <w:rFonts w:ascii="Cambria" w:hAnsi="Cambria" w:cs="Arial"/>
          <w:bCs/>
          <w:iCs/>
          <w:sz w:val="20"/>
          <w:szCs w:val="20"/>
        </w:rPr>
        <w:fldChar w:fldCharType="end"/>
      </w:r>
      <w:r w:rsidR="00866640" w:rsidRPr="008113C6">
        <w:rPr>
          <w:rFonts w:ascii="Cambria" w:hAnsi="Cambria" w:cs="Arial"/>
          <w:bCs/>
          <w:iCs/>
          <w:sz w:val="20"/>
          <w:szCs w:val="20"/>
        </w:rPr>
        <w:t xml:space="preserve"> </w:t>
      </w:r>
      <w:r w:rsidRPr="008113C6">
        <w:rPr>
          <w:rFonts w:ascii="Cambria" w:hAnsi="Cambria" w:cs="Arial"/>
          <w:bCs/>
          <w:iCs/>
          <w:sz w:val="20"/>
          <w:szCs w:val="20"/>
        </w:rPr>
        <w:t>o viac ako pätnásť (15) dní;</w:t>
      </w:r>
    </w:p>
    <w:p w14:paraId="10959A9E" w14:textId="34E176AF" w:rsidR="001C6B3A" w:rsidRPr="008113C6" w:rsidRDefault="001C6B3A"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dôjde k inému podstatnému porušeniu Zmluvy Zhotoviteľom</w:t>
      </w:r>
      <w:r w:rsidR="00B8529C" w:rsidRPr="008113C6">
        <w:rPr>
          <w:rFonts w:ascii="Cambria" w:hAnsi="Cambria" w:cs="Arial"/>
          <w:bCs/>
          <w:iCs/>
          <w:sz w:val="20"/>
          <w:szCs w:val="20"/>
        </w:rPr>
        <w:t xml:space="preserve"> v rozsahu alebo intenzite takej, ako je uvedené v ustanovení § 345 ods. 2 Obchodného zákonníka;</w:t>
      </w:r>
    </w:p>
    <w:p w14:paraId="0E8765A7" w14:textId="05122789"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iCs/>
          <w:sz w:val="20"/>
          <w:szCs w:val="20"/>
        </w:rPr>
        <w:t>ak nastane iná okolnosť uvedená v tejto Zmluve oprávňujúca</w:t>
      </w:r>
      <w:r w:rsidRPr="008113C6">
        <w:rPr>
          <w:rFonts w:ascii="Cambria" w:hAnsi="Cambria" w:cs="Arial"/>
          <w:sz w:val="20"/>
          <w:szCs w:val="20"/>
        </w:rPr>
        <w:t xml:space="preserve"> Objednávateľ</w:t>
      </w:r>
      <w:r w:rsidR="00D233B6" w:rsidRPr="008113C6">
        <w:rPr>
          <w:rFonts w:ascii="Cambria" w:hAnsi="Cambria" w:cs="Arial"/>
          <w:sz w:val="20"/>
          <w:szCs w:val="20"/>
        </w:rPr>
        <w:t>a</w:t>
      </w:r>
      <w:r w:rsidRPr="008113C6">
        <w:rPr>
          <w:rFonts w:ascii="Cambria" w:hAnsi="Cambria" w:cs="Arial"/>
          <w:sz w:val="20"/>
          <w:szCs w:val="20"/>
        </w:rPr>
        <w:t xml:space="preserve"> odstúpiť od Zmluvy.</w:t>
      </w:r>
    </w:p>
    <w:p w14:paraId="7B537734" w14:textId="32D3D2F3"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odstúpiť od Zmluvy tiež v súlade s § 19 ods. 1 </w:t>
      </w:r>
      <w:r w:rsidR="0068191E" w:rsidRPr="008113C6">
        <w:rPr>
          <w:rFonts w:ascii="Cambria" w:hAnsi="Cambria" w:cs="Arial"/>
          <w:bCs/>
          <w:iCs/>
          <w:sz w:val="20"/>
          <w:szCs w:val="20"/>
        </w:rPr>
        <w:t>Zákona o verejnom obstarávaní</w:t>
      </w:r>
      <w:r w:rsidRPr="008113C6">
        <w:rPr>
          <w:rFonts w:ascii="Cambria" w:hAnsi="Cambria" w:cs="Arial"/>
          <w:bCs/>
          <w:iCs/>
          <w:sz w:val="20"/>
          <w:szCs w:val="20"/>
        </w:rPr>
        <w:t xml:space="preserve"> v prípade:</w:t>
      </w:r>
    </w:p>
    <w:p w14:paraId="4C11074B" w14:textId="7777777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47728CFF"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môže v súlade s § 19 ods. 2 Zákona o verejnom obstarávaní odstúpiť od časti Zmluvy, ktorou došlo k podstatnej zmene pôvodnej Zmluvy, a ktorá si vyžadovala nov</w:t>
      </w:r>
      <w:r w:rsidR="00213DC4">
        <w:rPr>
          <w:rFonts w:ascii="Cambria" w:hAnsi="Cambria" w:cs="Arial"/>
          <w:bCs/>
          <w:iCs/>
          <w:sz w:val="20"/>
          <w:szCs w:val="20"/>
        </w:rPr>
        <w:t>é</w:t>
      </w:r>
      <w:r w:rsidRPr="008113C6">
        <w:rPr>
          <w:rFonts w:ascii="Cambria" w:hAnsi="Cambria" w:cs="Arial"/>
          <w:bCs/>
          <w:iCs/>
          <w:sz w:val="20"/>
          <w:szCs w:val="20"/>
        </w:rPr>
        <w:t xml:space="preserve"> verejné obstarávanie. </w:t>
      </w:r>
    </w:p>
    <w:p w14:paraId="68188734" w14:textId="38ECA4CF"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1097F0AD" w:rsidR="00D023AB" w:rsidRPr="008113C6" w:rsidRDefault="00D023AB"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je oprávnený okamžite odstúpiť od Zmluvy v prípade podstatného porušenia Zmluvy Objednávateľom. Na účely tejto zmluvy sa za podstatné porušenie Zmluvy Objednávateľom považuje </w:t>
      </w:r>
    </w:p>
    <w:p w14:paraId="78719A8E" w14:textId="7EF77203" w:rsidR="00D023AB" w:rsidRPr="008113C6" w:rsidRDefault="00374BD8"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w:t>
      </w:r>
      <w:r w:rsidR="00D023AB" w:rsidRPr="008113C6">
        <w:rPr>
          <w:rFonts w:ascii="Cambria" w:hAnsi="Cambria" w:cs="Arial"/>
          <w:bCs/>
          <w:iCs/>
          <w:sz w:val="20"/>
          <w:szCs w:val="20"/>
        </w:rPr>
        <w:t xml:space="preserve">k Objednávateľ </w:t>
      </w:r>
      <w:r w:rsidRPr="008113C6">
        <w:rPr>
          <w:rFonts w:ascii="Cambria" w:hAnsi="Cambria" w:cs="Arial"/>
          <w:bCs/>
          <w:iCs/>
          <w:sz w:val="20"/>
          <w:szCs w:val="20"/>
        </w:rPr>
        <w:t xml:space="preserve">neposkytne Zhotoviteľovi akúkoľvek platbu podľa tejto Zmluvy ani do </w:t>
      </w:r>
      <w:r w:rsidR="00B9054F" w:rsidRPr="008113C6">
        <w:rPr>
          <w:rFonts w:ascii="Cambria" w:hAnsi="Cambria" w:cs="Arial"/>
          <w:bCs/>
          <w:iCs/>
          <w:sz w:val="20"/>
          <w:szCs w:val="20"/>
        </w:rPr>
        <w:t xml:space="preserve">šesťdesiatich </w:t>
      </w:r>
      <w:r w:rsidRPr="008113C6">
        <w:rPr>
          <w:rFonts w:ascii="Cambria" w:hAnsi="Cambria" w:cs="Arial"/>
          <w:bCs/>
          <w:iCs/>
          <w:sz w:val="20"/>
          <w:szCs w:val="20"/>
        </w:rPr>
        <w:t>(</w:t>
      </w:r>
      <w:r w:rsidR="00B9054F" w:rsidRPr="008113C6">
        <w:rPr>
          <w:rFonts w:ascii="Cambria" w:hAnsi="Cambria" w:cs="Arial"/>
          <w:bCs/>
          <w:iCs/>
          <w:sz w:val="20"/>
          <w:szCs w:val="20"/>
        </w:rPr>
        <w:t>60</w:t>
      </w:r>
      <w:r w:rsidRPr="008113C6">
        <w:rPr>
          <w:rFonts w:ascii="Cambria" w:hAnsi="Cambria" w:cs="Arial"/>
          <w:bCs/>
          <w:iCs/>
          <w:sz w:val="20"/>
          <w:szCs w:val="20"/>
        </w:rPr>
        <w:t xml:space="preserve">) dní odo dňa </w:t>
      </w:r>
      <w:r w:rsidR="000C07BB" w:rsidRPr="008113C6">
        <w:rPr>
          <w:rFonts w:ascii="Cambria" w:hAnsi="Cambria" w:cs="Arial"/>
          <w:bCs/>
          <w:iCs/>
          <w:sz w:val="20"/>
          <w:szCs w:val="20"/>
        </w:rPr>
        <w:t>jej splatnosti;</w:t>
      </w:r>
    </w:p>
    <w:p w14:paraId="3BF3680B" w14:textId="743830A1" w:rsidR="000C07BB" w:rsidRPr="008113C6" w:rsidRDefault="000C07BB"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ak dôjde k inému podstatnému porušeniu Zmluvy Objednávateľom v rozsahu alebo intenzite takej, ako je uvedené v ustanovení § 345 ods. 2 Obchodného zákonníka.</w:t>
      </w:r>
    </w:p>
    <w:p w14:paraId="1007B667" w14:textId="04875707" w:rsidR="00A52409" w:rsidRPr="008113C6" w:rsidRDefault="00A52409" w:rsidP="00D47FC9">
      <w:pPr>
        <w:numPr>
          <w:ilvl w:val="1"/>
          <w:numId w:val="15"/>
        </w:numPr>
        <w:spacing w:before="0" w:after="120" w:line="240" w:lineRule="auto"/>
        <w:jc w:val="both"/>
        <w:rPr>
          <w:rFonts w:ascii="Cambria" w:hAnsi="Cambria" w:cs="Arial"/>
          <w:b/>
          <w:color w:val="000000"/>
          <w:sz w:val="20"/>
          <w:szCs w:val="20"/>
        </w:rPr>
      </w:pPr>
      <w:bookmarkStart w:id="95" w:name="_Ref485125593"/>
      <w:r w:rsidRPr="008113C6">
        <w:rPr>
          <w:rFonts w:ascii="Cambria" w:hAnsi="Cambria" w:cs="Arial"/>
          <w:b/>
          <w:bCs/>
          <w:sz w:val="20"/>
          <w:szCs w:val="20"/>
        </w:rPr>
        <w:t>Subdodávatelia</w:t>
      </w:r>
      <w:bookmarkEnd w:id="95"/>
    </w:p>
    <w:p w14:paraId="12ED3F19" w14:textId="3F77E43C"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je oprávnený plnením vybraných častí tejto Zmluvy poveriť svojich Subdodávateľov. Zoznam Subdodávateľov tvorí </w:t>
      </w:r>
      <w:r w:rsidR="000D61B9">
        <w:rPr>
          <w:rFonts w:ascii="Cambria" w:hAnsi="Cambria" w:cs="Arial"/>
          <w:bCs/>
          <w:iCs/>
          <w:sz w:val="20"/>
          <w:szCs w:val="20"/>
        </w:rPr>
        <w:t>súčasť Ponuky Zhotoviteľa</w:t>
      </w:r>
      <w:r w:rsidRPr="008113C6">
        <w:rPr>
          <w:rFonts w:ascii="Cambria" w:hAnsi="Cambria" w:cs="Arial"/>
          <w:bCs/>
          <w:iCs/>
          <w:sz w:val="20"/>
          <w:szCs w:val="20"/>
        </w:rPr>
        <w:t>.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156389">
        <w:rPr>
          <w:rFonts w:ascii="Cambria" w:hAnsi="Cambria" w:cs="Arial"/>
          <w:bCs/>
          <w:iCs/>
          <w:sz w:val="20"/>
          <w:szCs w:val="20"/>
        </w:rPr>
        <w:t xml:space="preserve"> (ďalej aj ako „</w:t>
      </w:r>
      <w:r w:rsidR="00156389" w:rsidRPr="00963576">
        <w:rPr>
          <w:rFonts w:ascii="Cambria" w:hAnsi="Cambria" w:cs="Arial"/>
          <w:b/>
          <w:iCs/>
          <w:sz w:val="20"/>
          <w:szCs w:val="20"/>
        </w:rPr>
        <w:t>Zákon o RPVS</w:t>
      </w:r>
      <w:r w:rsidR="00156389">
        <w:rPr>
          <w:rFonts w:ascii="Cambria" w:hAnsi="Cambria" w:cs="Arial"/>
          <w:bCs/>
          <w:iCs/>
          <w:sz w:val="20"/>
          <w:szCs w:val="20"/>
        </w:rPr>
        <w:t>“</w:t>
      </w:r>
      <w:r w:rsidR="00434084">
        <w:rPr>
          <w:rFonts w:ascii="Cambria" w:hAnsi="Cambria" w:cs="Arial"/>
          <w:bCs/>
          <w:iCs/>
          <w:sz w:val="20"/>
          <w:szCs w:val="20"/>
        </w:rPr>
        <w:t>)</w:t>
      </w:r>
      <w:r w:rsidRPr="008113C6">
        <w:rPr>
          <w:rFonts w:ascii="Cambria" w:hAnsi="Cambria" w:cs="Arial"/>
          <w:bCs/>
          <w:iCs/>
          <w:sz w:val="20"/>
          <w:szCs w:val="20"/>
        </w:rPr>
        <w:t>.</w:t>
      </w:r>
    </w:p>
    <w:p w14:paraId="329A65F8" w14:textId="564F6CEC" w:rsidR="00A52409" w:rsidRPr="008113C6" w:rsidRDefault="00A52409" w:rsidP="00D47FC9">
      <w:pPr>
        <w:numPr>
          <w:ilvl w:val="2"/>
          <w:numId w:val="15"/>
        </w:numPr>
        <w:spacing w:before="0" w:after="120" w:line="240" w:lineRule="auto"/>
        <w:jc w:val="both"/>
        <w:rPr>
          <w:rFonts w:ascii="Cambria" w:hAnsi="Cambria" w:cs="Arial"/>
          <w:bCs/>
          <w:sz w:val="20"/>
          <w:szCs w:val="20"/>
        </w:rPr>
      </w:pPr>
      <w:bookmarkStart w:id="96" w:name="_Ref485128550"/>
      <w:r w:rsidRPr="008113C6">
        <w:rPr>
          <w:rFonts w:ascii="Cambria" w:hAnsi="Cambria" w:cs="Arial"/>
          <w:bCs/>
          <w:iCs/>
          <w:sz w:val="20"/>
          <w:szCs w:val="20"/>
        </w:rPr>
        <w:t>V prípade</w:t>
      </w:r>
      <w:r w:rsidRPr="008113C6">
        <w:rPr>
          <w:rFonts w:ascii="Cambria" w:hAnsi="Cambria" w:cs="Arial"/>
          <w:bCs/>
          <w:sz w:val="20"/>
          <w:szCs w:val="20"/>
        </w:rPr>
        <w:t>, ak má počas plnenia Zmluvy Zhotoviteľ záujem zmeniť alebo doplniť svojich Subdodávateľov, je povinný rešpektovať nasledovné pravidlá:</w:t>
      </w:r>
      <w:bookmarkEnd w:id="96"/>
    </w:p>
    <w:p w14:paraId="6846A44C" w14:textId="02B82826"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w:t>
      </w:r>
      <w:r w:rsidR="009D34E9" w:rsidRPr="008113C6">
        <w:rPr>
          <w:rFonts w:ascii="Cambria" w:hAnsi="Cambria" w:cs="Arial"/>
          <w:bCs/>
          <w:iCs/>
          <w:sz w:val="20"/>
          <w:szCs w:val="20"/>
        </w:rPr>
        <w:t xml:space="preserve"> (ak má takú povinnosť)</w:t>
      </w:r>
      <w:r w:rsidRPr="008113C6">
        <w:rPr>
          <w:rFonts w:ascii="Cambria" w:hAnsi="Cambria" w:cs="Arial"/>
          <w:bCs/>
          <w:iCs/>
          <w:sz w:val="20"/>
          <w:szCs w:val="20"/>
        </w:rPr>
        <w:t xml:space="preserve"> byť zapísaný v registri partnerov verejného sektora podľa </w:t>
      </w:r>
      <w:r w:rsidR="00156389">
        <w:rPr>
          <w:rFonts w:ascii="Cambria" w:hAnsi="Cambria" w:cs="Arial"/>
          <w:bCs/>
          <w:iCs/>
          <w:sz w:val="20"/>
          <w:szCs w:val="20"/>
        </w:rPr>
        <w:t>Zákona o RPVS</w:t>
      </w:r>
      <w:r w:rsidRPr="008113C6">
        <w:rPr>
          <w:rFonts w:ascii="Cambria" w:hAnsi="Cambria" w:cs="Arial"/>
          <w:bCs/>
          <w:iCs/>
          <w:sz w:val="20"/>
          <w:szCs w:val="20"/>
        </w:rPr>
        <w:t>,</w:t>
      </w:r>
    </w:p>
    <w:p w14:paraId="7919E334" w14:textId="01A0B88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Subdodávateľ, ktorého sa týka návrh na zmenu, musí byť schopný realizovať príslušnú časť predmetu zákazky v </w:t>
      </w:r>
      <w:r w:rsidR="00633797" w:rsidRPr="008113C6">
        <w:rPr>
          <w:rFonts w:ascii="Cambria" w:hAnsi="Cambria" w:cs="Arial"/>
          <w:bCs/>
          <w:iCs/>
          <w:sz w:val="20"/>
          <w:szCs w:val="20"/>
        </w:rPr>
        <w:t>súlade s touto Zmluvou</w:t>
      </w:r>
      <w:r w:rsidRPr="008113C6">
        <w:rPr>
          <w:rFonts w:ascii="Cambria" w:hAnsi="Cambria" w:cs="Arial"/>
          <w:bCs/>
          <w:iCs/>
          <w:sz w:val="20"/>
          <w:szCs w:val="20"/>
        </w:rPr>
        <w:t xml:space="preserve"> a musí spĺňať rovnaké podmienky, ako pôvodný Subdodávateľ (ak boli stanovené),</w:t>
      </w:r>
      <w:r w:rsidR="00232DE3" w:rsidRPr="008113C6">
        <w:rPr>
          <w:rFonts w:ascii="Cambria" w:hAnsi="Cambria" w:cs="Arial"/>
          <w:bCs/>
          <w:iCs/>
          <w:sz w:val="20"/>
          <w:szCs w:val="20"/>
        </w:rPr>
        <w:t xml:space="preserve"> a</w:t>
      </w:r>
    </w:p>
    <w:p w14:paraId="712E3BCC" w14:textId="02F9078C"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97" w:name="_Ref485128520"/>
      <w:r w:rsidRPr="008113C6">
        <w:rPr>
          <w:rFonts w:ascii="Cambria" w:hAnsi="Cambria" w:cs="Arial"/>
          <w:bCs/>
          <w:iCs/>
          <w:sz w:val="20"/>
          <w:szCs w:val="20"/>
        </w:rPr>
        <w:t>Zhotoviteľ oznámi Objednávateľovi návrh na zmenu Subdodávateľa spolu s predložením dokladov preukazujúcich splnenie podmienok uvedených vyššie.</w:t>
      </w:r>
      <w:bookmarkEnd w:id="97"/>
    </w:p>
    <w:p w14:paraId="15B8EF55" w14:textId="2662C7A5"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sz w:val="20"/>
          <w:szCs w:val="20"/>
        </w:rPr>
        <w:t xml:space="preserve">Návrh na zmenu </w:t>
      </w:r>
      <w:r w:rsidR="0087687F" w:rsidRPr="008113C6">
        <w:rPr>
          <w:rFonts w:ascii="Cambria" w:hAnsi="Cambria" w:cs="Arial"/>
          <w:bCs/>
          <w:sz w:val="20"/>
          <w:szCs w:val="20"/>
        </w:rPr>
        <w:t>S</w:t>
      </w:r>
      <w:r w:rsidRPr="008113C6">
        <w:rPr>
          <w:rFonts w:ascii="Cambria" w:hAnsi="Cambria" w:cs="Arial"/>
          <w:bCs/>
          <w:sz w:val="20"/>
          <w:szCs w:val="20"/>
        </w:rPr>
        <w:t xml:space="preserve">ubdodávateľa spolu s dokladmi podľa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_Ref485128520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963576">
        <w:rPr>
          <w:rFonts w:ascii="Cambria" w:hAnsi="Cambria" w:cs="Arial"/>
          <w:bCs/>
          <w:sz w:val="20"/>
          <w:szCs w:val="20"/>
        </w:rPr>
        <w:t>4.7.2c)</w:t>
      </w:r>
      <w:r w:rsidRPr="008113C6">
        <w:rPr>
          <w:rFonts w:ascii="Cambria" w:hAnsi="Cambria" w:cs="Arial"/>
          <w:bCs/>
          <w:sz w:val="20"/>
          <w:szCs w:val="20"/>
        </w:rPr>
        <w:fldChar w:fldCharType="end"/>
      </w:r>
      <w:r w:rsidRPr="008113C6">
        <w:rPr>
          <w:rFonts w:ascii="Cambria" w:hAnsi="Cambria" w:cs="Arial"/>
          <w:bCs/>
          <w:sz w:val="20"/>
          <w:szCs w:val="20"/>
        </w:rPr>
        <w:t xml:space="preserve"> vyššie a aktualizovaný</w:t>
      </w:r>
      <w:r w:rsidR="00EB3D1E" w:rsidRPr="008113C6">
        <w:rPr>
          <w:rFonts w:ascii="Cambria" w:hAnsi="Cambria" w:cs="Arial"/>
          <w:bCs/>
          <w:sz w:val="20"/>
          <w:szCs w:val="20"/>
        </w:rPr>
        <w:t xml:space="preserve">m znením </w:t>
      </w:r>
      <w:r w:rsidR="000D61B9">
        <w:rPr>
          <w:rFonts w:ascii="Cambria" w:hAnsi="Cambria" w:cs="Arial"/>
          <w:bCs/>
          <w:sz w:val="20"/>
          <w:szCs w:val="20"/>
        </w:rPr>
        <w:t>Zoznamu subdodávateľov</w:t>
      </w:r>
      <w:r w:rsidRPr="008113C6">
        <w:rPr>
          <w:rFonts w:ascii="Cambria" w:hAnsi="Cambria" w:cs="Arial"/>
          <w:bCs/>
          <w:sz w:val="20"/>
          <w:szCs w:val="20"/>
        </w:rPr>
        <w:t xml:space="preserve"> musí Zhotoviteľ predložiť Objednávateľovi najneskôr</w:t>
      </w:r>
      <w:r w:rsidR="002C5D1E" w:rsidRPr="008113C6">
        <w:rPr>
          <w:rFonts w:ascii="Cambria" w:hAnsi="Cambria" w:cs="Arial"/>
          <w:bCs/>
          <w:sz w:val="20"/>
          <w:szCs w:val="20"/>
        </w:rPr>
        <w:t xml:space="preserve"> tri (</w:t>
      </w:r>
      <w:r w:rsidRPr="008113C6">
        <w:rPr>
          <w:rFonts w:ascii="Cambria" w:hAnsi="Cambria" w:cs="Arial"/>
          <w:bCs/>
          <w:sz w:val="20"/>
          <w:szCs w:val="20"/>
        </w:rPr>
        <w:t>3</w:t>
      </w:r>
      <w:r w:rsidR="002C5D1E" w:rsidRPr="008113C6">
        <w:rPr>
          <w:rFonts w:ascii="Cambria" w:hAnsi="Cambria" w:cs="Arial"/>
          <w:bCs/>
          <w:sz w:val="20"/>
          <w:szCs w:val="20"/>
        </w:rPr>
        <w:t>)</w:t>
      </w:r>
      <w:r w:rsidRPr="008113C6">
        <w:rPr>
          <w:rFonts w:ascii="Cambria" w:hAnsi="Cambria" w:cs="Arial"/>
          <w:bCs/>
          <w:sz w:val="20"/>
          <w:szCs w:val="20"/>
        </w:rPr>
        <w:t xml:space="preserve"> pracovné dni </w:t>
      </w:r>
      <w:r w:rsidRPr="008113C6">
        <w:rPr>
          <w:rFonts w:ascii="Cambria" w:hAnsi="Cambria" w:cs="Arial"/>
          <w:bCs/>
          <w:iCs/>
          <w:sz w:val="20"/>
          <w:szCs w:val="20"/>
        </w:rPr>
        <w:t xml:space="preserve">pred začatím plánovanej subdodávky. Objednávateľ má právo zmenu odmietnuť, ak nie sú splnené podmienky uvedené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_Ref485128550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963576">
        <w:rPr>
          <w:rFonts w:ascii="Cambria" w:hAnsi="Cambria" w:cs="Arial"/>
          <w:bCs/>
          <w:iCs/>
          <w:sz w:val="20"/>
          <w:szCs w:val="20"/>
        </w:rPr>
        <w:t>4.7.2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w:t>
      </w:r>
    </w:p>
    <w:p w14:paraId="72C24AD8" w14:textId="245D3C43"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Subdodávateľov nie je potrebné uzatvárať dodatok k tejto Zmluve</w:t>
      </w:r>
      <w:r w:rsidR="001A5D53" w:rsidRPr="008113C6">
        <w:rPr>
          <w:rFonts w:ascii="Cambria" w:hAnsi="Cambria" w:cs="Arial"/>
          <w:bCs/>
          <w:iCs/>
          <w:sz w:val="20"/>
          <w:szCs w:val="20"/>
        </w:rPr>
        <w:t xml:space="preserve"> </w:t>
      </w:r>
      <w:r w:rsidRPr="008113C6">
        <w:rPr>
          <w:rFonts w:ascii="Cambria" w:hAnsi="Cambria" w:cs="Arial"/>
          <w:bCs/>
          <w:iCs/>
          <w:sz w:val="20"/>
          <w:szCs w:val="20"/>
        </w:rPr>
        <w:t>pokiaľ bude dodržaný postup podľa tohto bodu.</w:t>
      </w:r>
      <w:r w:rsidR="00006450" w:rsidRPr="008113C6">
        <w:rPr>
          <w:rFonts w:ascii="Cambria" w:hAnsi="Cambria" w:cs="Arial"/>
          <w:bCs/>
          <w:iCs/>
          <w:sz w:val="20"/>
          <w:szCs w:val="20"/>
        </w:rPr>
        <w:t xml:space="preserve"> </w:t>
      </w:r>
    </w:p>
    <w:p w14:paraId="22BE3ECD" w14:textId="2A0986AF"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iCs/>
          <w:sz w:val="20"/>
          <w:szCs w:val="20"/>
        </w:rPr>
        <w:t>V prípade, ak Zhotoviteľ využije na plnenie ktorejkoľvek povinnosti podľa tejto Zmluvy Subdodávateľa</w:t>
      </w:r>
      <w:r w:rsidRPr="008113C6">
        <w:rPr>
          <w:rFonts w:ascii="Cambria" w:hAnsi="Cambria" w:cs="Arial"/>
          <w:bCs/>
          <w:sz w:val="20"/>
          <w:szCs w:val="20"/>
        </w:rPr>
        <w:t>, Zhotoviteľ za konanie Subdodávateľa voči Objednávateľovi zodpovedá, ako keby plnenie vykonával sám.</w:t>
      </w:r>
    </w:p>
    <w:p w14:paraId="4A80A864" w14:textId="2B33943D" w:rsidR="008E1B6A" w:rsidRPr="008113C6" w:rsidRDefault="008E1B6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8113C6">
        <w:rPr>
          <w:rFonts w:ascii="Cambria" w:hAnsi="Cambria" w:cs="Arial"/>
          <w:bCs/>
          <w:sz w:val="20"/>
          <w:szCs w:val="20"/>
        </w:rPr>
        <w:t>.</w:t>
      </w:r>
    </w:p>
    <w:p w14:paraId="109A80D1" w14:textId="6EC93425" w:rsidR="009A2A2D" w:rsidRPr="008113C6" w:rsidRDefault="009A2A2D" w:rsidP="00D47FC9">
      <w:pPr>
        <w:numPr>
          <w:ilvl w:val="1"/>
          <w:numId w:val="15"/>
        </w:numPr>
        <w:spacing w:before="0" w:after="120" w:line="240" w:lineRule="auto"/>
        <w:jc w:val="both"/>
        <w:rPr>
          <w:rFonts w:ascii="Cambria" w:hAnsi="Cambria" w:cs="Arial"/>
          <w:b/>
          <w:bCs/>
          <w:sz w:val="20"/>
          <w:szCs w:val="20"/>
        </w:rPr>
      </w:pPr>
      <w:bookmarkStart w:id="98" w:name="_Ref485125642"/>
      <w:r w:rsidRPr="008113C6">
        <w:rPr>
          <w:rFonts w:ascii="Cambria" w:hAnsi="Cambria" w:cs="Arial"/>
          <w:b/>
          <w:bCs/>
          <w:sz w:val="20"/>
          <w:szCs w:val="20"/>
        </w:rPr>
        <w:t>Odborníci</w:t>
      </w:r>
    </w:p>
    <w:p w14:paraId="247F59CF" w14:textId="3691CC33" w:rsidR="009A2A2D" w:rsidRPr="008113C6" w:rsidRDefault="009A2A2D"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sa zaväzuje, že výkon vybraných odborných činností v rámci plnenia tejto Zmluvy </w:t>
      </w:r>
      <w:r w:rsidRPr="008113C6">
        <w:rPr>
          <w:rFonts w:ascii="Cambria" w:hAnsi="Cambria" w:cs="Arial"/>
          <w:bCs/>
          <w:sz w:val="20"/>
          <w:szCs w:val="20"/>
        </w:rPr>
        <w:t>bude</w:t>
      </w:r>
      <w:r w:rsidRPr="008113C6">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8113C6">
        <w:rPr>
          <w:rFonts w:ascii="Cambria" w:hAnsi="Cambria" w:cs="Arial"/>
          <w:b/>
          <w:bCs/>
          <w:iCs/>
          <w:sz w:val="20"/>
          <w:szCs w:val="20"/>
        </w:rPr>
        <w:t>Odborníci</w:t>
      </w:r>
      <w:r w:rsidRPr="008113C6">
        <w:rPr>
          <w:rFonts w:ascii="Cambria" w:hAnsi="Cambria" w:cs="Arial"/>
          <w:bCs/>
          <w:iCs/>
          <w:sz w:val="20"/>
          <w:szCs w:val="20"/>
        </w:rPr>
        <w:t xml:space="preserve">“). Zoznam jednotlivých Odborníkov s uvedením ich kvalifikácie a doklady preukazujúce ich kvalifikáciu tvoria </w:t>
      </w:r>
      <w:r w:rsidR="000D61B9">
        <w:rPr>
          <w:rFonts w:ascii="Cambria" w:hAnsi="Cambria" w:cs="Arial"/>
          <w:bCs/>
          <w:iCs/>
          <w:sz w:val="20"/>
          <w:szCs w:val="20"/>
        </w:rPr>
        <w:t>súčasť Ponuky Zhotoviteľa</w:t>
      </w:r>
      <w:r w:rsidRPr="008113C6">
        <w:rPr>
          <w:rFonts w:ascii="Cambria" w:hAnsi="Cambria" w:cs="Arial"/>
          <w:bCs/>
          <w:iCs/>
          <w:sz w:val="20"/>
          <w:szCs w:val="20"/>
        </w:rPr>
        <w:t xml:space="preserve">. </w:t>
      </w:r>
    </w:p>
    <w:p w14:paraId="44A51039" w14:textId="7D78A5A2" w:rsidR="009A2A2D" w:rsidRPr="008113C6" w:rsidRDefault="009A2A2D"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77619E09" w:rsidR="009A2A2D" w:rsidRPr="008113C6" w:rsidRDefault="009A2A2D"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536596" w:rsidRPr="008113C6">
        <w:rPr>
          <w:rFonts w:ascii="Cambria" w:hAnsi="Cambria" w:cs="Arial"/>
          <w:bCs/>
          <w:iCs/>
          <w:sz w:val="20"/>
          <w:szCs w:val="20"/>
        </w:rPr>
        <w:t xml:space="preserve">(referencie) </w:t>
      </w:r>
      <w:r w:rsidRPr="008113C6">
        <w:rPr>
          <w:rFonts w:ascii="Cambria" w:hAnsi="Cambria" w:cs="Arial"/>
          <w:bCs/>
          <w:iCs/>
          <w:sz w:val="20"/>
          <w:szCs w:val="20"/>
        </w:rPr>
        <w:t>vzťahujúcej sa k činnosti, ktorú má príslušná osoba vykonávať, vlastnoručný podpis;</w:t>
      </w:r>
    </w:p>
    <w:p w14:paraId="50F212FD" w14:textId="368313BE" w:rsidR="009A2A2D" w:rsidRPr="008113C6" w:rsidRDefault="009A2A2D"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13F8A9DC" w:rsidR="009A2A2D" w:rsidRPr="008113C6" w:rsidRDefault="00C54166"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Odborníka nie je potrebné uzatvárať dodatok k tejto Zmluve pokiaľ bude dodržaný postup podľa tohto bodu</w:t>
      </w:r>
      <w:r w:rsidR="009A2A2D" w:rsidRPr="008113C6">
        <w:rPr>
          <w:rFonts w:ascii="Cambria" w:hAnsi="Cambria" w:cs="Arial"/>
          <w:bCs/>
          <w:iCs/>
          <w:sz w:val="20"/>
          <w:szCs w:val="20"/>
        </w:rPr>
        <w:t>.</w:t>
      </w:r>
    </w:p>
    <w:p w14:paraId="7A66BB5A" w14:textId="1B5DB0AD" w:rsidR="00A52409" w:rsidRPr="008113C6" w:rsidRDefault="00A52409" w:rsidP="00D47FC9">
      <w:pPr>
        <w:numPr>
          <w:ilvl w:val="1"/>
          <w:numId w:val="15"/>
        </w:numPr>
        <w:spacing w:before="0" w:after="120" w:line="240" w:lineRule="auto"/>
        <w:jc w:val="both"/>
        <w:rPr>
          <w:rFonts w:ascii="Cambria" w:hAnsi="Cambria" w:cs="Arial"/>
          <w:b/>
          <w:bCs/>
          <w:sz w:val="20"/>
          <w:szCs w:val="20"/>
        </w:rPr>
      </w:pPr>
      <w:bookmarkStart w:id="99" w:name="_Ref517346330"/>
      <w:r w:rsidRPr="008113C6">
        <w:rPr>
          <w:rFonts w:ascii="Cambria" w:hAnsi="Cambria" w:cs="Arial"/>
          <w:b/>
          <w:bCs/>
          <w:sz w:val="20"/>
          <w:szCs w:val="20"/>
        </w:rPr>
        <w:t>Výzva na nápravu</w:t>
      </w:r>
      <w:bookmarkEnd w:id="98"/>
      <w:bookmarkEnd w:id="99"/>
    </w:p>
    <w:p w14:paraId="522E6933" w14:textId="77777777"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8113C6">
        <w:rPr>
          <w:rFonts w:ascii="Cambria" w:hAnsi="Cambria" w:cs="Arial"/>
          <w:bCs/>
          <w:iCs/>
          <w:sz w:val="20"/>
          <w:szCs w:val="20"/>
        </w:rPr>
        <w:t>neplnenie</w:t>
      </w:r>
      <w:r w:rsidRPr="008113C6">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Komunikácia</w:t>
      </w:r>
    </w:p>
    <w:p w14:paraId="2135CD3B" w14:textId="77777777" w:rsidR="00BF2942" w:rsidRPr="008113C6" w:rsidRDefault="00BF2942" w:rsidP="00D47FC9">
      <w:pPr>
        <w:numPr>
          <w:ilvl w:val="2"/>
          <w:numId w:val="15"/>
        </w:numPr>
        <w:spacing w:before="0" w:after="120" w:line="240" w:lineRule="auto"/>
        <w:jc w:val="both"/>
        <w:rPr>
          <w:rFonts w:ascii="Cambria" w:hAnsi="Cambria" w:cs="Arial"/>
          <w:bCs/>
          <w:sz w:val="20"/>
          <w:szCs w:val="20"/>
        </w:rPr>
      </w:pPr>
      <w:bookmarkStart w:id="100" w:name="_Ref8127504"/>
      <w:bookmarkStart w:id="101" w:name="_Ref485128678"/>
      <w:r w:rsidRPr="008113C6">
        <w:rPr>
          <w:rFonts w:ascii="Cambria" w:hAnsi="Cambria" w:cs="Arial"/>
          <w:bCs/>
          <w:sz w:val="20"/>
          <w:szCs w:val="20"/>
        </w:rPr>
        <w:t xml:space="preserve">Zmluvné strany určujú, na účely vzájomnej komunikácie pre účely plnenia Zmluvy, nasledovné </w:t>
      </w:r>
      <w:r w:rsidRPr="008113C6">
        <w:rPr>
          <w:rFonts w:ascii="Cambria" w:hAnsi="Cambria" w:cs="Arial"/>
          <w:bCs/>
          <w:iCs/>
          <w:sz w:val="20"/>
          <w:szCs w:val="20"/>
        </w:rPr>
        <w:t>kontaktné</w:t>
      </w:r>
      <w:r w:rsidRPr="008113C6">
        <w:rPr>
          <w:rFonts w:ascii="Cambria" w:hAnsi="Cambria" w:cs="Arial"/>
          <w:bCs/>
          <w:sz w:val="20"/>
          <w:szCs w:val="20"/>
        </w:rPr>
        <w:t xml:space="preserve"> osoby:</w:t>
      </w:r>
      <w:bookmarkEnd w:id="100"/>
    </w:p>
    <w:p w14:paraId="280F210F" w14:textId="426B49BF" w:rsidR="00BF2942" w:rsidRPr="008113C6" w:rsidRDefault="00486B7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lastRenderedPageBreak/>
        <w:t>Objednávateľ</w:t>
      </w:r>
      <w:r w:rsidR="00BF2942" w:rsidRPr="008113C6">
        <w:rPr>
          <w:rFonts w:ascii="Cambria" w:hAnsi="Cambria" w:cs="Arial"/>
          <w:bCs/>
          <w:sz w:val="20"/>
          <w:szCs w:val="20"/>
        </w:rPr>
        <w:t>:</w:t>
      </w:r>
    </w:p>
    <w:p w14:paraId="67740102" w14:textId="1C94E521"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923399">
        <w:rPr>
          <w:rFonts w:ascii="Cambria" w:hAnsi="Cambria" w:cs="Arial"/>
          <w:bCs/>
          <w:i/>
          <w:iCs/>
          <w:sz w:val="20"/>
          <w:szCs w:val="20"/>
        </w:rPr>
        <w:tab/>
      </w:r>
      <w:r w:rsidR="00C54166" w:rsidRPr="00923399">
        <w:rPr>
          <w:rFonts w:ascii="Cambria" w:hAnsi="Cambria" w:cs="Arial"/>
          <w:bCs/>
          <w:i/>
          <w:iCs/>
          <w:sz w:val="20"/>
          <w:szCs w:val="20"/>
          <w:highlight w:val="lightGray"/>
        </w:rPr>
        <w:t>[bude doplnené pred uzatvorením zmluvy s úspešným uchádzačom]</w:t>
      </w:r>
    </w:p>
    <w:p w14:paraId="68578B48" w14:textId="54A9B9C9"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1873608" w14:textId="6457586B"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3B308176" w14:textId="77777777" w:rsidR="00BF2942" w:rsidRPr="008113C6" w:rsidRDefault="00BF2942" w:rsidP="00EC123F">
      <w:pPr>
        <w:spacing w:before="0" w:after="120" w:line="240" w:lineRule="auto"/>
        <w:ind w:left="1134"/>
        <w:jc w:val="both"/>
        <w:rPr>
          <w:rFonts w:ascii="Cambria" w:hAnsi="Cambria" w:cs="Arial"/>
          <w:bCs/>
          <w:sz w:val="20"/>
          <w:szCs w:val="20"/>
        </w:rPr>
      </w:pPr>
    </w:p>
    <w:p w14:paraId="4EE35A51" w14:textId="6EEE54A5"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30CC18D" w14:textId="711342C8"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4B084A97" w14:textId="19CBF970"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7821B55E" w14:textId="77777777" w:rsidR="00486B79" w:rsidRPr="008113C6" w:rsidRDefault="00486B79" w:rsidP="00EC123F">
      <w:pPr>
        <w:spacing w:before="0" w:after="120" w:line="240" w:lineRule="auto"/>
        <w:ind w:left="1134"/>
        <w:jc w:val="both"/>
        <w:rPr>
          <w:rFonts w:ascii="Cambria" w:hAnsi="Cambria" w:cs="Arial"/>
          <w:bCs/>
          <w:sz w:val="20"/>
          <w:szCs w:val="20"/>
        </w:rPr>
      </w:pPr>
    </w:p>
    <w:p w14:paraId="18225069" w14:textId="2C5388AE" w:rsidR="00BF2942" w:rsidRPr="008113C6" w:rsidRDefault="00486B7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w:t>
      </w:r>
      <w:r w:rsidR="00BF2942" w:rsidRPr="008113C6">
        <w:rPr>
          <w:rFonts w:ascii="Cambria" w:hAnsi="Cambria" w:cs="Arial"/>
          <w:bCs/>
          <w:sz w:val="20"/>
          <w:szCs w:val="20"/>
        </w:rPr>
        <w:t>:</w:t>
      </w:r>
    </w:p>
    <w:p w14:paraId="58DD5CC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8113C6">
        <w:rPr>
          <w:rFonts w:ascii="Cambria" w:hAnsi="Cambria" w:cs="Arial"/>
          <w:bCs/>
          <w:i/>
          <w:iCs/>
          <w:sz w:val="20"/>
          <w:szCs w:val="20"/>
        </w:rPr>
        <w:tab/>
      </w:r>
      <w:r w:rsidRPr="008113C6">
        <w:rPr>
          <w:rFonts w:ascii="Cambria" w:hAnsi="Cambria" w:cs="Arial"/>
          <w:bCs/>
          <w:i/>
          <w:iCs/>
          <w:sz w:val="20"/>
          <w:szCs w:val="20"/>
          <w:highlight w:val="lightGray"/>
        </w:rPr>
        <w:t>[bude doplnené pred uzatvorením zmluvy s úspešným uchádzačom]</w:t>
      </w:r>
    </w:p>
    <w:p w14:paraId="3F3C75D7"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0D819126"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3EAA22B1" w14:textId="77777777" w:rsidR="00216D62" w:rsidRPr="008113C6" w:rsidRDefault="00216D62" w:rsidP="00216D62">
      <w:pPr>
        <w:spacing w:before="0" w:after="120" w:line="240" w:lineRule="auto"/>
        <w:ind w:left="1134"/>
        <w:jc w:val="both"/>
        <w:rPr>
          <w:rFonts w:ascii="Cambria" w:hAnsi="Cambria" w:cs="Arial"/>
          <w:bCs/>
          <w:sz w:val="20"/>
          <w:szCs w:val="20"/>
        </w:rPr>
      </w:pPr>
    </w:p>
    <w:p w14:paraId="2001A98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7AD0A575" w14:textId="77777777" w:rsidR="00216D62" w:rsidRPr="00923399" w:rsidRDefault="00216D62" w:rsidP="00216D62">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923399" w:rsidDel="00C54166">
        <w:rPr>
          <w:rFonts w:ascii="Cambria" w:hAnsi="Cambria" w:cs="Arial"/>
          <w:bCs/>
          <w:i/>
          <w:iCs/>
          <w:sz w:val="20"/>
          <w:szCs w:val="20"/>
          <w:highlight w:val="lightGray"/>
        </w:rPr>
        <w:t xml:space="preserve"> </w:t>
      </w:r>
    </w:p>
    <w:p w14:paraId="397E9D09" w14:textId="2B6956D8" w:rsidR="008D3E89" w:rsidRPr="00923399" w:rsidRDefault="00216D62" w:rsidP="00923399">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008D3E89" w:rsidRPr="008113C6">
        <w:rPr>
          <w:rFonts w:ascii="Cambria" w:hAnsi="Cambria" w:cs="Arial"/>
          <w:bCs/>
          <w:sz w:val="20"/>
          <w:szCs w:val="20"/>
        </w:rPr>
        <w:t xml:space="preserve"> </w:t>
      </w:r>
    </w:p>
    <w:p w14:paraId="0EA24C6F" w14:textId="77777777" w:rsidR="00BF2942" w:rsidRPr="008113C6" w:rsidRDefault="00BF2942"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oznámenia, žiadosti, požiadavky a ostatná komunikácia, ktoré sa vyžadujú alebo sú v tejto </w:t>
      </w:r>
      <w:r w:rsidRPr="008113C6">
        <w:rPr>
          <w:rFonts w:ascii="Cambria" w:hAnsi="Cambria" w:cs="Arial"/>
          <w:bCs/>
          <w:iCs/>
          <w:sz w:val="20"/>
          <w:szCs w:val="20"/>
        </w:rPr>
        <w:t>Zmluve</w:t>
      </w:r>
      <w:r w:rsidRPr="008113C6">
        <w:rPr>
          <w:rFonts w:ascii="Cambria" w:hAnsi="Cambria" w:cs="Arial"/>
          <w:bCs/>
          <w:sz w:val="20"/>
          <w:szCs w:val="20"/>
        </w:rPr>
        <w:t xml:space="preserve"> inak predpokladané, musia byť v písomnej forme, v slovenskom jazyku, a budú sa doručovať jedným alebo viacerými z nasledujúcich spôsobov, pričom sa budú považovať za riadne doručené, ak:</w:t>
      </w:r>
    </w:p>
    <w:p w14:paraId="035B09C8"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osobne, pri prijatí alebo odmietnutí prevzatia;</w:t>
      </w:r>
    </w:p>
    <w:p w14:paraId="5692EDC2"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207489"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kuriérskou službou, k dátumu doručenia príjemcovi na základe potvrdenia odosielateľovi kuriérskou službou; alebo</w:t>
      </w:r>
    </w:p>
    <w:p w14:paraId="7B375D7C"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ako doporučená zásielka, prevzatím, odmietnutím prevzatia alebo prvý pracovný deň po tom, čo pošta vráti komunikáciu odosielajúcej strane ako nedoručenú.</w:t>
      </w:r>
    </w:p>
    <w:p w14:paraId="160A6825" w14:textId="04DE8672" w:rsidR="00BF2942" w:rsidRPr="008113C6" w:rsidRDefault="00BF2942"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Všetky oznámenia, žiadosti, požiadavky a ostatná komunikácia budú adresované na príslušné adresy sídla Zmluvných strán a/alebo adresy Zmluvných strán uvedené v záhlaví tejto Zmluvy a/alebo uvedené v</w:t>
      </w:r>
      <w:r w:rsidR="006563CA" w:rsidRPr="008113C6">
        <w:rPr>
          <w:rFonts w:ascii="Cambria" w:hAnsi="Cambria" w:cs="Arial"/>
          <w:bCs/>
          <w:sz w:val="20"/>
          <w:szCs w:val="20"/>
        </w:rPr>
        <w:t xml:space="preserve"> bode </w:t>
      </w:r>
      <w:r w:rsidR="006563CA" w:rsidRPr="008113C6">
        <w:rPr>
          <w:rFonts w:ascii="Cambria" w:hAnsi="Cambria" w:cs="Arial"/>
          <w:bCs/>
          <w:sz w:val="20"/>
          <w:szCs w:val="20"/>
        </w:rPr>
        <w:fldChar w:fldCharType="begin"/>
      </w:r>
      <w:r w:rsidR="006563CA" w:rsidRPr="008113C6">
        <w:rPr>
          <w:rFonts w:ascii="Cambria" w:hAnsi="Cambria" w:cs="Arial"/>
          <w:bCs/>
          <w:sz w:val="20"/>
          <w:szCs w:val="20"/>
        </w:rPr>
        <w:instrText xml:space="preserve"> REF _Ref8127504 \r \h </w:instrText>
      </w:r>
      <w:r w:rsidR="00B76034" w:rsidRPr="008113C6">
        <w:rPr>
          <w:rFonts w:ascii="Cambria" w:hAnsi="Cambria" w:cs="Arial"/>
          <w:bCs/>
          <w:sz w:val="20"/>
          <w:szCs w:val="20"/>
        </w:rPr>
        <w:instrText xml:space="preserve"> \* MERGEFORMAT </w:instrText>
      </w:r>
      <w:r w:rsidR="006563CA" w:rsidRPr="008113C6">
        <w:rPr>
          <w:rFonts w:ascii="Cambria" w:hAnsi="Cambria" w:cs="Arial"/>
          <w:bCs/>
          <w:sz w:val="20"/>
          <w:szCs w:val="20"/>
        </w:rPr>
      </w:r>
      <w:r w:rsidR="006563CA" w:rsidRPr="008113C6">
        <w:rPr>
          <w:rFonts w:ascii="Cambria" w:hAnsi="Cambria" w:cs="Arial"/>
          <w:bCs/>
          <w:sz w:val="20"/>
          <w:szCs w:val="20"/>
        </w:rPr>
        <w:fldChar w:fldCharType="separate"/>
      </w:r>
      <w:r w:rsidR="00963576">
        <w:rPr>
          <w:rFonts w:ascii="Cambria" w:hAnsi="Cambria" w:cs="Arial"/>
          <w:bCs/>
          <w:sz w:val="20"/>
          <w:szCs w:val="20"/>
        </w:rPr>
        <w:t>4.10.1</w:t>
      </w:r>
      <w:r w:rsidR="006563CA" w:rsidRPr="008113C6">
        <w:rPr>
          <w:rFonts w:ascii="Cambria" w:hAnsi="Cambria" w:cs="Arial"/>
          <w:bCs/>
          <w:sz w:val="20"/>
          <w:szCs w:val="20"/>
        </w:rPr>
        <w:fldChar w:fldCharType="end"/>
      </w:r>
      <w:r w:rsidRPr="008113C6">
        <w:rPr>
          <w:rFonts w:ascii="Cambria" w:hAnsi="Cambria" w:cs="Arial"/>
          <w:bCs/>
          <w:sz w:val="20"/>
          <w:szCs w:val="20"/>
        </w:rPr>
        <w:t xml:space="preserve"> (alebo na také iné adresy alebo čísla, ktoré si Zmluvné strany navzájom oznámili podľa tohto odseku). </w:t>
      </w:r>
    </w:p>
    <w:bookmarkEnd w:id="101"/>
    <w:p w14:paraId="7A11F663" w14:textId="77777777"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lastRenderedPageBreak/>
        <w:t>Poistenie</w:t>
      </w:r>
    </w:p>
    <w:p w14:paraId="1E262FAD" w14:textId="77CFE6F8" w:rsidR="00A52409" w:rsidRPr="008113C6" w:rsidRDefault="00E718F6" w:rsidP="00D47FC9">
      <w:pPr>
        <w:numPr>
          <w:ilvl w:val="2"/>
          <w:numId w:val="15"/>
        </w:numPr>
        <w:spacing w:before="0" w:after="120" w:line="240" w:lineRule="auto"/>
        <w:jc w:val="both"/>
        <w:rPr>
          <w:rFonts w:ascii="Cambria" w:hAnsi="Cambria" w:cs="Arial"/>
          <w:bCs/>
          <w:iCs/>
          <w:sz w:val="20"/>
          <w:szCs w:val="20"/>
        </w:rPr>
      </w:pPr>
      <w:bookmarkStart w:id="102" w:name="_Ref515018578"/>
      <w:r w:rsidRPr="008113C6">
        <w:rPr>
          <w:rFonts w:ascii="Cambria" w:hAnsi="Cambria" w:cs="Arial"/>
          <w:bCs/>
          <w:iCs/>
          <w:sz w:val="20"/>
          <w:szCs w:val="20"/>
        </w:rPr>
        <w:t xml:space="preserve">Zhotoviteľ je povinný uzatvoriť a udržiavať </w:t>
      </w:r>
      <w:r w:rsidR="00A52409" w:rsidRPr="008113C6">
        <w:rPr>
          <w:rFonts w:ascii="Cambria" w:hAnsi="Cambria" w:cs="Arial"/>
          <w:bCs/>
          <w:iCs/>
          <w:sz w:val="20"/>
          <w:szCs w:val="20"/>
        </w:rPr>
        <w:t xml:space="preserve">odo dňa </w:t>
      </w:r>
      <w:r w:rsidR="0082129E" w:rsidRPr="008113C6">
        <w:rPr>
          <w:rFonts w:ascii="Cambria" w:hAnsi="Cambria" w:cs="Arial"/>
          <w:bCs/>
          <w:iCs/>
          <w:sz w:val="20"/>
          <w:szCs w:val="20"/>
        </w:rPr>
        <w:t>nadobudnutia účinnost</w:t>
      </w:r>
      <w:r w:rsidR="003515D0" w:rsidRPr="008113C6">
        <w:rPr>
          <w:rFonts w:ascii="Cambria" w:hAnsi="Cambria" w:cs="Arial"/>
          <w:bCs/>
          <w:iCs/>
          <w:sz w:val="20"/>
          <w:szCs w:val="20"/>
        </w:rPr>
        <w:t>i</w:t>
      </w:r>
      <w:r w:rsidR="0082129E" w:rsidRPr="008113C6">
        <w:rPr>
          <w:rFonts w:ascii="Cambria" w:hAnsi="Cambria" w:cs="Arial"/>
          <w:bCs/>
          <w:iCs/>
          <w:sz w:val="20"/>
          <w:szCs w:val="20"/>
        </w:rPr>
        <w:t xml:space="preserve"> </w:t>
      </w:r>
      <w:r w:rsidR="003515D0" w:rsidRPr="008113C6">
        <w:rPr>
          <w:rFonts w:ascii="Cambria" w:hAnsi="Cambria" w:cs="Arial"/>
          <w:bCs/>
          <w:iCs/>
          <w:sz w:val="20"/>
          <w:szCs w:val="20"/>
        </w:rPr>
        <w:t>tejto Zmluvy</w:t>
      </w:r>
      <w:r w:rsidR="005B2445" w:rsidRPr="008113C6">
        <w:rPr>
          <w:rFonts w:ascii="Cambria" w:hAnsi="Cambria" w:cs="Arial"/>
          <w:bCs/>
          <w:iCs/>
          <w:sz w:val="20"/>
          <w:szCs w:val="20"/>
        </w:rPr>
        <w:t xml:space="preserve"> </w:t>
      </w:r>
      <w:r w:rsidR="00DE3331" w:rsidRPr="008113C6">
        <w:rPr>
          <w:rFonts w:ascii="Cambria" w:hAnsi="Cambria" w:cs="Arial"/>
          <w:bCs/>
          <w:iCs/>
          <w:sz w:val="20"/>
          <w:szCs w:val="20"/>
        </w:rPr>
        <w:t xml:space="preserve">až do </w:t>
      </w:r>
      <w:r w:rsidR="001E015F" w:rsidRPr="008113C6">
        <w:rPr>
          <w:rFonts w:ascii="Cambria" w:hAnsi="Cambria" w:cs="Arial"/>
          <w:bCs/>
          <w:iCs/>
          <w:sz w:val="20"/>
          <w:szCs w:val="20"/>
        </w:rPr>
        <w:t xml:space="preserve">uplynutia Záručnej doby </w:t>
      </w:r>
      <w:r w:rsidR="00A52409" w:rsidRPr="008113C6">
        <w:rPr>
          <w:rFonts w:ascii="Cambria" w:hAnsi="Cambria" w:cs="Arial"/>
          <w:bCs/>
          <w:iCs/>
          <w:sz w:val="20"/>
          <w:szCs w:val="20"/>
        </w:rPr>
        <w:t>v platnosti poistnú zmluvu na poistenie zodpovednosti za škodu pri výkone podnikateľskej činnos</w:t>
      </w:r>
      <w:r w:rsidR="005F072F" w:rsidRPr="008113C6">
        <w:rPr>
          <w:rFonts w:ascii="Cambria" w:hAnsi="Cambria" w:cs="Arial"/>
          <w:bCs/>
          <w:iCs/>
          <w:sz w:val="20"/>
          <w:szCs w:val="20"/>
        </w:rPr>
        <w:t xml:space="preserve">ti na poistnú sumu minimálne </w:t>
      </w:r>
      <w:r w:rsidR="00DA4354" w:rsidRPr="008113C6">
        <w:rPr>
          <w:rFonts w:ascii="Cambria" w:hAnsi="Cambria" w:cs="Arial"/>
          <w:bCs/>
          <w:iCs/>
          <w:sz w:val="20"/>
          <w:szCs w:val="20"/>
        </w:rPr>
        <w:t xml:space="preserve">vo výške </w:t>
      </w:r>
      <w:r w:rsidR="006563CA" w:rsidRPr="008113C6">
        <w:rPr>
          <w:rFonts w:ascii="Cambria" w:hAnsi="Cambria" w:cs="Arial"/>
          <w:bCs/>
          <w:iCs/>
          <w:sz w:val="20"/>
          <w:szCs w:val="20"/>
        </w:rPr>
        <w:t>Zmluvnej ceny</w:t>
      </w:r>
      <w:r w:rsidR="00A52409" w:rsidRPr="008113C6">
        <w:rPr>
          <w:rFonts w:ascii="Cambria" w:hAnsi="Cambria" w:cs="Arial"/>
          <w:bCs/>
          <w:iCs/>
          <w:sz w:val="20"/>
          <w:szCs w:val="20"/>
        </w:rPr>
        <w:t>.</w:t>
      </w:r>
      <w:r w:rsidR="00A610E3" w:rsidRPr="008113C6">
        <w:rPr>
          <w:rFonts w:ascii="Cambria" w:hAnsi="Cambria" w:cs="Arial"/>
          <w:bCs/>
          <w:iCs/>
          <w:sz w:val="20"/>
          <w:szCs w:val="20"/>
        </w:rPr>
        <w:t xml:space="preserve"> </w:t>
      </w:r>
      <w:r w:rsidR="00122BDE" w:rsidRPr="008113C6">
        <w:rPr>
          <w:rFonts w:ascii="Cambria" w:hAnsi="Cambria" w:cs="Arial"/>
          <w:bCs/>
          <w:iCs/>
          <w:sz w:val="20"/>
          <w:szCs w:val="20"/>
        </w:rPr>
        <w:t xml:space="preserve"> Zhotoviteľ </w:t>
      </w:r>
      <w:r w:rsidR="00E878AB">
        <w:rPr>
          <w:rFonts w:ascii="Cambria" w:hAnsi="Cambria" w:cs="Arial"/>
          <w:bCs/>
          <w:iCs/>
          <w:sz w:val="20"/>
          <w:szCs w:val="20"/>
        </w:rPr>
        <w:t xml:space="preserve">na výzvu Objednávateľa bezodkladne </w:t>
      </w:r>
      <w:r w:rsidR="00122BDE" w:rsidRPr="008113C6">
        <w:rPr>
          <w:rFonts w:ascii="Cambria" w:hAnsi="Cambria" w:cs="Arial"/>
          <w:bCs/>
          <w:iCs/>
          <w:sz w:val="20"/>
          <w:szCs w:val="20"/>
        </w:rPr>
        <w:t>predloží kópiu poistnej zmluvy alebo iný rovnocenný doklad preukazujúci platnosť poistenia</w:t>
      </w:r>
      <w:r w:rsidR="00E878AB">
        <w:rPr>
          <w:rFonts w:ascii="Cambria" w:hAnsi="Cambria" w:cs="Arial"/>
          <w:bCs/>
          <w:iCs/>
          <w:sz w:val="20"/>
          <w:szCs w:val="20"/>
        </w:rPr>
        <w:t>.</w:t>
      </w:r>
      <w:bookmarkEnd w:id="102"/>
    </w:p>
    <w:p w14:paraId="0B8A6B7A" w14:textId="33696DD3" w:rsidR="00B320F4" w:rsidRPr="008113C6" w:rsidRDefault="00B320F4"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w:t>
      </w:r>
      <w:r w:rsidR="00CB4CB6" w:rsidRPr="008113C6">
        <w:rPr>
          <w:rFonts w:ascii="Cambria" w:hAnsi="Cambria" w:cs="Arial"/>
          <w:sz w:val="20"/>
          <w:szCs w:val="20"/>
        </w:rPr>
        <w:t>predĺženia</w:t>
      </w:r>
      <w:r w:rsidR="002A234B" w:rsidRPr="008113C6">
        <w:rPr>
          <w:rFonts w:ascii="Cambria" w:hAnsi="Cambria" w:cs="Arial"/>
          <w:sz w:val="20"/>
          <w:szCs w:val="20"/>
        </w:rPr>
        <w:t xml:space="preserve"> resp. skrátenia </w:t>
      </w:r>
      <w:r w:rsidR="00CB4CB6" w:rsidRPr="008113C6">
        <w:rPr>
          <w:rFonts w:ascii="Cambria" w:hAnsi="Cambria" w:cs="Arial"/>
          <w:sz w:val="20"/>
          <w:szCs w:val="20"/>
        </w:rPr>
        <w:t xml:space="preserve">termínov resp. lehôt, na ktoré je viazaný začiatok resp. koniec </w:t>
      </w:r>
      <w:r w:rsidR="00CB4CB6" w:rsidRPr="008113C6">
        <w:rPr>
          <w:rFonts w:ascii="Cambria" w:hAnsi="Cambria" w:cs="Arial"/>
          <w:bCs/>
          <w:iCs/>
          <w:sz w:val="20"/>
          <w:szCs w:val="20"/>
        </w:rPr>
        <w:t>poisten</w:t>
      </w:r>
      <w:r w:rsidR="00CA08DD" w:rsidRPr="008113C6">
        <w:rPr>
          <w:rFonts w:ascii="Cambria" w:hAnsi="Cambria" w:cs="Arial"/>
          <w:bCs/>
          <w:iCs/>
          <w:sz w:val="20"/>
          <w:szCs w:val="20"/>
        </w:rPr>
        <w:t>í</w:t>
      </w:r>
      <w:r w:rsidR="00CB4CB6" w:rsidRPr="008113C6">
        <w:rPr>
          <w:rFonts w:ascii="Cambria" w:hAnsi="Cambria" w:cs="Arial"/>
          <w:sz w:val="20"/>
          <w:szCs w:val="20"/>
        </w:rPr>
        <w:t xml:space="preserve"> podľa bodu </w:t>
      </w:r>
      <w:r w:rsidR="00E718F6" w:rsidRPr="008113C6">
        <w:rPr>
          <w:rFonts w:ascii="Cambria" w:hAnsi="Cambria" w:cs="Arial"/>
          <w:sz w:val="20"/>
          <w:szCs w:val="20"/>
        </w:rPr>
        <w:fldChar w:fldCharType="begin"/>
      </w:r>
      <w:r w:rsidR="00E718F6" w:rsidRPr="008113C6">
        <w:rPr>
          <w:rFonts w:ascii="Cambria" w:hAnsi="Cambria" w:cs="Arial"/>
          <w:sz w:val="20"/>
          <w:szCs w:val="20"/>
        </w:rPr>
        <w:instrText xml:space="preserve"> REF _Ref515018578 \r \h </w:instrText>
      </w:r>
      <w:r w:rsidR="00B76034" w:rsidRPr="008113C6">
        <w:rPr>
          <w:rFonts w:ascii="Cambria" w:hAnsi="Cambria" w:cs="Arial"/>
          <w:sz w:val="20"/>
          <w:szCs w:val="20"/>
        </w:rPr>
        <w:instrText xml:space="preserve"> \* MERGEFORMAT </w:instrText>
      </w:r>
      <w:r w:rsidR="00E718F6" w:rsidRPr="008113C6">
        <w:rPr>
          <w:rFonts w:ascii="Cambria" w:hAnsi="Cambria" w:cs="Arial"/>
          <w:sz w:val="20"/>
          <w:szCs w:val="20"/>
        </w:rPr>
      </w:r>
      <w:r w:rsidR="00E718F6" w:rsidRPr="008113C6">
        <w:rPr>
          <w:rFonts w:ascii="Cambria" w:hAnsi="Cambria" w:cs="Arial"/>
          <w:sz w:val="20"/>
          <w:szCs w:val="20"/>
        </w:rPr>
        <w:fldChar w:fldCharType="separate"/>
      </w:r>
      <w:r w:rsidR="00963576">
        <w:rPr>
          <w:rFonts w:ascii="Cambria" w:hAnsi="Cambria" w:cs="Arial"/>
          <w:sz w:val="20"/>
          <w:szCs w:val="20"/>
        </w:rPr>
        <w:t>4.11.1</w:t>
      </w:r>
      <w:r w:rsidR="00E718F6" w:rsidRPr="008113C6">
        <w:rPr>
          <w:rFonts w:ascii="Cambria" w:hAnsi="Cambria" w:cs="Arial"/>
          <w:sz w:val="20"/>
          <w:szCs w:val="20"/>
        </w:rPr>
        <w:fldChar w:fldCharType="end"/>
      </w:r>
      <w:r w:rsidR="00E718F6" w:rsidRPr="008113C6">
        <w:rPr>
          <w:rFonts w:ascii="Cambria" w:hAnsi="Cambria" w:cs="Arial"/>
          <w:sz w:val="20"/>
          <w:szCs w:val="20"/>
        </w:rPr>
        <w:t xml:space="preserve"> </w:t>
      </w:r>
      <w:r w:rsidR="00CA08DD" w:rsidRPr="008113C6">
        <w:rPr>
          <w:rFonts w:ascii="Cambria" w:hAnsi="Cambria" w:cs="Arial"/>
          <w:sz w:val="20"/>
          <w:szCs w:val="20"/>
        </w:rPr>
        <w:t xml:space="preserve">vyššie, </w:t>
      </w:r>
      <w:r w:rsidR="002A234B" w:rsidRPr="008113C6">
        <w:rPr>
          <w:rFonts w:ascii="Cambria" w:hAnsi="Cambria" w:cs="Arial"/>
          <w:sz w:val="20"/>
          <w:szCs w:val="20"/>
        </w:rPr>
        <w:t xml:space="preserve">sa vždy budú uplatňovať takto upravené lehoty. T. j. Zhotoviteľ je dĺžku poistení povinný upraviť </w:t>
      </w:r>
      <w:r w:rsidR="00120287" w:rsidRPr="008113C6">
        <w:rPr>
          <w:rFonts w:ascii="Cambria" w:hAnsi="Cambria" w:cs="Arial"/>
          <w:sz w:val="20"/>
          <w:szCs w:val="20"/>
        </w:rPr>
        <w:t xml:space="preserve">(povinnosť predĺžiť, resp. oprávnenie skrátiť) </w:t>
      </w:r>
      <w:r w:rsidR="002A234B" w:rsidRPr="008113C6">
        <w:rPr>
          <w:rFonts w:ascii="Cambria" w:hAnsi="Cambria" w:cs="Arial"/>
          <w:sz w:val="20"/>
          <w:szCs w:val="20"/>
        </w:rPr>
        <w:t>primerane v závislosti od úpravy týchto termínov resp. lehôt.</w:t>
      </w:r>
    </w:p>
    <w:p w14:paraId="3060C894" w14:textId="708ACA72" w:rsidR="00D62DB1" w:rsidRPr="008113C6" w:rsidRDefault="00E95D12" w:rsidP="00D47FC9">
      <w:pPr>
        <w:numPr>
          <w:ilvl w:val="1"/>
          <w:numId w:val="15"/>
        </w:numPr>
        <w:spacing w:before="0" w:after="120" w:line="240" w:lineRule="auto"/>
        <w:jc w:val="both"/>
        <w:rPr>
          <w:rFonts w:ascii="Cambria" w:hAnsi="Cambria" w:cs="Arial"/>
          <w:b/>
          <w:bCs/>
          <w:sz w:val="20"/>
          <w:szCs w:val="20"/>
        </w:rPr>
      </w:pPr>
      <w:bookmarkStart w:id="103" w:name="_Ref48046870"/>
      <w:r w:rsidRPr="008113C6">
        <w:rPr>
          <w:rFonts w:ascii="Cambria" w:hAnsi="Cambria" w:cs="Arial"/>
          <w:b/>
          <w:bCs/>
          <w:sz w:val="20"/>
          <w:szCs w:val="20"/>
        </w:rPr>
        <w:t>Bankov</w:t>
      </w:r>
      <w:r>
        <w:rPr>
          <w:rFonts w:ascii="Cambria" w:hAnsi="Cambria" w:cs="Arial"/>
          <w:b/>
          <w:bCs/>
          <w:sz w:val="20"/>
          <w:szCs w:val="20"/>
        </w:rPr>
        <w:t>á</w:t>
      </w:r>
      <w:r w:rsidRPr="008113C6">
        <w:rPr>
          <w:rFonts w:ascii="Cambria" w:hAnsi="Cambria" w:cs="Arial"/>
          <w:b/>
          <w:bCs/>
          <w:sz w:val="20"/>
          <w:szCs w:val="20"/>
        </w:rPr>
        <w:t xml:space="preserve"> </w:t>
      </w:r>
      <w:r w:rsidR="00CA2A8F" w:rsidRPr="008113C6">
        <w:rPr>
          <w:rFonts w:ascii="Cambria" w:hAnsi="Cambria" w:cs="Arial"/>
          <w:b/>
          <w:bCs/>
          <w:sz w:val="20"/>
          <w:szCs w:val="20"/>
        </w:rPr>
        <w:t>záruk</w:t>
      </w:r>
      <w:r>
        <w:rPr>
          <w:rFonts w:ascii="Cambria" w:hAnsi="Cambria" w:cs="Arial"/>
          <w:b/>
          <w:bCs/>
          <w:sz w:val="20"/>
          <w:szCs w:val="20"/>
        </w:rPr>
        <w:t>a</w:t>
      </w:r>
      <w:bookmarkEnd w:id="103"/>
    </w:p>
    <w:p w14:paraId="58556045" w14:textId="43849BD2" w:rsidR="007C5BDB" w:rsidRPr="008113C6" w:rsidRDefault="00D62DB1" w:rsidP="00D47FC9">
      <w:pPr>
        <w:numPr>
          <w:ilvl w:val="2"/>
          <w:numId w:val="15"/>
        </w:numPr>
        <w:spacing w:before="0" w:after="120" w:line="240" w:lineRule="auto"/>
        <w:jc w:val="both"/>
        <w:rPr>
          <w:rFonts w:ascii="Cambria" w:hAnsi="Cambria" w:cs="Arial"/>
          <w:color w:val="auto"/>
          <w:sz w:val="20"/>
          <w:szCs w:val="20"/>
        </w:rPr>
      </w:pPr>
      <w:bookmarkStart w:id="104" w:name="_Ref485645101"/>
      <w:bookmarkStart w:id="105" w:name="_Ref515018089"/>
      <w:r w:rsidRPr="008113C6">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8113C6">
        <w:rPr>
          <w:rFonts w:ascii="Cambria" w:hAnsi="Cambria" w:cs="Arial"/>
          <w:color w:val="auto"/>
          <w:sz w:val="20"/>
          <w:szCs w:val="20"/>
        </w:rPr>
        <w:t xml:space="preserve">s náležitosťami podľa </w:t>
      </w:r>
      <w:r w:rsidR="00DD4420" w:rsidRPr="008113C6">
        <w:rPr>
          <w:rFonts w:ascii="Cambria" w:hAnsi="Cambria" w:cs="Arial"/>
          <w:color w:val="auto"/>
          <w:sz w:val="20"/>
          <w:szCs w:val="20"/>
        </w:rPr>
        <w:t xml:space="preserve">vzoru tvoriaceho Prílohu č. </w:t>
      </w:r>
      <w:r w:rsidR="00E95D12">
        <w:rPr>
          <w:rFonts w:ascii="Cambria" w:hAnsi="Cambria" w:cs="Arial"/>
          <w:color w:val="auto"/>
          <w:sz w:val="20"/>
          <w:szCs w:val="20"/>
        </w:rPr>
        <w:t>3</w:t>
      </w:r>
      <w:r w:rsidR="00E95D12" w:rsidRPr="008113C6">
        <w:rPr>
          <w:rFonts w:ascii="Cambria" w:hAnsi="Cambria" w:cs="Arial"/>
          <w:color w:val="auto"/>
          <w:sz w:val="20"/>
          <w:szCs w:val="20"/>
        </w:rPr>
        <w:t xml:space="preserve"> </w:t>
      </w:r>
      <w:r w:rsidR="00DD4420" w:rsidRPr="008113C6">
        <w:rPr>
          <w:rFonts w:ascii="Cambria" w:hAnsi="Cambria" w:cs="Arial"/>
          <w:color w:val="auto"/>
          <w:sz w:val="20"/>
          <w:szCs w:val="20"/>
        </w:rPr>
        <w:t xml:space="preserve">tejto </w:t>
      </w:r>
      <w:r w:rsidR="00DD4420" w:rsidRPr="008113C6">
        <w:rPr>
          <w:rFonts w:ascii="Cambria" w:hAnsi="Cambria" w:cs="Arial"/>
          <w:bCs/>
          <w:iCs/>
          <w:sz w:val="20"/>
          <w:szCs w:val="20"/>
        </w:rPr>
        <w:t>Zmluvy</w:t>
      </w:r>
      <w:r w:rsidR="00DD4420" w:rsidRPr="008113C6">
        <w:rPr>
          <w:rFonts w:ascii="Cambria" w:hAnsi="Cambria" w:cs="Arial"/>
          <w:color w:val="auto"/>
          <w:sz w:val="20"/>
          <w:szCs w:val="20"/>
        </w:rPr>
        <w:t xml:space="preserve">, </w:t>
      </w:r>
      <w:r w:rsidRPr="008113C6">
        <w:rPr>
          <w:rFonts w:ascii="Cambria" w:hAnsi="Cambria" w:cs="Arial"/>
          <w:color w:val="auto"/>
          <w:sz w:val="20"/>
          <w:szCs w:val="20"/>
        </w:rPr>
        <w:t xml:space="preserve">ktorá bude vyhovovať nižšie stanoveným </w:t>
      </w:r>
      <w:r w:rsidRPr="008113C6">
        <w:rPr>
          <w:rFonts w:ascii="Cambria" w:hAnsi="Cambria" w:cs="Arial"/>
          <w:bCs/>
          <w:iCs/>
          <w:sz w:val="20"/>
          <w:szCs w:val="20"/>
        </w:rPr>
        <w:t>požiadavkám</w:t>
      </w:r>
      <w:r w:rsidRPr="008113C6">
        <w:rPr>
          <w:rFonts w:ascii="Cambria" w:hAnsi="Cambria" w:cs="Arial"/>
          <w:color w:val="auto"/>
          <w:sz w:val="20"/>
          <w:szCs w:val="20"/>
        </w:rPr>
        <w:t xml:space="preserve"> (ďalej aj ako „</w:t>
      </w:r>
      <w:r w:rsidRPr="008113C6">
        <w:rPr>
          <w:rFonts w:ascii="Cambria" w:hAnsi="Cambria" w:cs="Arial"/>
          <w:b/>
          <w:color w:val="auto"/>
          <w:sz w:val="20"/>
          <w:szCs w:val="20"/>
        </w:rPr>
        <w:t>Banková záruka</w:t>
      </w:r>
      <w:r w:rsidRPr="008113C6">
        <w:rPr>
          <w:rFonts w:ascii="Cambria" w:hAnsi="Cambria" w:cs="Arial"/>
          <w:color w:val="auto"/>
          <w:sz w:val="20"/>
          <w:szCs w:val="20"/>
        </w:rPr>
        <w:t xml:space="preserve">“). Z Bankovej záruky musí vyplývať </w:t>
      </w:r>
      <w:r w:rsidR="00BC59B7">
        <w:rPr>
          <w:rFonts w:ascii="Cambria" w:hAnsi="Cambria" w:cs="Arial"/>
          <w:color w:val="auto"/>
          <w:sz w:val="20"/>
          <w:szCs w:val="20"/>
        </w:rPr>
        <w:t xml:space="preserve">neodvolateľný </w:t>
      </w:r>
      <w:r w:rsidRPr="008113C6">
        <w:rPr>
          <w:rFonts w:ascii="Cambria" w:hAnsi="Cambria" w:cs="Arial"/>
          <w:color w:val="auto"/>
          <w:sz w:val="20"/>
          <w:szCs w:val="20"/>
        </w:rPr>
        <w:t xml:space="preserve">záväzok banky, ktorá vystavila Bankovú záruku, že na prvé požiadanie </w:t>
      </w:r>
      <w:r w:rsidR="00BC59B7">
        <w:rPr>
          <w:rFonts w:ascii="Cambria" w:hAnsi="Cambria" w:cs="Arial"/>
          <w:color w:val="auto"/>
          <w:sz w:val="20"/>
          <w:szCs w:val="20"/>
        </w:rPr>
        <w:t xml:space="preserve">a bez námietok </w:t>
      </w:r>
      <w:r w:rsidRPr="008113C6">
        <w:rPr>
          <w:rFonts w:ascii="Cambria" w:hAnsi="Cambria" w:cs="Arial"/>
          <w:color w:val="auto"/>
          <w:sz w:val="20"/>
          <w:szCs w:val="20"/>
        </w:rPr>
        <w:t xml:space="preserve">zaplatí Objednávateľovi akúkoľvek čiastku, ktorú Objednávateľ </w:t>
      </w:r>
      <w:r w:rsidR="00252BAA" w:rsidRPr="008113C6">
        <w:rPr>
          <w:rFonts w:ascii="Cambria" w:hAnsi="Cambria" w:cs="Arial"/>
          <w:color w:val="auto"/>
          <w:sz w:val="20"/>
          <w:szCs w:val="20"/>
        </w:rPr>
        <w:t xml:space="preserve">vyhlási </w:t>
      </w:r>
      <w:r w:rsidRPr="008113C6">
        <w:rPr>
          <w:rFonts w:ascii="Cambria" w:hAnsi="Cambria" w:cs="Arial"/>
          <w:color w:val="auto"/>
          <w:sz w:val="20"/>
          <w:szCs w:val="20"/>
        </w:rPr>
        <w:t>za splatnú podľa</w:t>
      </w:r>
      <w:r w:rsidR="00B43468" w:rsidRPr="008113C6">
        <w:rPr>
          <w:rFonts w:ascii="Cambria" w:hAnsi="Cambria" w:cs="Arial"/>
          <w:color w:val="auto"/>
          <w:sz w:val="20"/>
          <w:szCs w:val="20"/>
        </w:rPr>
        <w:t xml:space="preserve"> tejto Zmluvy, </w:t>
      </w:r>
      <w:r w:rsidRPr="008113C6">
        <w:rPr>
          <w:rFonts w:ascii="Cambria" w:hAnsi="Cambria" w:cs="Arial"/>
          <w:color w:val="auto"/>
          <w:sz w:val="20"/>
          <w:szCs w:val="20"/>
        </w:rPr>
        <w:t xml:space="preserve"> na</w:t>
      </w:r>
      <w:r w:rsidR="00B43468" w:rsidRPr="008113C6">
        <w:rPr>
          <w:rFonts w:ascii="Cambria" w:hAnsi="Cambria" w:cs="Arial"/>
          <w:color w:val="auto"/>
          <w:sz w:val="20"/>
          <w:szCs w:val="20"/>
        </w:rPr>
        <w:t xml:space="preserve"> jej</w:t>
      </w:r>
      <w:r w:rsidRPr="008113C6">
        <w:rPr>
          <w:rFonts w:ascii="Cambria" w:hAnsi="Cambria" w:cs="Arial"/>
          <w:color w:val="auto"/>
          <w:sz w:val="20"/>
          <w:szCs w:val="20"/>
        </w:rPr>
        <w:t xml:space="preserve"> základe </w:t>
      </w:r>
      <w:r w:rsidR="00B43468" w:rsidRPr="008113C6">
        <w:rPr>
          <w:rFonts w:ascii="Cambria" w:hAnsi="Cambria" w:cs="Arial"/>
          <w:color w:val="auto"/>
          <w:sz w:val="20"/>
          <w:szCs w:val="20"/>
        </w:rPr>
        <w:t>alebo v súvislosti s ňou</w:t>
      </w:r>
      <w:r w:rsidRPr="008113C6">
        <w:rPr>
          <w:rFonts w:ascii="Cambria" w:hAnsi="Cambria" w:cs="Arial"/>
          <w:color w:val="auto"/>
          <w:sz w:val="20"/>
          <w:szCs w:val="20"/>
        </w:rPr>
        <w:t>, najviac však do</w:t>
      </w:r>
      <w:r w:rsidR="00B43468" w:rsidRPr="008113C6">
        <w:rPr>
          <w:rFonts w:ascii="Cambria" w:hAnsi="Cambria" w:cs="Arial"/>
          <w:color w:val="auto"/>
          <w:sz w:val="20"/>
          <w:szCs w:val="20"/>
        </w:rPr>
        <w:t xml:space="preserve"> </w:t>
      </w:r>
      <w:r w:rsidRPr="008113C6">
        <w:rPr>
          <w:rFonts w:ascii="Cambria" w:hAnsi="Cambria" w:cs="Arial"/>
          <w:color w:val="auto"/>
          <w:sz w:val="20"/>
          <w:szCs w:val="20"/>
        </w:rPr>
        <w:t xml:space="preserve">výšky Bankovej záruky. </w:t>
      </w:r>
    </w:p>
    <w:p w14:paraId="0BFBAABD" w14:textId="4C75EB15" w:rsidR="00D62DB1" w:rsidRPr="008113C6" w:rsidRDefault="007C5BDB" w:rsidP="00D47FC9">
      <w:pPr>
        <w:numPr>
          <w:ilvl w:val="2"/>
          <w:numId w:val="15"/>
        </w:numPr>
        <w:spacing w:before="0" w:after="120" w:line="240" w:lineRule="auto"/>
        <w:jc w:val="both"/>
        <w:rPr>
          <w:rFonts w:ascii="Cambria" w:hAnsi="Cambria" w:cs="Arial"/>
          <w:color w:val="auto"/>
          <w:sz w:val="20"/>
          <w:szCs w:val="20"/>
        </w:rPr>
      </w:pPr>
      <w:bookmarkStart w:id="106" w:name="_Ref8128091"/>
      <w:r w:rsidRPr="008113C6">
        <w:rPr>
          <w:rFonts w:ascii="Cambria" w:hAnsi="Cambria" w:cs="Arial"/>
          <w:color w:val="auto"/>
          <w:sz w:val="20"/>
          <w:szCs w:val="20"/>
        </w:rPr>
        <w:t xml:space="preserve">Zhotoviteľ je povinný zriadiť a doručiť </w:t>
      </w:r>
      <w:r w:rsidRPr="008113C6">
        <w:rPr>
          <w:rFonts w:ascii="Cambria" w:hAnsi="Cambria" w:cs="Arial"/>
          <w:bCs/>
          <w:iCs/>
          <w:sz w:val="20"/>
          <w:szCs w:val="20"/>
        </w:rPr>
        <w:t>Objednávateľovi</w:t>
      </w:r>
      <w:r w:rsidRPr="008113C6">
        <w:rPr>
          <w:rFonts w:ascii="Cambria" w:hAnsi="Cambria" w:cs="Arial"/>
          <w:color w:val="auto"/>
          <w:sz w:val="20"/>
          <w:szCs w:val="20"/>
        </w:rPr>
        <w:t xml:space="preserve"> Bankovú záruku vo výške 10 % zo Zmluvnej ceny najneskôr </w:t>
      </w:r>
      <w:r w:rsidR="00C57374">
        <w:rPr>
          <w:rFonts w:ascii="Cambria" w:hAnsi="Cambria" w:cs="Arial"/>
          <w:color w:val="auto"/>
          <w:sz w:val="20"/>
          <w:szCs w:val="20"/>
        </w:rPr>
        <w:t>do tridsiatich (30) dní odo dňa nadobudnutia účinnosti Zmluvy</w:t>
      </w:r>
      <w:r w:rsidRPr="008113C6">
        <w:rPr>
          <w:rFonts w:ascii="Cambria" w:hAnsi="Cambria" w:cs="Arial"/>
          <w:color w:val="auto"/>
          <w:sz w:val="20"/>
          <w:szCs w:val="20"/>
        </w:rPr>
        <w:t xml:space="preserve">. </w:t>
      </w:r>
      <w:r w:rsidR="00D62DB1" w:rsidRPr="008113C6">
        <w:rPr>
          <w:rFonts w:ascii="Cambria" w:hAnsi="Cambria" w:cs="Arial"/>
          <w:color w:val="auto"/>
          <w:sz w:val="20"/>
          <w:szCs w:val="20"/>
        </w:rPr>
        <w:t xml:space="preserve">Banková záruka musí byť platná a vymáhateľná </w:t>
      </w:r>
      <w:r w:rsidR="00303ABC" w:rsidRPr="008113C6">
        <w:rPr>
          <w:rFonts w:ascii="Cambria" w:hAnsi="Cambria" w:cs="Arial"/>
          <w:color w:val="auto"/>
          <w:sz w:val="20"/>
          <w:szCs w:val="20"/>
        </w:rPr>
        <w:t>od momentu jej vystavenia až do momentu vydania Preberacieho protokolu k  Dielu.</w:t>
      </w:r>
      <w:bookmarkEnd w:id="106"/>
      <w:r w:rsidR="00303ABC" w:rsidRPr="008113C6">
        <w:rPr>
          <w:rFonts w:ascii="Cambria" w:hAnsi="Cambria" w:cs="Arial"/>
          <w:color w:val="auto"/>
          <w:sz w:val="20"/>
          <w:szCs w:val="20"/>
        </w:rPr>
        <w:t xml:space="preserve"> </w:t>
      </w:r>
      <w:bookmarkEnd w:id="104"/>
      <w:bookmarkEnd w:id="105"/>
    </w:p>
    <w:p w14:paraId="55F13BD1" w14:textId="0160A44C" w:rsidR="00086CB1" w:rsidRPr="008113C6" w:rsidRDefault="00086CB1"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sz w:val="20"/>
          <w:szCs w:val="20"/>
        </w:rPr>
        <w:t xml:space="preserve">V prípade predĺženia resp. skrátenia termínov resp. lehôt, na ktoré je viazaný koniec </w:t>
      </w:r>
      <w:r w:rsidR="00E47A18" w:rsidRPr="008113C6">
        <w:rPr>
          <w:rFonts w:ascii="Cambria" w:hAnsi="Cambria" w:cs="Arial"/>
          <w:color w:val="auto"/>
          <w:sz w:val="20"/>
          <w:szCs w:val="20"/>
        </w:rPr>
        <w:t>trvania</w:t>
      </w:r>
      <w:r w:rsidR="00E47A18" w:rsidRPr="008113C6">
        <w:rPr>
          <w:rFonts w:ascii="Cambria" w:hAnsi="Cambria" w:cs="Arial"/>
          <w:sz w:val="20"/>
          <w:szCs w:val="20"/>
        </w:rPr>
        <w:t xml:space="preserve"> </w:t>
      </w:r>
      <w:r w:rsidR="0057158D" w:rsidRPr="008113C6">
        <w:rPr>
          <w:rFonts w:ascii="Cambria" w:hAnsi="Cambria" w:cs="Arial"/>
          <w:sz w:val="20"/>
          <w:szCs w:val="20"/>
        </w:rPr>
        <w:t xml:space="preserve">Bankovej </w:t>
      </w:r>
      <w:r w:rsidR="00E47A18" w:rsidRPr="008113C6">
        <w:rPr>
          <w:rFonts w:ascii="Cambria" w:hAnsi="Cambria" w:cs="Arial"/>
          <w:sz w:val="20"/>
          <w:szCs w:val="20"/>
        </w:rPr>
        <w:t>záruk</w:t>
      </w:r>
      <w:r w:rsidR="0057158D" w:rsidRPr="008113C6">
        <w:rPr>
          <w:rFonts w:ascii="Cambria" w:hAnsi="Cambria" w:cs="Arial"/>
          <w:sz w:val="20"/>
          <w:szCs w:val="20"/>
        </w:rPr>
        <w:t>y</w:t>
      </w:r>
      <w:r w:rsidRPr="008113C6">
        <w:rPr>
          <w:rFonts w:ascii="Cambria" w:hAnsi="Cambria" w:cs="Arial"/>
          <w:sz w:val="20"/>
          <w:szCs w:val="20"/>
        </w:rPr>
        <w:t xml:space="preserve">, sa vždy budú uplatňovať takto upravené lehoty. T. j. Zhotoviteľ je </w:t>
      </w:r>
      <w:r w:rsidR="0057158D" w:rsidRPr="008113C6">
        <w:rPr>
          <w:rFonts w:ascii="Cambria" w:hAnsi="Cambria" w:cs="Arial"/>
          <w:sz w:val="20"/>
          <w:szCs w:val="20"/>
        </w:rPr>
        <w:t xml:space="preserve">trvanie Bankovej </w:t>
      </w:r>
      <w:r w:rsidR="00E47A18" w:rsidRPr="008113C6">
        <w:rPr>
          <w:rFonts w:ascii="Cambria" w:hAnsi="Cambria" w:cs="Arial"/>
          <w:sz w:val="20"/>
          <w:szCs w:val="20"/>
        </w:rPr>
        <w:t>záruk</w:t>
      </w:r>
      <w:r w:rsidR="0057158D" w:rsidRPr="008113C6">
        <w:rPr>
          <w:rFonts w:ascii="Cambria" w:hAnsi="Cambria" w:cs="Arial"/>
          <w:sz w:val="20"/>
          <w:szCs w:val="20"/>
        </w:rPr>
        <w:t>y</w:t>
      </w:r>
      <w:r w:rsidR="00E47A18" w:rsidRPr="008113C6">
        <w:rPr>
          <w:rFonts w:ascii="Cambria" w:hAnsi="Cambria" w:cs="Arial"/>
          <w:sz w:val="20"/>
          <w:szCs w:val="20"/>
        </w:rPr>
        <w:t xml:space="preserve"> </w:t>
      </w:r>
      <w:r w:rsidRPr="008113C6">
        <w:rPr>
          <w:rFonts w:ascii="Cambria" w:hAnsi="Cambria" w:cs="Arial"/>
          <w:sz w:val="20"/>
          <w:szCs w:val="20"/>
        </w:rPr>
        <w:t>povinný upraviť (povinnosť predĺžiť, resp. oprávnenie skrátiť) primerane v závislosti od úpravy týchto termínov resp. lehôt</w:t>
      </w:r>
      <w:r w:rsidR="00E47A18" w:rsidRPr="008113C6">
        <w:rPr>
          <w:rFonts w:ascii="Cambria" w:hAnsi="Cambria" w:cs="Arial"/>
          <w:sz w:val="20"/>
          <w:szCs w:val="20"/>
        </w:rPr>
        <w:t>. V prípade úpravy týchto termínov</w:t>
      </w:r>
      <w:r w:rsidR="00252BAA" w:rsidRPr="008113C6">
        <w:rPr>
          <w:rFonts w:ascii="Cambria" w:hAnsi="Cambria" w:cs="Arial"/>
          <w:sz w:val="20"/>
          <w:szCs w:val="20"/>
        </w:rPr>
        <w:t>,</w:t>
      </w:r>
      <w:r w:rsidR="00E47A18" w:rsidRPr="008113C6">
        <w:rPr>
          <w:rFonts w:ascii="Cambria" w:hAnsi="Cambria" w:cs="Arial"/>
          <w:sz w:val="20"/>
          <w:szCs w:val="20"/>
        </w:rPr>
        <w:t xml:space="preserve"> resp. lehôt je Zhotoviteľ vždy povinný Objednávateľovi predložiť upravenú Bankovú záruku zodpovedajúcu </w:t>
      </w:r>
      <w:r w:rsidR="00907A36" w:rsidRPr="008113C6">
        <w:rPr>
          <w:rFonts w:ascii="Cambria" w:hAnsi="Cambria" w:cs="Arial"/>
          <w:sz w:val="20"/>
          <w:szCs w:val="20"/>
        </w:rPr>
        <w:t>novým termínom a</w:t>
      </w:r>
      <w:r w:rsidR="0057158D" w:rsidRPr="008113C6">
        <w:rPr>
          <w:rFonts w:ascii="Cambria" w:hAnsi="Cambria" w:cs="Arial"/>
          <w:sz w:val="20"/>
          <w:szCs w:val="20"/>
        </w:rPr>
        <w:t> </w:t>
      </w:r>
      <w:r w:rsidR="00907A36" w:rsidRPr="008113C6">
        <w:rPr>
          <w:rFonts w:ascii="Cambria" w:hAnsi="Cambria" w:cs="Arial"/>
          <w:sz w:val="20"/>
          <w:szCs w:val="20"/>
        </w:rPr>
        <w:t>lehotám</w:t>
      </w:r>
      <w:r w:rsidR="0057158D" w:rsidRPr="008113C6">
        <w:rPr>
          <w:rFonts w:ascii="Cambria" w:hAnsi="Cambria" w:cs="Arial"/>
          <w:sz w:val="20"/>
          <w:szCs w:val="20"/>
        </w:rPr>
        <w:t>.</w:t>
      </w:r>
      <w:r w:rsidR="0039492B" w:rsidRPr="008113C6">
        <w:rPr>
          <w:rFonts w:ascii="Cambria" w:hAnsi="Cambria" w:cs="Arial"/>
          <w:sz w:val="20"/>
          <w:szCs w:val="20"/>
        </w:rPr>
        <w:t xml:space="preserve"> V prípade predĺženia Lehoty vykonania Diela je Zhotoviteľ povinný Objednávateľovi predložiť predĺženú Bankovú záruku najneskôr d</w:t>
      </w:r>
      <w:r w:rsidR="00A85EA2" w:rsidRPr="008113C6">
        <w:rPr>
          <w:rFonts w:ascii="Cambria" w:hAnsi="Cambria" w:cs="Arial"/>
          <w:sz w:val="20"/>
          <w:szCs w:val="20"/>
        </w:rPr>
        <w:t>o 30 dní pred uplynutím pôvodnej doby platnosti Bankovej záruky.</w:t>
      </w:r>
    </w:p>
    <w:p w14:paraId="50D1C763" w14:textId="0C7D66A1" w:rsidR="00D62DB1" w:rsidRPr="008113C6" w:rsidRDefault="00D62DB1" w:rsidP="00D47FC9">
      <w:pPr>
        <w:numPr>
          <w:ilvl w:val="2"/>
          <w:numId w:val="15"/>
        </w:numPr>
        <w:spacing w:before="0" w:after="120" w:line="240" w:lineRule="auto"/>
        <w:jc w:val="both"/>
        <w:rPr>
          <w:rFonts w:ascii="Cambria" w:hAnsi="Cambria" w:cs="Arial"/>
          <w:b/>
          <w:sz w:val="20"/>
          <w:szCs w:val="20"/>
        </w:rPr>
      </w:pPr>
      <w:r w:rsidRPr="008113C6">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8113C6">
        <w:rPr>
          <w:rFonts w:ascii="Cambria" w:hAnsi="Cambria" w:cs="Arial"/>
          <w:sz w:val="20"/>
          <w:szCs w:val="20"/>
        </w:rPr>
        <w:t>dôvodu</w:t>
      </w:r>
      <w:r w:rsidRPr="008113C6">
        <w:rPr>
          <w:rFonts w:ascii="Cambria" w:hAnsi="Cambria" w:cs="Arial"/>
          <w:color w:val="auto"/>
          <w:sz w:val="20"/>
          <w:szCs w:val="20"/>
        </w:rPr>
        <w:t xml:space="preserve"> nedodržania tejto Zmluvy zo strany Zhotoviteľa</w:t>
      </w:r>
      <w:r w:rsidR="0027294F" w:rsidRPr="008113C6">
        <w:rPr>
          <w:rFonts w:ascii="Cambria" w:hAnsi="Cambria" w:cs="Arial"/>
          <w:color w:val="auto"/>
          <w:sz w:val="20"/>
          <w:szCs w:val="20"/>
        </w:rPr>
        <w:t xml:space="preserve"> ako aj pre prípad odstúpenia od Zmluvy</w:t>
      </w:r>
      <w:r w:rsidRPr="008113C6">
        <w:rPr>
          <w:rFonts w:ascii="Cambria" w:hAnsi="Cambria" w:cs="Arial"/>
          <w:color w:val="auto"/>
          <w:sz w:val="20"/>
          <w:szCs w:val="20"/>
        </w:rPr>
        <w:t>). V prípade čerpania Bankovej záruky o tom Objednávateľ Zhotoviteľa bezodkladne informuje. V takom prípade je Zhotoviteľ bezodkladne, najneskôr do piatich</w:t>
      </w:r>
      <w:r w:rsidR="00252BAA" w:rsidRPr="008113C6">
        <w:rPr>
          <w:rFonts w:ascii="Cambria" w:hAnsi="Cambria" w:cs="Arial"/>
          <w:color w:val="auto"/>
          <w:sz w:val="20"/>
          <w:szCs w:val="20"/>
        </w:rPr>
        <w:t xml:space="preserve"> (5)</w:t>
      </w:r>
      <w:r w:rsidRPr="008113C6">
        <w:rPr>
          <w:rFonts w:ascii="Cambria" w:hAnsi="Cambria" w:cs="Arial"/>
          <w:color w:val="auto"/>
          <w:sz w:val="20"/>
          <w:szCs w:val="20"/>
        </w:rPr>
        <w:t xml:space="preserve"> pracovných dní od kedy sa </w:t>
      </w:r>
      <w:r w:rsidRPr="008113C6">
        <w:rPr>
          <w:rFonts w:ascii="Cambria" w:hAnsi="Cambria" w:cs="Arial"/>
          <w:sz w:val="20"/>
          <w:szCs w:val="20"/>
        </w:rPr>
        <w:t>dozvie o čerpaní Bankovej záruky, doplniť Bankovú záruku do plnej výšky podľa</w:t>
      </w:r>
      <w:r w:rsidR="00EC040D" w:rsidRPr="008113C6">
        <w:rPr>
          <w:rFonts w:ascii="Cambria" w:hAnsi="Cambria" w:cs="Arial"/>
          <w:sz w:val="20"/>
          <w:szCs w:val="20"/>
        </w:rPr>
        <w:t xml:space="preserve"> okolností</w:t>
      </w:r>
      <w:r w:rsidRPr="008113C6">
        <w:rPr>
          <w:rFonts w:ascii="Cambria" w:hAnsi="Cambria" w:cs="Arial"/>
          <w:sz w:val="20"/>
          <w:szCs w:val="20"/>
        </w:rPr>
        <w:t xml:space="preserve"> bodu </w:t>
      </w:r>
      <w:r w:rsidR="00C73432" w:rsidRPr="008113C6">
        <w:rPr>
          <w:rFonts w:ascii="Cambria" w:hAnsi="Cambria" w:cs="Arial"/>
          <w:sz w:val="20"/>
          <w:szCs w:val="20"/>
        </w:rPr>
        <w:fldChar w:fldCharType="begin"/>
      </w:r>
      <w:r w:rsidR="00C73432" w:rsidRPr="008113C6">
        <w:rPr>
          <w:rFonts w:ascii="Cambria" w:hAnsi="Cambria" w:cs="Arial"/>
          <w:sz w:val="20"/>
          <w:szCs w:val="20"/>
        </w:rPr>
        <w:instrText xml:space="preserve"> REF _Ref8128091 \r \h </w:instrText>
      </w:r>
      <w:r w:rsidR="00B76034" w:rsidRPr="008113C6">
        <w:rPr>
          <w:rFonts w:ascii="Cambria" w:hAnsi="Cambria" w:cs="Arial"/>
          <w:sz w:val="20"/>
          <w:szCs w:val="20"/>
        </w:rPr>
        <w:instrText xml:space="preserve"> \* MERGEFORMAT </w:instrText>
      </w:r>
      <w:r w:rsidR="00C73432" w:rsidRPr="008113C6">
        <w:rPr>
          <w:rFonts w:ascii="Cambria" w:hAnsi="Cambria" w:cs="Arial"/>
          <w:sz w:val="20"/>
          <w:szCs w:val="20"/>
        </w:rPr>
      </w:r>
      <w:r w:rsidR="00C73432" w:rsidRPr="008113C6">
        <w:rPr>
          <w:rFonts w:ascii="Cambria" w:hAnsi="Cambria" w:cs="Arial"/>
          <w:sz w:val="20"/>
          <w:szCs w:val="20"/>
        </w:rPr>
        <w:fldChar w:fldCharType="separate"/>
      </w:r>
      <w:r w:rsidR="00963576">
        <w:rPr>
          <w:rFonts w:ascii="Cambria" w:hAnsi="Cambria" w:cs="Arial"/>
          <w:sz w:val="20"/>
          <w:szCs w:val="20"/>
        </w:rPr>
        <w:t>4.12.2</w:t>
      </w:r>
      <w:r w:rsidR="00C73432" w:rsidRPr="008113C6">
        <w:rPr>
          <w:rFonts w:ascii="Cambria" w:hAnsi="Cambria" w:cs="Arial"/>
          <w:sz w:val="20"/>
          <w:szCs w:val="20"/>
        </w:rPr>
        <w:fldChar w:fldCharType="end"/>
      </w:r>
      <w:r w:rsidR="00C73432" w:rsidRPr="008113C6">
        <w:rPr>
          <w:rFonts w:ascii="Cambria" w:hAnsi="Cambria" w:cs="Arial"/>
          <w:sz w:val="20"/>
          <w:szCs w:val="20"/>
        </w:rPr>
        <w:t xml:space="preserve"> </w:t>
      </w:r>
      <w:r w:rsidRPr="008113C6">
        <w:rPr>
          <w:rFonts w:ascii="Cambria" w:hAnsi="Cambria" w:cs="Arial"/>
          <w:sz w:val="20"/>
          <w:szCs w:val="20"/>
        </w:rPr>
        <w:t xml:space="preserve">tejto Zmluvy. Po doplnení Bankovej záruky do plnej výšky platia ustanovenia tohto bodu </w:t>
      </w:r>
      <w:r w:rsidR="00E82378">
        <w:rPr>
          <w:rFonts w:ascii="Cambria" w:hAnsi="Cambria" w:cs="Arial"/>
          <w:sz w:val="20"/>
          <w:szCs w:val="20"/>
        </w:rPr>
        <w:fldChar w:fldCharType="begin"/>
      </w:r>
      <w:r w:rsidR="00E82378">
        <w:rPr>
          <w:rFonts w:ascii="Cambria" w:hAnsi="Cambria" w:cs="Arial"/>
          <w:sz w:val="20"/>
          <w:szCs w:val="20"/>
        </w:rPr>
        <w:instrText xml:space="preserve"> REF _Ref48046870 \n \h </w:instrText>
      </w:r>
      <w:r w:rsidR="00E82378">
        <w:rPr>
          <w:rFonts w:ascii="Cambria" w:hAnsi="Cambria" w:cs="Arial"/>
          <w:sz w:val="20"/>
          <w:szCs w:val="20"/>
        </w:rPr>
      </w:r>
      <w:r w:rsidR="00E82378">
        <w:rPr>
          <w:rFonts w:ascii="Cambria" w:hAnsi="Cambria" w:cs="Arial"/>
          <w:sz w:val="20"/>
          <w:szCs w:val="20"/>
        </w:rPr>
        <w:fldChar w:fldCharType="separate"/>
      </w:r>
      <w:r w:rsidR="00E82378">
        <w:rPr>
          <w:rFonts w:ascii="Cambria" w:hAnsi="Cambria" w:cs="Arial"/>
          <w:sz w:val="20"/>
          <w:szCs w:val="20"/>
        </w:rPr>
        <w:t>4.12</w:t>
      </w:r>
      <w:r w:rsidR="00E82378">
        <w:rPr>
          <w:rFonts w:ascii="Cambria" w:hAnsi="Cambria" w:cs="Arial"/>
          <w:sz w:val="20"/>
          <w:szCs w:val="20"/>
        </w:rPr>
        <w:fldChar w:fldCharType="end"/>
      </w:r>
      <w:r w:rsidR="00E82378">
        <w:rPr>
          <w:rFonts w:ascii="Cambria" w:hAnsi="Cambria" w:cs="Arial"/>
          <w:sz w:val="20"/>
          <w:szCs w:val="20"/>
        </w:rPr>
        <w:t xml:space="preserve"> </w:t>
      </w:r>
      <w:r w:rsidRPr="008113C6">
        <w:rPr>
          <w:rFonts w:ascii="Cambria" w:hAnsi="Cambria" w:cs="Arial"/>
          <w:sz w:val="20"/>
          <w:szCs w:val="20"/>
        </w:rPr>
        <w:t>opäť primerane.</w:t>
      </w:r>
    </w:p>
    <w:p w14:paraId="52D3E180" w14:textId="10DC3E5F" w:rsidR="00A01D21" w:rsidRPr="008113C6" w:rsidRDefault="00A01D21"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Rokovací jazyk</w:t>
      </w:r>
    </w:p>
    <w:p w14:paraId="6C518B44" w14:textId="3ED2B03E" w:rsidR="00A01D21" w:rsidRPr="008113C6" w:rsidRDefault="00A01D21"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Rokovacím jazykom je slovenský prípadne český jazyk</w:t>
      </w:r>
      <w:r w:rsidR="007274AB" w:rsidRPr="008113C6">
        <w:rPr>
          <w:rFonts w:ascii="Cambria" w:hAnsi="Cambria" w:cs="Arial"/>
          <w:color w:val="000000"/>
          <w:sz w:val="20"/>
          <w:szCs w:val="20"/>
        </w:rPr>
        <w:t xml:space="preserve"> ak v tejto Zmluve nie je výslovne uvedené inak</w:t>
      </w:r>
      <w:r w:rsidRPr="008113C6">
        <w:rPr>
          <w:rFonts w:ascii="Cambria" w:hAnsi="Cambria" w:cs="Arial"/>
          <w:color w:val="000000"/>
          <w:sz w:val="20"/>
          <w:szCs w:val="20"/>
        </w:rPr>
        <w:t>. Akékoľvek dokumenty vrátane všetkej Dokumentácie Zhotoviteľa, montážneho</w:t>
      </w:r>
      <w:r w:rsidR="00C73432" w:rsidRPr="008113C6">
        <w:rPr>
          <w:rFonts w:ascii="Cambria" w:hAnsi="Cambria" w:cs="Arial"/>
          <w:color w:val="000000"/>
          <w:sz w:val="20"/>
          <w:szCs w:val="20"/>
        </w:rPr>
        <w:t>/stavebného</w:t>
      </w:r>
      <w:r w:rsidRPr="008113C6">
        <w:rPr>
          <w:rFonts w:ascii="Cambria" w:hAnsi="Cambria" w:cs="Arial"/>
          <w:color w:val="000000"/>
          <w:sz w:val="20"/>
          <w:szCs w:val="20"/>
        </w:rPr>
        <w:t xml:space="preserve"> denníka, príručiek a akejkoľvek inej dokumentácie</w:t>
      </w:r>
      <w:r w:rsidR="008B092D" w:rsidRPr="008113C6">
        <w:rPr>
          <w:rFonts w:ascii="Cambria" w:hAnsi="Cambria" w:cs="Arial"/>
          <w:color w:val="000000"/>
          <w:sz w:val="20"/>
          <w:szCs w:val="20"/>
        </w:rPr>
        <w:t xml:space="preserve"> budú vyhotovené v slovenskom jazyku resp. v českom jazyku. V prípade, ak Zhotoviteľ resp. jeho </w:t>
      </w:r>
      <w:r w:rsidR="008B092D" w:rsidRPr="008113C6">
        <w:rPr>
          <w:rFonts w:ascii="Cambria" w:hAnsi="Cambria" w:cs="Arial"/>
          <w:sz w:val="20"/>
          <w:szCs w:val="20"/>
        </w:rPr>
        <w:t>Odborníci</w:t>
      </w:r>
      <w:r w:rsidR="008B092D" w:rsidRPr="008113C6">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8113C6">
        <w:rPr>
          <w:rFonts w:ascii="Cambria" w:hAnsi="Cambria" w:cs="Arial"/>
          <w:color w:val="000000"/>
          <w:sz w:val="20"/>
          <w:szCs w:val="20"/>
        </w:rPr>
        <w:t xml:space="preserve"> a </w:t>
      </w:r>
      <w:r w:rsidR="008B092D" w:rsidRPr="008113C6">
        <w:rPr>
          <w:rFonts w:ascii="Cambria" w:hAnsi="Cambria" w:cs="Arial"/>
          <w:color w:val="000000"/>
          <w:sz w:val="20"/>
          <w:szCs w:val="20"/>
        </w:rPr>
        <w:t>tlmočenie</w:t>
      </w:r>
      <w:r w:rsidR="00AC22DA" w:rsidRPr="008113C6">
        <w:rPr>
          <w:rFonts w:ascii="Cambria" w:hAnsi="Cambria" w:cs="Arial"/>
          <w:color w:val="000000"/>
          <w:sz w:val="20"/>
          <w:szCs w:val="20"/>
        </w:rPr>
        <w:t xml:space="preserve"> do rokovacieho jazyka na vlastné náklady</w:t>
      </w:r>
      <w:r w:rsidR="00034305" w:rsidRPr="008113C6">
        <w:rPr>
          <w:rFonts w:ascii="Cambria" w:hAnsi="Cambria" w:cs="Arial"/>
          <w:color w:val="000000"/>
          <w:sz w:val="20"/>
          <w:szCs w:val="20"/>
        </w:rPr>
        <w:t>, ak v tejto Zmluve nie je výslovne uvedené inak</w:t>
      </w:r>
      <w:r w:rsidR="00AC22DA" w:rsidRPr="008113C6">
        <w:rPr>
          <w:rFonts w:ascii="Cambria" w:hAnsi="Cambria" w:cs="Arial"/>
          <w:color w:val="000000"/>
          <w:sz w:val="20"/>
          <w:szCs w:val="20"/>
        </w:rPr>
        <w:t>.</w:t>
      </w:r>
    </w:p>
    <w:p w14:paraId="36A99427" w14:textId="7BC3D2A8" w:rsidR="00402970" w:rsidRPr="008113C6" w:rsidRDefault="00402970" w:rsidP="00D47FC9">
      <w:pPr>
        <w:numPr>
          <w:ilvl w:val="1"/>
          <w:numId w:val="15"/>
        </w:numPr>
        <w:spacing w:before="0" w:after="120" w:line="240" w:lineRule="auto"/>
        <w:jc w:val="both"/>
        <w:rPr>
          <w:rFonts w:ascii="Cambria" w:hAnsi="Cambria" w:cs="Arial"/>
          <w:b/>
          <w:bCs/>
          <w:sz w:val="20"/>
          <w:szCs w:val="20"/>
        </w:rPr>
      </w:pPr>
      <w:bookmarkStart w:id="107" w:name="_Ref517947464"/>
      <w:r w:rsidRPr="008113C6">
        <w:rPr>
          <w:rFonts w:ascii="Cambria" w:hAnsi="Cambria" w:cs="Arial"/>
          <w:b/>
          <w:bCs/>
          <w:sz w:val="20"/>
          <w:szCs w:val="20"/>
        </w:rPr>
        <w:t>Mlčanlivosť</w:t>
      </w:r>
      <w:bookmarkEnd w:id="107"/>
    </w:p>
    <w:p w14:paraId="5590B406" w14:textId="1AD34358" w:rsidR="002A230B" w:rsidRPr="008113C6" w:rsidRDefault="002A230B"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8113C6">
        <w:rPr>
          <w:rFonts w:ascii="Cambria" w:hAnsi="Cambria" w:cs="Arial"/>
          <w:color w:val="000000"/>
          <w:sz w:val="20"/>
          <w:szCs w:val="20"/>
        </w:rPr>
        <w:t xml:space="preserve"> (ďalej len “</w:t>
      </w:r>
      <w:r w:rsidR="00EF7D55" w:rsidRPr="008113C6">
        <w:rPr>
          <w:rFonts w:ascii="Cambria" w:hAnsi="Cambria" w:cs="Arial"/>
          <w:b/>
          <w:color w:val="000000"/>
          <w:sz w:val="20"/>
          <w:szCs w:val="20"/>
        </w:rPr>
        <w:t>Dôverné informácie</w:t>
      </w:r>
      <w:r w:rsidR="00EF7D55" w:rsidRPr="008113C6">
        <w:rPr>
          <w:rFonts w:ascii="Cambria" w:hAnsi="Cambria" w:cs="Arial"/>
          <w:color w:val="000000"/>
          <w:sz w:val="20"/>
          <w:szCs w:val="20"/>
        </w:rPr>
        <w:t xml:space="preserve">”). </w:t>
      </w:r>
      <w:bookmarkStart w:id="108" w:name="_Hlk495575053"/>
    </w:p>
    <w:p w14:paraId="53FB89AD" w14:textId="77777777" w:rsidR="002A230B" w:rsidRPr="008113C6" w:rsidRDefault="002A230B" w:rsidP="00D47FC9">
      <w:pPr>
        <w:numPr>
          <w:ilvl w:val="2"/>
          <w:numId w:val="15"/>
        </w:numPr>
        <w:spacing w:before="0" w:after="120" w:line="240" w:lineRule="auto"/>
        <w:jc w:val="both"/>
        <w:rPr>
          <w:rFonts w:ascii="Cambria" w:hAnsi="Cambria" w:cs="Arial"/>
          <w:color w:val="000000"/>
          <w:sz w:val="20"/>
          <w:szCs w:val="20"/>
        </w:rPr>
      </w:pPr>
      <w:bookmarkStart w:id="109" w:name="_Ref518494073"/>
      <w:r w:rsidRPr="008113C6">
        <w:rPr>
          <w:rFonts w:ascii="Cambria" w:hAnsi="Cambria" w:cs="Arial"/>
          <w:color w:val="000000"/>
          <w:sz w:val="20"/>
          <w:szCs w:val="20"/>
        </w:rPr>
        <w:t xml:space="preserve">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w:t>
      </w:r>
      <w:r w:rsidRPr="008113C6">
        <w:rPr>
          <w:rFonts w:ascii="Cambria" w:hAnsi="Cambria" w:cs="Arial"/>
          <w:color w:val="000000"/>
          <w:sz w:val="20"/>
          <w:szCs w:val="20"/>
        </w:rPr>
        <w:lastRenderedPageBreak/>
        <w:t>pred ich zverejnením alebo poskytnutím tretej osobe. Toto ustanovenie sa nebude vzťahovať na poskytnutie informácií v prípade, ak:</w:t>
      </w:r>
      <w:bookmarkEnd w:id="109"/>
    </w:p>
    <w:p w14:paraId="73DD9739"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pre plnenie jej povinností podľa tejto Zmluvy,</w:t>
      </w:r>
    </w:p>
    <w:p w14:paraId="5D93DD39"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na to bude povinná podľa právneho predpisu alebo podľa vykonateľného rozhodnutia, opatrenia alebo výzvy príslušného orgánu verejnej moci,</w:t>
      </w:r>
    </w:p>
    <w:p w14:paraId="0C9AB544"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v súdnych, rozhodcovských, správnych a iných obdobných konaniach,</w:t>
      </w:r>
    </w:p>
    <w:p w14:paraId="2628B836"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treťou osobou bude osoba, ktorá má vo vzťahu k Zmluvnej strane postavenie ovládajúcej osoby alebo ovládanej osoby podľa príslušných ustanovení Obchodného zákonníka. </w:t>
      </w:r>
    </w:p>
    <w:p w14:paraId="3C5DE9BE" w14:textId="548D8486" w:rsidR="00AE4F15" w:rsidRPr="008113C6" w:rsidRDefault="00AE4F15"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Zmluvné strany sa dohodli, že obsah Zmluvy, vrátane obsahu všetkých jej príloh, je verejný a nevzťahujú sa naň ustanovenia o ochrane informácií ako to ustanovuje bod </w:t>
      </w:r>
      <w:r w:rsidRPr="008113C6">
        <w:rPr>
          <w:rFonts w:ascii="Cambria" w:hAnsi="Cambria" w:cs="Arial"/>
          <w:color w:val="000000"/>
          <w:sz w:val="20"/>
          <w:szCs w:val="20"/>
        </w:rPr>
        <w:fldChar w:fldCharType="begin"/>
      </w:r>
      <w:r w:rsidRPr="008113C6">
        <w:rPr>
          <w:rFonts w:ascii="Cambria" w:hAnsi="Cambria" w:cs="Arial"/>
          <w:color w:val="000000"/>
          <w:sz w:val="20"/>
          <w:szCs w:val="20"/>
        </w:rPr>
        <w:instrText xml:space="preserve"> REF _Ref518494073 \r \h </w:instrText>
      </w:r>
      <w:r w:rsidR="00B76034" w:rsidRPr="008113C6">
        <w:rPr>
          <w:rFonts w:ascii="Cambria" w:hAnsi="Cambria" w:cs="Arial"/>
          <w:color w:val="000000"/>
          <w:sz w:val="20"/>
          <w:szCs w:val="20"/>
        </w:rPr>
        <w:instrText xml:space="preserve"> \* MERGEFORMAT </w:instrText>
      </w:r>
      <w:r w:rsidRPr="008113C6">
        <w:rPr>
          <w:rFonts w:ascii="Cambria" w:hAnsi="Cambria" w:cs="Arial"/>
          <w:color w:val="000000"/>
          <w:sz w:val="20"/>
          <w:szCs w:val="20"/>
        </w:rPr>
      </w:r>
      <w:r w:rsidRPr="008113C6">
        <w:rPr>
          <w:rFonts w:ascii="Cambria" w:hAnsi="Cambria" w:cs="Arial"/>
          <w:color w:val="000000"/>
          <w:sz w:val="20"/>
          <w:szCs w:val="20"/>
        </w:rPr>
        <w:fldChar w:fldCharType="separate"/>
      </w:r>
      <w:r w:rsidR="00963576">
        <w:rPr>
          <w:rFonts w:ascii="Cambria" w:hAnsi="Cambria" w:cs="Arial"/>
          <w:color w:val="000000"/>
          <w:sz w:val="20"/>
          <w:szCs w:val="20"/>
        </w:rPr>
        <w:t>4.14.2</w:t>
      </w:r>
      <w:r w:rsidRPr="008113C6">
        <w:rPr>
          <w:rFonts w:ascii="Cambria" w:hAnsi="Cambria" w:cs="Arial"/>
          <w:color w:val="000000"/>
          <w:sz w:val="20"/>
          <w:szCs w:val="20"/>
        </w:rPr>
        <w:fldChar w:fldCharType="end"/>
      </w:r>
      <w:r w:rsidRPr="008113C6">
        <w:rPr>
          <w:rFonts w:ascii="Cambria" w:hAnsi="Cambria" w:cs="Arial"/>
          <w:color w:val="000000"/>
          <w:sz w:val="20"/>
          <w:szCs w:val="20"/>
        </w:rPr>
        <w:t xml:space="preserve"> tejto Zmluvy.</w:t>
      </w:r>
    </w:p>
    <w:bookmarkEnd w:id="108"/>
    <w:p w14:paraId="22EA8835" w14:textId="77777777" w:rsidR="00AC0AB6" w:rsidRPr="008113C6" w:rsidRDefault="00AC0AB6"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Konflikt záujmov</w:t>
      </w:r>
    </w:p>
    <w:p w14:paraId="0B33EC1C" w14:textId="46500BF6" w:rsidR="00AC0AB6" w:rsidRPr="008113C6" w:rsidRDefault="00AC0AB6"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Zhotoviteľ vyvinie všetko </w:t>
      </w:r>
      <w:r w:rsidR="000C1706" w:rsidRPr="008113C6">
        <w:rPr>
          <w:rFonts w:ascii="Cambria" w:hAnsi="Cambria" w:cs="Arial"/>
          <w:color w:val="000000"/>
          <w:sz w:val="20"/>
          <w:szCs w:val="20"/>
        </w:rPr>
        <w:t>úsilie a príjme všetky nevyhnutné opatrenia</w:t>
      </w:r>
      <w:r w:rsidR="003C4337" w:rsidRPr="008113C6">
        <w:rPr>
          <w:rFonts w:ascii="Cambria" w:hAnsi="Cambria" w:cs="Arial"/>
          <w:color w:val="000000"/>
          <w:sz w:val="20"/>
          <w:szCs w:val="20"/>
        </w:rPr>
        <w:t>, aby</w:t>
      </w:r>
      <w:r w:rsidR="000C1706" w:rsidRPr="008113C6">
        <w:rPr>
          <w:rFonts w:ascii="Cambria" w:hAnsi="Cambria" w:cs="Arial"/>
          <w:color w:val="000000"/>
          <w:sz w:val="20"/>
          <w:szCs w:val="20"/>
        </w:rPr>
        <w:t xml:space="preserve"> on a jeho Subdodávatelia zabránili akejkoľvek situácií, kedy by plnenie tejto Zmluvy malo alebo mohlo byť ohrozené </w:t>
      </w:r>
      <w:r w:rsidR="00862F36" w:rsidRPr="008113C6">
        <w:rPr>
          <w:rFonts w:ascii="Cambria" w:hAnsi="Cambria" w:cs="Arial"/>
          <w:color w:val="000000"/>
          <w:sz w:val="20"/>
          <w:szCs w:val="20"/>
        </w:rPr>
        <w:t>z dôvodu ekonomických, politických, národnostných, rodinných alebo akýchkoľvek iných obdobných väzieb</w:t>
      </w:r>
      <w:r w:rsidR="003C4337" w:rsidRPr="008113C6">
        <w:rPr>
          <w:rFonts w:ascii="Cambria" w:hAnsi="Cambria" w:cs="Arial"/>
          <w:color w:val="000000"/>
          <w:sz w:val="20"/>
          <w:szCs w:val="20"/>
        </w:rPr>
        <w:t xml:space="preserve"> alebo inej formy spoločného záujmu </w:t>
      </w:r>
      <w:r w:rsidR="007A1F20" w:rsidRPr="008113C6">
        <w:rPr>
          <w:rFonts w:ascii="Cambria" w:hAnsi="Cambria" w:cs="Arial"/>
          <w:color w:val="000000"/>
          <w:sz w:val="20"/>
          <w:szCs w:val="20"/>
        </w:rPr>
        <w:t>a/alebo aby došlo k</w:t>
      </w:r>
      <w:r w:rsidR="000E4F5F" w:rsidRPr="008113C6">
        <w:rPr>
          <w:rFonts w:ascii="Cambria" w:hAnsi="Cambria" w:cs="Arial"/>
          <w:color w:val="000000"/>
          <w:sz w:val="20"/>
          <w:szCs w:val="20"/>
        </w:rPr>
        <w:t>u konfliktu záujmov ako je opísaný v ustanovení § 23 Zákona o verejnom obstarávaní</w:t>
      </w:r>
      <w:r w:rsidR="007A1F20" w:rsidRPr="008113C6">
        <w:rPr>
          <w:rFonts w:ascii="Cambria" w:hAnsi="Cambria" w:cs="Arial"/>
          <w:color w:val="000000"/>
          <w:sz w:val="20"/>
          <w:szCs w:val="20"/>
        </w:rPr>
        <w:t xml:space="preserve"> </w:t>
      </w:r>
      <w:r w:rsidR="003C4337" w:rsidRPr="008113C6">
        <w:rPr>
          <w:rFonts w:ascii="Cambria" w:hAnsi="Cambria" w:cs="Arial"/>
          <w:color w:val="000000"/>
          <w:sz w:val="20"/>
          <w:szCs w:val="20"/>
        </w:rPr>
        <w:t>(ďalej aj ako „</w:t>
      </w:r>
      <w:r w:rsidR="003C4337" w:rsidRPr="008113C6">
        <w:rPr>
          <w:rFonts w:ascii="Cambria" w:hAnsi="Cambria" w:cs="Arial"/>
          <w:b/>
          <w:color w:val="000000"/>
          <w:sz w:val="20"/>
          <w:szCs w:val="20"/>
        </w:rPr>
        <w:t>Konflikt záujmov</w:t>
      </w:r>
      <w:r w:rsidR="003C4337" w:rsidRPr="008113C6">
        <w:rPr>
          <w:rFonts w:ascii="Cambria" w:hAnsi="Cambria" w:cs="Arial"/>
          <w:color w:val="000000"/>
          <w:sz w:val="20"/>
          <w:szCs w:val="20"/>
        </w:rPr>
        <w:t>“).</w:t>
      </w:r>
    </w:p>
    <w:p w14:paraId="7AC028B0" w14:textId="0D4D00FE" w:rsidR="003C4337" w:rsidRPr="008113C6" w:rsidRDefault="003C4337"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V prípade výskytu akejkoľvek situácie</w:t>
      </w:r>
      <w:r w:rsidR="00420A6D" w:rsidRPr="008113C6">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8113C6">
        <w:rPr>
          <w:rFonts w:ascii="Cambria" w:hAnsi="Cambria" w:cs="Arial"/>
          <w:color w:val="000000"/>
          <w:sz w:val="20"/>
          <w:szCs w:val="20"/>
        </w:rPr>
        <w:t>Zhotoviteľ príjme všetky nevyhnutné kroky k tomu, aby bol Konflikt záujmov odvrátený</w:t>
      </w:r>
      <w:r w:rsidR="00AD37E8" w:rsidRPr="008113C6">
        <w:rPr>
          <w:rFonts w:ascii="Cambria" w:hAnsi="Cambria" w:cs="Arial"/>
          <w:color w:val="000000"/>
          <w:sz w:val="20"/>
          <w:szCs w:val="20"/>
        </w:rPr>
        <w:t xml:space="preserve"> alebo odstránený</w:t>
      </w:r>
      <w:r w:rsidR="004D1A46" w:rsidRPr="008113C6">
        <w:rPr>
          <w:rFonts w:ascii="Cambria" w:hAnsi="Cambria" w:cs="Arial"/>
          <w:color w:val="000000"/>
          <w:sz w:val="20"/>
          <w:szCs w:val="20"/>
        </w:rPr>
        <w:t xml:space="preserve">. </w:t>
      </w:r>
    </w:p>
    <w:p w14:paraId="43ECFDCC" w14:textId="5B16C76B"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Spoločné a záverečné ustanovenia</w:t>
      </w:r>
    </w:p>
    <w:p w14:paraId="7FDAE4EE" w14:textId="78E05158" w:rsidR="00572D43" w:rsidRPr="008113C6" w:rsidRDefault="00572D43"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8113C6" w:rsidRDefault="00572D43"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72E7C9FA" w:rsidR="00A52409" w:rsidRPr="008113C6" w:rsidRDefault="00A52409" w:rsidP="00D47FC9">
      <w:pPr>
        <w:numPr>
          <w:ilvl w:val="2"/>
          <w:numId w:val="15"/>
        </w:numPr>
        <w:spacing w:before="0" w:after="120" w:line="240" w:lineRule="auto"/>
        <w:jc w:val="both"/>
        <w:rPr>
          <w:rFonts w:ascii="Cambria" w:hAnsi="Cambria" w:cs="Arial"/>
          <w:color w:val="auto"/>
          <w:sz w:val="20"/>
          <w:szCs w:val="20"/>
        </w:rPr>
      </w:pPr>
      <w:bookmarkStart w:id="110" w:name="_Ref4149429"/>
      <w:r w:rsidRPr="008113C6">
        <w:rPr>
          <w:rFonts w:ascii="Cambria" w:hAnsi="Cambria" w:cs="Arial"/>
          <w:color w:val="auto"/>
          <w:sz w:val="20"/>
          <w:szCs w:val="20"/>
        </w:rPr>
        <w:t xml:space="preserve">Zhotoviteľ </w:t>
      </w:r>
      <w:r w:rsidR="0097407A">
        <w:rPr>
          <w:rFonts w:ascii="Cambria" w:hAnsi="Cambria" w:cs="Arial"/>
          <w:color w:val="auto"/>
          <w:sz w:val="20"/>
          <w:szCs w:val="20"/>
        </w:rPr>
        <w:t xml:space="preserve">okrem prípadu uvedeného v bode </w:t>
      </w:r>
      <w:r w:rsidR="0097407A">
        <w:rPr>
          <w:rFonts w:ascii="Cambria" w:hAnsi="Cambria" w:cs="Arial"/>
          <w:color w:val="auto"/>
          <w:sz w:val="20"/>
          <w:szCs w:val="20"/>
        </w:rPr>
        <w:fldChar w:fldCharType="begin"/>
      </w:r>
      <w:r w:rsidR="0097407A">
        <w:rPr>
          <w:rFonts w:ascii="Cambria" w:hAnsi="Cambria" w:cs="Arial"/>
          <w:color w:val="auto"/>
          <w:sz w:val="20"/>
          <w:szCs w:val="20"/>
        </w:rPr>
        <w:instrText xml:space="preserve"> REF _Ref48914793 \r \h </w:instrText>
      </w:r>
      <w:r w:rsidR="0097407A">
        <w:rPr>
          <w:rFonts w:ascii="Cambria" w:hAnsi="Cambria" w:cs="Arial"/>
          <w:color w:val="auto"/>
          <w:sz w:val="20"/>
          <w:szCs w:val="20"/>
        </w:rPr>
      </w:r>
      <w:r w:rsidR="0097407A">
        <w:rPr>
          <w:rFonts w:ascii="Cambria" w:hAnsi="Cambria" w:cs="Arial"/>
          <w:color w:val="auto"/>
          <w:sz w:val="20"/>
          <w:szCs w:val="20"/>
        </w:rPr>
        <w:fldChar w:fldCharType="separate"/>
      </w:r>
      <w:r w:rsidR="0097407A">
        <w:rPr>
          <w:rFonts w:ascii="Cambria" w:hAnsi="Cambria" w:cs="Arial"/>
          <w:color w:val="auto"/>
          <w:sz w:val="20"/>
          <w:szCs w:val="20"/>
        </w:rPr>
        <w:t>4.1.6</w:t>
      </w:r>
      <w:r w:rsidR="0097407A">
        <w:rPr>
          <w:rFonts w:ascii="Cambria" w:hAnsi="Cambria" w:cs="Arial"/>
          <w:color w:val="auto"/>
          <w:sz w:val="20"/>
          <w:szCs w:val="20"/>
        </w:rPr>
        <w:fldChar w:fldCharType="end"/>
      </w:r>
      <w:r w:rsidR="0097407A">
        <w:rPr>
          <w:rFonts w:ascii="Cambria" w:hAnsi="Cambria" w:cs="Arial"/>
          <w:color w:val="auto"/>
          <w:sz w:val="20"/>
          <w:szCs w:val="20"/>
        </w:rPr>
        <w:t xml:space="preserve"> tejto Zmluvy </w:t>
      </w:r>
      <w:r w:rsidRPr="008113C6">
        <w:rPr>
          <w:rFonts w:ascii="Cambria" w:hAnsi="Cambria" w:cs="Arial"/>
          <w:color w:val="auto"/>
          <w:sz w:val="20"/>
          <w:szCs w:val="20"/>
        </w:rPr>
        <w:t>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10"/>
      <w:r w:rsidR="005063AE">
        <w:rPr>
          <w:rFonts w:ascii="Cambria" w:hAnsi="Cambria" w:cs="Arial"/>
          <w:color w:val="auto"/>
          <w:sz w:val="20"/>
          <w:szCs w:val="20"/>
        </w:rPr>
        <w:t xml:space="preserve"> Takisto Zhotoviteľ nie je oprávnený bez predchádzajúceho písomného súhlasu Objednávateľa zriadiť záložné právo k pohľadávkam voči Objednávateľovi alebo vykonať zabezpečovací prevod práv</w:t>
      </w:r>
      <w:r w:rsidR="00F53AB7">
        <w:rPr>
          <w:rFonts w:ascii="Cambria" w:hAnsi="Cambria" w:cs="Arial"/>
          <w:color w:val="auto"/>
          <w:sz w:val="20"/>
          <w:szCs w:val="20"/>
        </w:rPr>
        <w:t>.</w:t>
      </w:r>
      <w:r w:rsidR="00ED561E">
        <w:rPr>
          <w:rFonts w:ascii="Cambria" w:hAnsi="Cambria" w:cs="Arial"/>
          <w:color w:val="auto"/>
          <w:sz w:val="20"/>
          <w:szCs w:val="20"/>
        </w:rPr>
        <w:t>.</w:t>
      </w:r>
    </w:p>
    <w:p w14:paraId="006A56E5" w14:textId="1F97241D"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sz w:val="20"/>
          <w:szCs w:val="20"/>
        </w:rPr>
        <w:t>Zmluvné strany berú na vedomie, že zmena Zmluvy je možná len v súlade s § 18 Zákona o </w:t>
      </w:r>
      <w:r w:rsidRPr="008113C6">
        <w:rPr>
          <w:rFonts w:ascii="Cambria" w:hAnsi="Cambria" w:cs="Arial"/>
          <w:sz w:val="20"/>
          <w:szCs w:val="20"/>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8113C6" w:rsidRDefault="000A4F62" w:rsidP="00D47FC9">
      <w:pPr>
        <w:numPr>
          <w:ilvl w:val="2"/>
          <w:numId w:val="15"/>
        </w:numPr>
        <w:spacing w:before="0" w:after="120" w:line="240" w:lineRule="auto"/>
        <w:jc w:val="both"/>
        <w:rPr>
          <w:rFonts w:ascii="Cambria" w:hAnsi="Cambria" w:cs="Arial"/>
          <w:sz w:val="20"/>
          <w:szCs w:val="20"/>
        </w:rPr>
      </w:pPr>
      <w:bookmarkStart w:id="111" w:name="_Ref534728180"/>
      <w:r w:rsidRPr="008113C6">
        <w:rPr>
          <w:rFonts w:ascii="Cambria" w:hAnsi="Cambria" w:cs="Arial"/>
          <w:sz w:val="20"/>
          <w:szCs w:val="20"/>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111"/>
    </w:p>
    <w:p w14:paraId="6B39BF1D" w14:textId="77777777" w:rsidR="00305B07" w:rsidRPr="008113C6" w:rsidRDefault="00305B07"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w:t>
      </w:r>
      <w:r w:rsidRPr="008113C6">
        <w:rPr>
          <w:rFonts w:ascii="Cambria" w:hAnsi="Cambria" w:cs="Arial"/>
          <w:sz w:val="20"/>
          <w:szCs w:val="20"/>
        </w:rPr>
        <w:lastRenderedPageBreak/>
        <w:t>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10BCF826" w:rsidR="00305B07"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Zmluvné strany vyhlasujú, že sa s obsahom Zmluvy oboznámili, túto uzatvorili slobodne a</w:t>
      </w:r>
      <w:r w:rsidR="00DD172B">
        <w:rPr>
          <w:rFonts w:ascii="Cambria" w:hAnsi="Cambria" w:cs="Arial"/>
          <w:sz w:val="20"/>
          <w:szCs w:val="20"/>
        </w:rPr>
        <w:t> </w:t>
      </w:r>
      <w:r w:rsidRPr="008113C6">
        <w:rPr>
          <w:rFonts w:ascii="Cambria" w:hAnsi="Cambria" w:cs="Arial"/>
          <w:sz w:val="20"/>
          <w:szCs w:val="20"/>
        </w:rPr>
        <w:t>vážne</w:t>
      </w:r>
      <w:r w:rsidR="00DD172B">
        <w:rPr>
          <w:rFonts w:ascii="Cambria" w:hAnsi="Cambria" w:cs="Arial"/>
          <w:sz w:val="20"/>
          <w:szCs w:val="20"/>
        </w:rPr>
        <w:t>, bez omylu, nie za nápadne nevýhodných podmienok</w:t>
      </w:r>
      <w:r w:rsidRPr="008113C6">
        <w:rPr>
          <w:rFonts w:ascii="Cambria" w:hAnsi="Cambria" w:cs="Arial"/>
          <w:sz w:val="20"/>
          <w:szCs w:val="20"/>
        </w:rPr>
        <w:t>, že sa zhoduje s ich prejavom vôle a svoj súhlas s jej obsahom potvrdzujú vlastnoručným podpisom</w:t>
      </w:r>
      <w:r w:rsidR="00DD172B">
        <w:rPr>
          <w:rFonts w:ascii="Cambria" w:hAnsi="Cambria" w:cs="Arial"/>
          <w:sz w:val="20"/>
          <w:szCs w:val="20"/>
        </w:rPr>
        <w:t xml:space="preserve">, resp. osoby oprávnenej v mene </w:t>
      </w:r>
      <w:r w:rsidR="00807635">
        <w:rPr>
          <w:rFonts w:ascii="Cambria" w:hAnsi="Cambria" w:cs="Arial"/>
          <w:sz w:val="20"/>
          <w:szCs w:val="20"/>
        </w:rPr>
        <w:t>príslušnej Zmluvnej strany konať</w:t>
      </w:r>
      <w:r w:rsidRPr="008113C6">
        <w:rPr>
          <w:rFonts w:ascii="Cambria" w:hAnsi="Cambria" w:cs="Arial"/>
          <w:sz w:val="20"/>
          <w:szCs w:val="20"/>
        </w:rPr>
        <w:t>.</w:t>
      </w:r>
      <w:r w:rsidR="00305B07" w:rsidRPr="008113C6">
        <w:rPr>
          <w:rFonts w:ascii="Cambria" w:hAnsi="Cambria" w:cs="Arial"/>
          <w:sz w:val="20"/>
          <w:szCs w:val="20"/>
        </w:rPr>
        <w:t xml:space="preserve"> </w:t>
      </w:r>
    </w:p>
    <w:p w14:paraId="654B9B68" w14:textId="3594D329" w:rsidR="00305B07" w:rsidRPr="008113C6" w:rsidRDefault="00305B07"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Zmluva je vyhotovená v šiestich (6) rovnopisoch, pričom Objednávateľ </w:t>
      </w:r>
      <w:r w:rsidR="008032D7" w:rsidRPr="008113C6">
        <w:rPr>
          <w:rFonts w:ascii="Cambria" w:hAnsi="Cambria" w:cs="Arial"/>
          <w:sz w:val="20"/>
          <w:szCs w:val="20"/>
        </w:rPr>
        <w:t xml:space="preserve">dostane </w:t>
      </w:r>
      <w:r w:rsidRPr="008113C6">
        <w:rPr>
          <w:rFonts w:ascii="Cambria" w:hAnsi="Cambria" w:cs="Arial"/>
          <w:sz w:val="20"/>
          <w:szCs w:val="20"/>
        </w:rPr>
        <w:t xml:space="preserve">štyri (4) rovnopisy a Zhotoviteľ </w:t>
      </w:r>
      <w:r w:rsidR="008032D7" w:rsidRPr="008113C6">
        <w:rPr>
          <w:rFonts w:ascii="Cambria" w:hAnsi="Cambria" w:cs="Arial"/>
          <w:sz w:val="20"/>
          <w:szCs w:val="20"/>
        </w:rPr>
        <w:t>dostane</w:t>
      </w:r>
      <w:r w:rsidRPr="008113C6">
        <w:rPr>
          <w:rFonts w:ascii="Cambria" w:hAnsi="Cambria" w:cs="Arial"/>
          <w:bCs/>
          <w:sz w:val="20"/>
          <w:szCs w:val="20"/>
        </w:rPr>
        <w:t xml:space="preserve"> dva (2) rovnopisy.</w:t>
      </w:r>
    </w:p>
    <w:p w14:paraId="33DDF8F0" w14:textId="77777777"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Neoddeliteľnou</w:t>
      </w:r>
      <w:r w:rsidRPr="008113C6">
        <w:rPr>
          <w:rFonts w:ascii="Cambria" w:hAnsi="Cambria" w:cs="Arial"/>
          <w:bCs/>
          <w:sz w:val="20"/>
          <w:szCs w:val="20"/>
        </w:rPr>
        <w:t xml:space="preserve"> súčasťou zmluvy sú prílohy:</w:t>
      </w:r>
    </w:p>
    <w:p w14:paraId="321A0B0F" w14:textId="655597D4" w:rsidR="00581EF6" w:rsidRPr="00963576" w:rsidRDefault="003F580D" w:rsidP="00923399">
      <w:pPr>
        <w:pStyle w:val="wText"/>
        <w:ind w:left="1843" w:hanging="1134"/>
        <w:rPr>
          <w:rFonts w:ascii="Cambria" w:hAnsi="Cambria" w:cs="Arial"/>
          <w:bCs/>
          <w:iCs/>
          <w:sz w:val="20"/>
          <w:szCs w:val="20"/>
        </w:rPr>
      </w:pPr>
      <w:r w:rsidRPr="008113C6">
        <w:rPr>
          <w:rFonts w:ascii="Cambria" w:hAnsi="Cambria" w:cs="Arial"/>
          <w:bCs/>
          <w:iCs/>
          <w:sz w:val="20"/>
          <w:szCs w:val="20"/>
        </w:rPr>
        <w:t>Príloha č. 1</w:t>
      </w:r>
      <w:r w:rsidRPr="008113C6">
        <w:rPr>
          <w:rFonts w:ascii="Cambria" w:hAnsi="Cambria" w:cs="Arial"/>
          <w:bCs/>
          <w:iCs/>
          <w:sz w:val="20"/>
          <w:szCs w:val="20"/>
        </w:rPr>
        <w:tab/>
      </w:r>
      <w:r w:rsidR="00581EF6" w:rsidRPr="008113C6">
        <w:rPr>
          <w:rFonts w:ascii="Cambria" w:hAnsi="Cambria" w:cs="Arial"/>
          <w:bCs/>
          <w:iCs/>
          <w:sz w:val="20"/>
          <w:szCs w:val="20"/>
        </w:rPr>
        <w:t xml:space="preserve">Špecifikácia predmetu Zákazky </w:t>
      </w:r>
      <w:r w:rsidR="00581EF6" w:rsidRPr="00923399">
        <w:rPr>
          <w:rFonts w:ascii="Cambria" w:hAnsi="Cambria" w:cs="Arial"/>
          <w:bCs/>
          <w:iCs/>
          <w:sz w:val="20"/>
          <w:szCs w:val="20"/>
        </w:rPr>
        <w:t>[</w:t>
      </w:r>
      <w:r w:rsidR="00581EF6" w:rsidRPr="00923399">
        <w:rPr>
          <w:rFonts w:ascii="Cambria" w:hAnsi="Cambria" w:cs="Arial"/>
          <w:bCs/>
          <w:i/>
          <w:iCs/>
          <w:sz w:val="20"/>
          <w:szCs w:val="20"/>
          <w:highlight w:val="lightGray"/>
        </w:rPr>
        <w:t xml:space="preserve">Príloha </w:t>
      </w:r>
      <w:r w:rsidR="00581EF6" w:rsidRPr="008113C6">
        <w:rPr>
          <w:rFonts w:ascii="Cambria" w:hAnsi="Cambria" w:cs="Arial"/>
          <w:bCs/>
          <w:i/>
          <w:iCs/>
          <w:sz w:val="20"/>
          <w:szCs w:val="20"/>
          <w:highlight w:val="lightGray"/>
        </w:rPr>
        <w:t>bude doplnená v čase pred podpisom zmluvy s úspešným uchádzačom</w:t>
      </w:r>
      <w:r w:rsidR="00581EF6" w:rsidRPr="00923399">
        <w:rPr>
          <w:rFonts w:ascii="Cambria" w:hAnsi="Cambria" w:cs="Arial"/>
          <w:bCs/>
          <w:i/>
          <w:iCs/>
          <w:sz w:val="20"/>
          <w:szCs w:val="20"/>
          <w:highlight w:val="lightGray"/>
        </w:rPr>
        <w:t xml:space="preserve">. Prílohu č. </w:t>
      </w:r>
      <w:r w:rsidR="00581EF6">
        <w:rPr>
          <w:rFonts w:ascii="Cambria" w:hAnsi="Cambria" w:cs="Arial"/>
          <w:bCs/>
          <w:i/>
          <w:iCs/>
          <w:sz w:val="20"/>
          <w:szCs w:val="20"/>
          <w:highlight w:val="lightGray"/>
        </w:rPr>
        <w:t>1</w:t>
      </w:r>
      <w:r w:rsidR="00581EF6" w:rsidRPr="00923399">
        <w:rPr>
          <w:rFonts w:ascii="Cambria" w:hAnsi="Cambria" w:cs="Arial"/>
          <w:bCs/>
          <w:i/>
          <w:iCs/>
          <w:sz w:val="20"/>
          <w:szCs w:val="20"/>
          <w:highlight w:val="lightGray"/>
        </w:rPr>
        <w:t xml:space="preserve"> </w:t>
      </w:r>
      <w:r w:rsidR="00581EF6" w:rsidRPr="00981329">
        <w:rPr>
          <w:rFonts w:ascii="Cambria" w:hAnsi="Cambria" w:cs="Arial"/>
          <w:bCs/>
          <w:i/>
          <w:iCs/>
          <w:sz w:val="20"/>
          <w:szCs w:val="20"/>
          <w:highlight w:val="lightGray"/>
        </w:rPr>
        <w:t>bude tvoriť</w:t>
      </w:r>
      <w:r w:rsidR="00170A0A">
        <w:rPr>
          <w:rFonts w:ascii="Cambria" w:hAnsi="Cambria" w:cs="Arial"/>
          <w:bCs/>
          <w:i/>
          <w:iCs/>
          <w:sz w:val="20"/>
          <w:szCs w:val="20"/>
          <w:highlight w:val="lightGray"/>
        </w:rPr>
        <w:t xml:space="preserve"> Časť B. Opis predmetu zákazky súťažných podkladov spolu s </w:t>
      </w:r>
      <w:r w:rsidR="00170A0A" w:rsidRPr="00373C3F">
        <w:rPr>
          <w:rFonts w:ascii="Cambria" w:hAnsi="Cambria" w:cs="Arial"/>
          <w:bCs/>
          <w:i/>
          <w:iCs/>
          <w:sz w:val="20"/>
          <w:szCs w:val="20"/>
          <w:highlight w:val="lightGray"/>
        </w:rPr>
        <w:t xml:space="preserve">Prílohou </w:t>
      </w:r>
      <w:r w:rsidR="00581EF6" w:rsidRPr="00373C3F">
        <w:rPr>
          <w:rFonts w:ascii="Cambria" w:hAnsi="Cambria" w:cs="Arial"/>
          <w:bCs/>
          <w:i/>
          <w:iCs/>
          <w:sz w:val="20"/>
          <w:szCs w:val="20"/>
          <w:highlight w:val="lightGray"/>
        </w:rPr>
        <w:t xml:space="preserve">č. B.1 </w:t>
      </w:r>
      <w:r w:rsidR="00581EF6" w:rsidRPr="00923399">
        <w:rPr>
          <w:rFonts w:ascii="Cambria" w:hAnsi="Cambria" w:cs="Arial"/>
          <w:bCs/>
          <w:i/>
          <w:iCs/>
          <w:sz w:val="20"/>
          <w:szCs w:val="20"/>
          <w:highlight w:val="lightGray"/>
        </w:rPr>
        <w:t>súťažných podkladov</w:t>
      </w:r>
      <w:r w:rsidR="00170A0A">
        <w:rPr>
          <w:rFonts w:ascii="Cambria" w:hAnsi="Cambria" w:cs="Arial"/>
          <w:bCs/>
          <w:i/>
          <w:iCs/>
          <w:sz w:val="20"/>
          <w:szCs w:val="20"/>
          <w:highlight w:val="lightGray"/>
        </w:rPr>
        <w:t>.</w:t>
      </w:r>
      <w:r w:rsidR="00581EF6" w:rsidRPr="00923399">
        <w:rPr>
          <w:rFonts w:ascii="Cambria" w:hAnsi="Cambria" w:cs="Arial"/>
          <w:bCs/>
          <w:i/>
          <w:iCs/>
          <w:sz w:val="20"/>
          <w:szCs w:val="20"/>
          <w:highlight w:val="lightGray"/>
        </w:rPr>
        <w:t xml:space="preserve"> Príloha môže byť </w:t>
      </w:r>
      <w:r w:rsidR="00581EF6" w:rsidRPr="007770AC">
        <w:rPr>
          <w:rFonts w:ascii="Cambria" w:hAnsi="Cambria" w:cs="Arial"/>
          <w:bCs/>
          <w:i/>
          <w:iCs/>
          <w:sz w:val="20"/>
          <w:szCs w:val="20"/>
          <w:highlight w:val="lightGray"/>
        </w:rPr>
        <w:t>doplnená o vysvetlenia súťažných podkladov v procese Verejného obstarávania</w:t>
      </w:r>
      <w:r w:rsidR="00581EF6" w:rsidRPr="00963576">
        <w:rPr>
          <w:rFonts w:ascii="Cambria" w:hAnsi="Cambria" w:cs="Arial"/>
          <w:bCs/>
          <w:i/>
          <w:iCs/>
          <w:sz w:val="20"/>
          <w:szCs w:val="20"/>
          <w:highlight w:val="lightGray"/>
        </w:rPr>
        <w:t>]</w:t>
      </w:r>
    </w:p>
    <w:p w14:paraId="244F316F" w14:textId="77777777" w:rsidR="007770AC" w:rsidRPr="00963576" w:rsidRDefault="007770AC" w:rsidP="00923399">
      <w:pPr>
        <w:pStyle w:val="wText"/>
        <w:ind w:left="1843" w:hanging="1134"/>
        <w:rPr>
          <w:rFonts w:ascii="Cambria" w:hAnsi="Cambria" w:cs="Arial"/>
          <w:bCs/>
          <w:iCs/>
          <w:sz w:val="20"/>
          <w:szCs w:val="20"/>
        </w:rPr>
      </w:pPr>
      <w:r w:rsidRPr="00963576">
        <w:rPr>
          <w:rFonts w:ascii="Cambria" w:hAnsi="Cambria" w:cs="Arial"/>
          <w:bCs/>
          <w:iCs/>
          <w:sz w:val="20"/>
          <w:szCs w:val="20"/>
        </w:rPr>
        <w:t>Príloha č. 2</w:t>
      </w:r>
      <w:r w:rsidRPr="00963576">
        <w:rPr>
          <w:rFonts w:ascii="Cambria" w:hAnsi="Cambria" w:cs="Arial"/>
          <w:bCs/>
          <w:iCs/>
          <w:sz w:val="20"/>
          <w:szCs w:val="20"/>
        </w:rPr>
        <w:tab/>
        <w:t xml:space="preserve">Ponuka Zhotoviteľa </w:t>
      </w:r>
    </w:p>
    <w:p w14:paraId="2A1EBA37" w14:textId="77777777" w:rsidR="007770AC" w:rsidRPr="00963576" w:rsidRDefault="007770AC" w:rsidP="00963576">
      <w:pPr>
        <w:pStyle w:val="BodyText"/>
        <w:ind w:left="1843"/>
        <w:jc w:val="both"/>
        <w:rPr>
          <w:rFonts w:ascii="Cambria" w:hAnsi="Cambria"/>
          <w:bCs/>
          <w:sz w:val="20"/>
          <w:szCs w:val="20"/>
          <w:highlight w:val="yellow"/>
        </w:rPr>
      </w:pPr>
      <w:r w:rsidRPr="00963576">
        <w:rPr>
          <w:rFonts w:ascii="Cambria" w:hAnsi="Cambria"/>
          <w:bCs/>
          <w:i/>
          <w:iCs/>
          <w:sz w:val="20"/>
          <w:szCs w:val="20"/>
          <w:highlight w:val="lightGray"/>
        </w:rPr>
        <w:t>[Prílohu budú tvoriť nasledovné časti ponuky, ktorú úspešný uchádzač predloží do Súť</w:t>
      </w:r>
      <w:r w:rsidRPr="00963576">
        <w:rPr>
          <w:rFonts w:ascii="Cambria" w:hAnsi="Cambria"/>
          <w:bCs/>
          <w:i/>
          <w:sz w:val="20"/>
          <w:szCs w:val="20"/>
          <w:highlight w:val="lightGray"/>
        </w:rPr>
        <w:t>až</w:t>
      </w:r>
      <w:r w:rsidRPr="00963576">
        <w:rPr>
          <w:rFonts w:ascii="Cambria" w:hAnsi="Cambria"/>
          <w:bCs/>
          <w:i/>
          <w:iCs/>
          <w:sz w:val="20"/>
          <w:szCs w:val="20"/>
          <w:highlight w:val="lightGray"/>
        </w:rPr>
        <w:t>e:</w:t>
      </w:r>
      <w:r w:rsidRPr="00963576">
        <w:rPr>
          <w:rFonts w:ascii="Cambria" w:hAnsi="Cambria"/>
          <w:bCs/>
          <w:sz w:val="20"/>
          <w:szCs w:val="20"/>
          <w:highlight w:val="yellow"/>
        </w:rPr>
        <w:t xml:space="preserve"> </w:t>
      </w:r>
    </w:p>
    <w:p w14:paraId="77DA894C" w14:textId="59675CD2" w:rsidR="007770AC" w:rsidRPr="00963576" w:rsidRDefault="007770AC" w:rsidP="00D47FC9">
      <w:pPr>
        <w:pStyle w:val="BodyText"/>
        <w:numPr>
          <w:ilvl w:val="0"/>
          <w:numId w:val="18"/>
        </w:numPr>
        <w:jc w:val="both"/>
        <w:rPr>
          <w:rFonts w:ascii="Cambria" w:hAnsi="Cambria"/>
          <w:bCs/>
          <w:i/>
          <w:sz w:val="20"/>
          <w:szCs w:val="20"/>
          <w:highlight w:val="lightGray"/>
        </w:rPr>
      </w:pPr>
      <w:r>
        <w:rPr>
          <w:rFonts w:ascii="Cambria" w:hAnsi="Cambria"/>
          <w:bCs/>
          <w:i/>
          <w:sz w:val="20"/>
          <w:szCs w:val="20"/>
          <w:highlight w:val="lightGray"/>
        </w:rPr>
        <w:t xml:space="preserve">Harmonogram plnenia </w:t>
      </w:r>
      <w:r w:rsidR="0008566D">
        <w:rPr>
          <w:rFonts w:ascii="Cambria" w:hAnsi="Cambria" w:cs="Arial"/>
          <w:bCs/>
          <w:i/>
          <w:iCs/>
          <w:sz w:val="20"/>
          <w:szCs w:val="20"/>
          <w:highlight w:val="lightGray"/>
        </w:rPr>
        <w:t xml:space="preserve">– časť ponuky uchádzača, ktorú </w:t>
      </w:r>
      <w:r w:rsidRPr="008113C6">
        <w:rPr>
          <w:rFonts w:ascii="Cambria" w:hAnsi="Cambria" w:cs="Arial"/>
          <w:bCs/>
          <w:i/>
          <w:iCs/>
          <w:sz w:val="20"/>
          <w:szCs w:val="20"/>
          <w:highlight w:val="lightGray"/>
        </w:rPr>
        <w:t>predloží podľa bodu 8.2</w:t>
      </w:r>
      <w:r w:rsidR="00235542">
        <w:rPr>
          <w:rFonts w:ascii="Cambria" w:hAnsi="Cambria" w:cs="Arial"/>
          <w:bCs/>
          <w:i/>
          <w:iCs/>
          <w:sz w:val="20"/>
          <w:szCs w:val="20"/>
          <w:highlight w:val="lightGray"/>
        </w:rPr>
        <w:t>b</w:t>
      </w:r>
      <w:r w:rsidRPr="008113C6">
        <w:rPr>
          <w:rFonts w:ascii="Cambria" w:hAnsi="Cambria" w:cs="Arial"/>
          <w:bCs/>
          <w:i/>
          <w:iCs/>
          <w:sz w:val="20"/>
          <w:szCs w:val="20"/>
          <w:highlight w:val="lightGray"/>
        </w:rPr>
        <w:t>) časti A. Pokyny pre uchádzačov súťažných podkladov ako „</w:t>
      </w:r>
      <w:r w:rsidR="00235542">
        <w:rPr>
          <w:rFonts w:ascii="Cambria" w:hAnsi="Cambria" w:cs="Arial"/>
          <w:bCs/>
          <w:i/>
          <w:iCs/>
          <w:sz w:val="20"/>
          <w:szCs w:val="20"/>
          <w:highlight w:val="lightGray"/>
        </w:rPr>
        <w:t xml:space="preserve">Grafický </w:t>
      </w:r>
      <w:r w:rsidRPr="008113C6">
        <w:rPr>
          <w:rFonts w:ascii="Cambria" w:hAnsi="Cambria" w:cs="Arial"/>
          <w:bCs/>
          <w:i/>
          <w:iCs/>
          <w:sz w:val="20"/>
          <w:szCs w:val="20"/>
          <w:highlight w:val="lightGray"/>
        </w:rPr>
        <w:t>Harmonogram plnenia“</w:t>
      </w:r>
      <w:r w:rsidR="00CE4498">
        <w:rPr>
          <w:rFonts w:ascii="Cambria" w:hAnsi="Cambria" w:cs="Arial"/>
          <w:bCs/>
          <w:i/>
          <w:iCs/>
          <w:sz w:val="20"/>
          <w:szCs w:val="20"/>
          <w:highlight w:val="lightGray"/>
        </w:rPr>
        <w:t>;</w:t>
      </w:r>
    </w:p>
    <w:p w14:paraId="789AA666" w14:textId="0B97CB85" w:rsidR="0008566D" w:rsidRDefault="007770AC" w:rsidP="00D47FC9">
      <w:pPr>
        <w:pStyle w:val="BodyText"/>
        <w:numPr>
          <w:ilvl w:val="0"/>
          <w:numId w:val="18"/>
        </w:numPr>
        <w:jc w:val="both"/>
        <w:rPr>
          <w:rFonts w:ascii="Cambria" w:hAnsi="Cambria"/>
          <w:bCs/>
          <w:i/>
          <w:sz w:val="20"/>
          <w:szCs w:val="20"/>
          <w:highlight w:val="lightGray"/>
        </w:rPr>
      </w:pPr>
      <w:r w:rsidRPr="00963576">
        <w:rPr>
          <w:rFonts w:ascii="Cambria" w:hAnsi="Cambria"/>
          <w:bCs/>
          <w:i/>
          <w:sz w:val="20"/>
          <w:szCs w:val="20"/>
          <w:highlight w:val="lightGray"/>
        </w:rPr>
        <w:t xml:space="preserve">Návrh na plnenie kritérií </w:t>
      </w:r>
      <w:r w:rsidR="00CE4498">
        <w:rPr>
          <w:rFonts w:ascii="Cambria" w:hAnsi="Cambria"/>
          <w:bCs/>
          <w:i/>
          <w:sz w:val="20"/>
          <w:szCs w:val="20"/>
          <w:highlight w:val="lightGray"/>
        </w:rPr>
        <w:t>-</w:t>
      </w:r>
      <w:r w:rsidR="00CE4498">
        <w:rPr>
          <w:rFonts w:ascii="Cambria" w:hAnsi="Cambria" w:cs="Arial"/>
          <w:bCs/>
          <w:i/>
          <w:iCs/>
          <w:sz w:val="20"/>
          <w:szCs w:val="20"/>
          <w:highlight w:val="lightGray"/>
        </w:rPr>
        <w:t xml:space="preserve"> časť ponuky uchádzača, ktorú </w:t>
      </w:r>
      <w:r w:rsidR="00CE4498" w:rsidRPr="008113C6">
        <w:rPr>
          <w:rFonts w:ascii="Cambria" w:hAnsi="Cambria" w:cs="Arial"/>
          <w:bCs/>
          <w:i/>
          <w:iCs/>
          <w:sz w:val="20"/>
          <w:szCs w:val="20"/>
          <w:highlight w:val="lightGray"/>
        </w:rPr>
        <w:t>predloží podľa bodu 8.2</w:t>
      </w:r>
      <w:r w:rsidR="00CE4498">
        <w:rPr>
          <w:rFonts w:ascii="Cambria" w:hAnsi="Cambria" w:cs="Arial"/>
          <w:bCs/>
          <w:i/>
          <w:iCs/>
          <w:sz w:val="20"/>
          <w:szCs w:val="20"/>
          <w:highlight w:val="lightGray"/>
        </w:rPr>
        <w:t>h</w:t>
      </w:r>
      <w:r w:rsidR="00CE4498" w:rsidRPr="008113C6">
        <w:rPr>
          <w:rFonts w:ascii="Cambria" w:hAnsi="Cambria" w:cs="Arial"/>
          <w:bCs/>
          <w:i/>
          <w:iCs/>
          <w:sz w:val="20"/>
          <w:szCs w:val="20"/>
          <w:highlight w:val="lightGray"/>
        </w:rPr>
        <w:t>) časti A. Pokyny pre uchádzačov súťažných podkladov</w:t>
      </w:r>
      <w:r w:rsidR="00CE4498">
        <w:rPr>
          <w:rFonts w:ascii="Cambria" w:hAnsi="Cambria" w:cs="Arial"/>
          <w:bCs/>
          <w:i/>
          <w:iCs/>
          <w:sz w:val="20"/>
          <w:szCs w:val="20"/>
          <w:highlight w:val="lightGray"/>
        </w:rPr>
        <w:t>;</w:t>
      </w:r>
    </w:p>
    <w:p w14:paraId="3AD4A4B4" w14:textId="1B180978" w:rsidR="007770AC" w:rsidRPr="00963576" w:rsidRDefault="00235542" w:rsidP="00D47FC9">
      <w:pPr>
        <w:pStyle w:val="BodyText"/>
        <w:numPr>
          <w:ilvl w:val="0"/>
          <w:numId w:val="18"/>
        </w:numPr>
        <w:jc w:val="both"/>
        <w:rPr>
          <w:rFonts w:ascii="Cambria" w:hAnsi="Cambria"/>
          <w:bCs/>
          <w:i/>
          <w:sz w:val="20"/>
          <w:szCs w:val="20"/>
          <w:highlight w:val="lightGray"/>
        </w:rPr>
      </w:pPr>
      <w:r>
        <w:rPr>
          <w:rFonts w:ascii="Cambria" w:hAnsi="Cambria"/>
          <w:bCs/>
          <w:i/>
          <w:sz w:val="20"/>
          <w:szCs w:val="20"/>
          <w:highlight w:val="lightGray"/>
        </w:rPr>
        <w:t>Sumarizácia opatrení</w:t>
      </w:r>
      <w:r w:rsidR="00CE4498">
        <w:rPr>
          <w:rFonts w:ascii="Cambria" w:hAnsi="Cambria"/>
          <w:bCs/>
          <w:i/>
          <w:sz w:val="20"/>
          <w:szCs w:val="20"/>
          <w:highlight w:val="lightGray"/>
        </w:rPr>
        <w:t xml:space="preserve"> - </w:t>
      </w:r>
      <w:r w:rsidR="00CE4498">
        <w:rPr>
          <w:rFonts w:ascii="Cambria" w:hAnsi="Cambria" w:cs="Arial"/>
          <w:bCs/>
          <w:i/>
          <w:iCs/>
          <w:sz w:val="20"/>
          <w:szCs w:val="20"/>
          <w:highlight w:val="lightGray"/>
        </w:rPr>
        <w:t xml:space="preserve">časť ponuky uchádzača, ktorú </w:t>
      </w:r>
      <w:r w:rsidR="00CE4498" w:rsidRPr="008113C6">
        <w:rPr>
          <w:rFonts w:ascii="Cambria" w:hAnsi="Cambria" w:cs="Arial"/>
          <w:bCs/>
          <w:i/>
          <w:iCs/>
          <w:sz w:val="20"/>
          <w:szCs w:val="20"/>
          <w:highlight w:val="lightGray"/>
        </w:rPr>
        <w:t>predloží podľa bodu 8.2</w:t>
      </w:r>
      <w:r w:rsidR="00CE4498">
        <w:rPr>
          <w:rFonts w:ascii="Cambria" w:hAnsi="Cambria" w:cs="Arial"/>
          <w:bCs/>
          <w:i/>
          <w:iCs/>
          <w:sz w:val="20"/>
          <w:szCs w:val="20"/>
          <w:highlight w:val="lightGray"/>
        </w:rPr>
        <w:t>b</w:t>
      </w:r>
      <w:r w:rsidR="00CE4498" w:rsidRPr="008113C6">
        <w:rPr>
          <w:rFonts w:ascii="Cambria" w:hAnsi="Cambria" w:cs="Arial"/>
          <w:bCs/>
          <w:i/>
          <w:iCs/>
          <w:sz w:val="20"/>
          <w:szCs w:val="20"/>
          <w:highlight w:val="lightGray"/>
        </w:rPr>
        <w:t>) časti A. Pokyny pre uchádzačov súťažných podkladov ako „</w:t>
      </w:r>
      <w:r w:rsidR="00CE4498">
        <w:rPr>
          <w:rFonts w:ascii="Cambria" w:hAnsi="Cambria" w:cs="Arial"/>
          <w:bCs/>
          <w:i/>
          <w:iCs/>
          <w:sz w:val="20"/>
          <w:szCs w:val="20"/>
          <w:highlight w:val="lightGray"/>
        </w:rPr>
        <w:t>Sumarizácia opatrení</w:t>
      </w:r>
      <w:r w:rsidR="00CE4498" w:rsidRPr="008113C6">
        <w:rPr>
          <w:rFonts w:ascii="Cambria" w:hAnsi="Cambria" w:cs="Arial"/>
          <w:bCs/>
          <w:i/>
          <w:iCs/>
          <w:sz w:val="20"/>
          <w:szCs w:val="20"/>
          <w:highlight w:val="lightGray"/>
        </w:rPr>
        <w:t>“</w:t>
      </w:r>
      <w:r w:rsidR="00CE4498">
        <w:rPr>
          <w:rFonts w:ascii="Cambria" w:hAnsi="Cambria" w:cs="Arial"/>
          <w:bCs/>
          <w:i/>
          <w:iCs/>
          <w:sz w:val="20"/>
          <w:szCs w:val="20"/>
          <w:highlight w:val="lightGray"/>
        </w:rPr>
        <w:t>;</w:t>
      </w:r>
    </w:p>
    <w:p w14:paraId="0ABF5301" w14:textId="054B3B69" w:rsidR="007770AC" w:rsidRPr="00963576" w:rsidRDefault="007770AC" w:rsidP="00D47FC9">
      <w:pPr>
        <w:pStyle w:val="BodyText"/>
        <w:numPr>
          <w:ilvl w:val="0"/>
          <w:numId w:val="18"/>
        </w:numPr>
        <w:jc w:val="both"/>
        <w:rPr>
          <w:rFonts w:ascii="Cambria" w:hAnsi="Cambria"/>
          <w:bCs/>
          <w:i/>
          <w:sz w:val="20"/>
          <w:szCs w:val="20"/>
          <w:highlight w:val="lightGray"/>
        </w:rPr>
      </w:pPr>
      <w:r w:rsidRPr="00963576">
        <w:rPr>
          <w:rFonts w:ascii="Cambria" w:hAnsi="Cambria"/>
          <w:bCs/>
          <w:i/>
          <w:sz w:val="20"/>
          <w:szCs w:val="20"/>
          <w:highlight w:val="lightGray"/>
        </w:rPr>
        <w:t>Zoznam Subdodávateľov</w:t>
      </w:r>
      <w:r w:rsidR="00C54AB8">
        <w:rPr>
          <w:rFonts w:ascii="Cambria" w:hAnsi="Cambria"/>
          <w:bCs/>
          <w:i/>
          <w:sz w:val="20"/>
          <w:szCs w:val="20"/>
          <w:highlight w:val="lightGray"/>
        </w:rPr>
        <w:t xml:space="preserve"> - </w:t>
      </w:r>
      <w:r w:rsidR="00C54AB8" w:rsidRPr="008113C6">
        <w:rPr>
          <w:rFonts w:ascii="Cambria" w:hAnsi="Cambria" w:cs="Arial"/>
          <w:bCs/>
          <w:i/>
          <w:iCs/>
          <w:sz w:val="20"/>
          <w:szCs w:val="20"/>
          <w:highlight w:val="lightGray"/>
        </w:rPr>
        <w:t>bude doplnená v čase pred podpisom zmluvy s úspešným uchádzačom</w:t>
      </w:r>
      <w:r w:rsidR="00C54AB8">
        <w:rPr>
          <w:rFonts w:ascii="Cambria" w:hAnsi="Cambria" w:cs="Arial"/>
          <w:bCs/>
          <w:i/>
          <w:iCs/>
          <w:sz w:val="20"/>
          <w:szCs w:val="20"/>
          <w:highlight w:val="lightGray"/>
        </w:rPr>
        <w:t xml:space="preserve"> postupom</w:t>
      </w:r>
      <w:r w:rsidR="00C54AB8" w:rsidRPr="008113C6">
        <w:rPr>
          <w:rFonts w:ascii="Cambria" w:hAnsi="Cambria" w:cs="Arial"/>
          <w:bCs/>
          <w:i/>
          <w:iCs/>
          <w:sz w:val="20"/>
          <w:szCs w:val="20"/>
          <w:highlight w:val="lightGray"/>
        </w:rPr>
        <w:t xml:space="preserve"> podľa bodu 27.5 časti A. Pokyny pre uchádzačov súťažných podkladov]</w:t>
      </w:r>
    </w:p>
    <w:p w14:paraId="68DFF705" w14:textId="3FA7DBC4" w:rsidR="007770AC" w:rsidRDefault="007770AC" w:rsidP="00D47FC9">
      <w:pPr>
        <w:pStyle w:val="BodyText"/>
        <w:numPr>
          <w:ilvl w:val="0"/>
          <w:numId w:val="18"/>
        </w:numPr>
        <w:jc w:val="both"/>
        <w:rPr>
          <w:rFonts w:ascii="Cambria" w:hAnsi="Cambria"/>
          <w:bCs/>
          <w:i/>
          <w:sz w:val="22"/>
          <w:highlight w:val="lightGray"/>
        </w:rPr>
      </w:pPr>
      <w:r w:rsidRPr="00963576">
        <w:rPr>
          <w:rFonts w:ascii="Cambria" w:hAnsi="Cambria"/>
          <w:bCs/>
          <w:i/>
          <w:sz w:val="20"/>
          <w:szCs w:val="20"/>
          <w:highlight w:val="lightGray"/>
        </w:rPr>
        <w:t>Zoznam Odborníkov</w:t>
      </w:r>
      <w:r w:rsidR="00C54AB8">
        <w:rPr>
          <w:rFonts w:ascii="Cambria" w:hAnsi="Cambria"/>
          <w:bCs/>
          <w:i/>
          <w:sz w:val="20"/>
          <w:szCs w:val="20"/>
          <w:highlight w:val="lightGray"/>
        </w:rPr>
        <w:t xml:space="preserve"> – </w:t>
      </w:r>
      <w:r w:rsidR="00C54AB8" w:rsidRPr="008113C6">
        <w:rPr>
          <w:rFonts w:ascii="Cambria" w:hAnsi="Cambria" w:cs="Arial"/>
          <w:bCs/>
          <w:i/>
          <w:iCs/>
          <w:sz w:val="20"/>
          <w:szCs w:val="20"/>
          <w:highlight w:val="lightGray"/>
        </w:rPr>
        <w:t>čas</w:t>
      </w:r>
      <w:r w:rsidR="00C54AB8">
        <w:rPr>
          <w:rFonts w:ascii="Cambria" w:hAnsi="Cambria" w:cs="Arial"/>
          <w:bCs/>
          <w:i/>
          <w:iCs/>
          <w:sz w:val="20"/>
          <w:szCs w:val="20"/>
          <w:highlight w:val="lightGray"/>
        </w:rPr>
        <w:t xml:space="preserve">ť </w:t>
      </w:r>
      <w:r w:rsidR="00C54AB8" w:rsidRPr="008113C6">
        <w:rPr>
          <w:rFonts w:ascii="Cambria" w:hAnsi="Cambria" w:cs="Arial"/>
          <w:bCs/>
          <w:i/>
          <w:iCs/>
          <w:sz w:val="20"/>
          <w:szCs w:val="20"/>
          <w:highlight w:val="lightGray"/>
        </w:rPr>
        <w:t>ponuky uchádzača, ktorú predloží podľa bodu 8.2c) časti A. Pokyny pre uchádzačov súťažných podkladov ako „Zoznam odborníkov“</w:t>
      </w:r>
      <w:r>
        <w:rPr>
          <w:rFonts w:ascii="Cambria" w:hAnsi="Cambria"/>
          <w:bCs/>
          <w:i/>
          <w:sz w:val="22"/>
          <w:highlight w:val="lightGray"/>
        </w:rPr>
        <w:t>]</w:t>
      </w:r>
    </w:p>
    <w:p w14:paraId="13C22C1E" w14:textId="41D6D620" w:rsidR="00081AEF" w:rsidRPr="008113C6" w:rsidRDefault="00081AEF" w:rsidP="00733DF1">
      <w:pPr>
        <w:pStyle w:val="BodyText"/>
        <w:ind w:left="1843" w:hanging="1134"/>
        <w:jc w:val="both"/>
        <w:rPr>
          <w:rFonts w:ascii="Cambria" w:hAnsi="Cambria" w:cs="Arial"/>
          <w:bCs/>
          <w:iCs/>
          <w:sz w:val="20"/>
          <w:szCs w:val="20"/>
        </w:rPr>
      </w:pPr>
      <w:r w:rsidRPr="008113C6">
        <w:rPr>
          <w:rFonts w:ascii="Cambria" w:hAnsi="Cambria" w:cs="Arial"/>
          <w:bCs/>
          <w:iCs/>
          <w:sz w:val="20"/>
          <w:szCs w:val="20"/>
        </w:rPr>
        <w:t xml:space="preserve">Príloha č. </w:t>
      </w:r>
      <w:r w:rsidR="00873328">
        <w:rPr>
          <w:rFonts w:ascii="Cambria" w:hAnsi="Cambria" w:cs="Arial"/>
          <w:bCs/>
          <w:iCs/>
          <w:sz w:val="20"/>
          <w:szCs w:val="20"/>
        </w:rPr>
        <w:t>3</w:t>
      </w:r>
      <w:r w:rsidRPr="008113C6">
        <w:rPr>
          <w:rFonts w:ascii="Cambria" w:hAnsi="Cambria" w:cs="Arial"/>
          <w:bCs/>
          <w:iCs/>
          <w:sz w:val="20"/>
          <w:szCs w:val="20"/>
        </w:rPr>
        <w:tab/>
        <w:t>Vzor Bankovej záruky</w:t>
      </w:r>
      <w:r w:rsidR="00721984" w:rsidRPr="008113C6">
        <w:rPr>
          <w:rFonts w:ascii="Cambria" w:hAnsi="Cambria" w:cs="Arial"/>
          <w:bCs/>
          <w:iCs/>
          <w:sz w:val="20"/>
          <w:szCs w:val="20"/>
        </w:rPr>
        <w:t xml:space="preserve"> </w:t>
      </w:r>
      <w:r w:rsidR="00131EAE" w:rsidRPr="008113C6">
        <w:rPr>
          <w:rFonts w:ascii="Cambria" w:hAnsi="Cambria" w:cs="Arial"/>
          <w:bCs/>
          <w:i/>
          <w:iCs/>
          <w:sz w:val="20"/>
          <w:szCs w:val="20"/>
          <w:highlight w:val="lightGray"/>
        </w:rPr>
        <w:t>[</w:t>
      </w:r>
      <w:r w:rsidR="002740A0" w:rsidRPr="008113C6">
        <w:rPr>
          <w:rFonts w:ascii="Cambria" w:hAnsi="Cambria" w:cs="Arial"/>
          <w:bCs/>
          <w:i/>
          <w:iCs/>
          <w:sz w:val="20"/>
          <w:szCs w:val="20"/>
          <w:highlight w:val="lightGray"/>
        </w:rPr>
        <w:t>Predloží uchádzač vo svojej Ponuke spolu so Zmluvou</w:t>
      </w:r>
      <w:r w:rsidR="00131EAE" w:rsidRPr="008113C6">
        <w:rPr>
          <w:rFonts w:ascii="Cambria" w:hAnsi="Cambria" w:cs="Arial"/>
          <w:bCs/>
          <w:i/>
          <w:iCs/>
          <w:sz w:val="20"/>
          <w:szCs w:val="20"/>
          <w:highlight w:val="lightGray"/>
        </w:rPr>
        <w:t>]</w:t>
      </w:r>
    </w:p>
    <w:p w14:paraId="2993BDC9" w14:textId="77777777" w:rsidR="00A52409" w:rsidRPr="008113C6"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8113C6" w14:paraId="789D92CD" w14:textId="77777777" w:rsidTr="00A52409">
        <w:tc>
          <w:tcPr>
            <w:tcW w:w="4528" w:type="dxa"/>
          </w:tcPr>
          <w:p w14:paraId="23E4A2C2" w14:textId="77777777" w:rsidR="00A52409" w:rsidRPr="008113C6" w:rsidRDefault="00A52409" w:rsidP="00B93489">
            <w:pPr>
              <w:pStyle w:val="BodyText"/>
              <w:rPr>
                <w:rFonts w:ascii="Cambria" w:hAnsi="Cambria" w:cs="Arial"/>
                <w:b/>
                <w:bCs/>
                <w:iCs/>
                <w:sz w:val="20"/>
                <w:szCs w:val="20"/>
              </w:rPr>
            </w:pPr>
            <w:r w:rsidRPr="008113C6">
              <w:rPr>
                <w:rFonts w:ascii="Cambria" w:hAnsi="Cambria" w:cs="Arial"/>
                <w:b/>
                <w:bCs/>
                <w:iCs/>
                <w:sz w:val="20"/>
                <w:szCs w:val="20"/>
              </w:rPr>
              <w:t>Objednávateľ</w:t>
            </w:r>
          </w:p>
          <w:p w14:paraId="1544C50B" w14:textId="3C88823A" w:rsidR="00A52409" w:rsidRPr="008113C6" w:rsidRDefault="00A52409" w:rsidP="00B93489">
            <w:pPr>
              <w:pStyle w:val="BodyText"/>
              <w:rPr>
                <w:rFonts w:ascii="Cambria" w:hAnsi="Cambria" w:cs="Arial"/>
                <w:bCs/>
                <w:iCs/>
                <w:sz w:val="20"/>
                <w:szCs w:val="20"/>
              </w:rPr>
            </w:pPr>
            <w:r w:rsidRPr="008113C6">
              <w:rPr>
                <w:rFonts w:ascii="Cambria" w:hAnsi="Cambria" w:cs="Arial"/>
                <w:bCs/>
                <w:iCs/>
                <w:sz w:val="20"/>
                <w:szCs w:val="20"/>
              </w:rPr>
              <w:t xml:space="preserve">V </w:t>
            </w:r>
            <w:r w:rsidR="00807635">
              <w:rPr>
                <w:rFonts w:ascii="Cambria" w:hAnsi="Cambria" w:cs="Arial"/>
                <w:bCs/>
                <w:iCs/>
                <w:sz w:val="20"/>
                <w:szCs w:val="20"/>
              </w:rPr>
              <w:t>..........</w:t>
            </w:r>
          </w:p>
          <w:p w14:paraId="0A48054D" w14:textId="0F77C261" w:rsidR="00A52409" w:rsidRPr="008113C6" w:rsidRDefault="00A52409" w:rsidP="00B93489">
            <w:pPr>
              <w:pStyle w:val="BodyText"/>
              <w:spacing w:after="0"/>
              <w:rPr>
                <w:rFonts w:ascii="Cambria" w:hAnsi="Cambria" w:cs="Arial"/>
                <w:bCs/>
                <w:iCs/>
                <w:sz w:val="20"/>
                <w:szCs w:val="20"/>
              </w:rPr>
            </w:pPr>
            <w:r w:rsidRPr="008113C6">
              <w:rPr>
                <w:rFonts w:ascii="Cambria" w:hAnsi="Cambria" w:cs="Arial"/>
                <w:bCs/>
                <w:iCs/>
                <w:sz w:val="20"/>
                <w:szCs w:val="20"/>
              </w:rPr>
              <w:t xml:space="preserve">Dňa </w:t>
            </w:r>
          </w:p>
          <w:p w14:paraId="08000755" w14:textId="77777777" w:rsidR="00A52409" w:rsidRPr="008113C6" w:rsidRDefault="00A52409" w:rsidP="00B93489">
            <w:pPr>
              <w:pStyle w:val="BodyText"/>
              <w:rPr>
                <w:rFonts w:ascii="Cambria" w:hAnsi="Cambria" w:cs="Arial"/>
                <w:bCs/>
                <w:iCs/>
                <w:sz w:val="20"/>
                <w:szCs w:val="20"/>
              </w:rPr>
            </w:pPr>
          </w:p>
          <w:p w14:paraId="04260FBD" w14:textId="77777777" w:rsidR="00A52409" w:rsidRPr="008113C6" w:rsidRDefault="00A52409" w:rsidP="00B93489">
            <w:pPr>
              <w:pStyle w:val="BodyText"/>
              <w:rPr>
                <w:rFonts w:ascii="Cambria" w:hAnsi="Cambria" w:cs="Arial"/>
                <w:bCs/>
                <w:iCs/>
                <w:sz w:val="20"/>
                <w:szCs w:val="20"/>
              </w:rPr>
            </w:pPr>
          </w:p>
        </w:tc>
        <w:tc>
          <w:tcPr>
            <w:tcW w:w="4528" w:type="dxa"/>
          </w:tcPr>
          <w:p w14:paraId="4336808E" w14:textId="77777777" w:rsidR="00A52409" w:rsidRPr="008113C6" w:rsidRDefault="00A52409" w:rsidP="00B93489">
            <w:pPr>
              <w:pStyle w:val="BodyText"/>
              <w:rPr>
                <w:rFonts w:ascii="Cambria" w:hAnsi="Cambria" w:cs="Arial"/>
                <w:b/>
                <w:bCs/>
                <w:iCs/>
                <w:sz w:val="20"/>
                <w:szCs w:val="20"/>
              </w:rPr>
            </w:pPr>
            <w:r w:rsidRPr="008113C6">
              <w:rPr>
                <w:rFonts w:ascii="Cambria" w:hAnsi="Cambria" w:cs="Arial"/>
                <w:b/>
                <w:bCs/>
                <w:iCs/>
                <w:sz w:val="20"/>
                <w:szCs w:val="20"/>
              </w:rPr>
              <w:t>Zhotoviteľ</w:t>
            </w:r>
          </w:p>
          <w:p w14:paraId="1CEE9896" w14:textId="1E18B36D" w:rsidR="00A52409" w:rsidRPr="008113C6" w:rsidRDefault="00A52409" w:rsidP="00B93489">
            <w:pPr>
              <w:pStyle w:val="BodyText"/>
              <w:rPr>
                <w:rFonts w:ascii="Cambria" w:hAnsi="Cambria" w:cs="Arial"/>
                <w:bCs/>
                <w:iCs/>
                <w:sz w:val="20"/>
                <w:szCs w:val="20"/>
              </w:rPr>
            </w:pPr>
            <w:r w:rsidRPr="008113C6">
              <w:rPr>
                <w:rFonts w:ascii="Cambria" w:hAnsi="Cambria" w:cs="Arial"/>
                <w:bCs/>
                <w:iCs/>
                <w:sz w:val="20"/>
                <w:szCs w:val="20"/>
              </w:rPr>
              <w:t xml:space="preserve">V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08607389" w14:textId="5FC7A4D2" w:rsidR="00A52409" w:rsidRPr="008113C6" w:rsidRDefault="00A52409" w:rsidP="00B93489">
            <w:pPr>
              <w:pStyle w:val="BodyText"/>
              <w:rPr>
                <w:rFonts w:ascii="Cambria" w:hAnsi="Cambria" w:cs="Arial"/>
                <w:bCs/>
                <w:iCs/>
                <w:sz w:val="20"/>
                <w:szCs w:val="20"/>
              </w:rPr>
            </w:pPr>
            <w:r w:rsidRPr="008113C6">
              <w:rPr>
                <w:rFonts w:ascii="Cambria" w:hAnsi="Cambria" w:cs="Arial"/>
                <w:bCs/>
                <w:iCs/>
                <w:sz w:val="20"/>
                <w:szCs w:val="20"/>
              </w:rPr>
              <w:t xml:space="preserve">Dňa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773CF55B" w14:textId="77777777" w:rsidR="00A52409" w:rsidRPr="008113C6" w:rsidRDefault="00A52409" w:rsidP="00B93489">
            <w:pPr>
              <w:pStyle w:val="BodyText"/>
              <w:rPr>
                <w:rFonts w:ascii="Cambria" w:hAnsi="Cambria" w:cs="Arial"/>
                <w:bCs/>
                <w:iCs/>
                <w:sz w:val="20"/>
                <w:szCs w:val="20"/>
              </w:rPr>
            </w:pPr>
          </w:p>
        </w:tc>
      </w:tr>
      <w:tr w:rsidR="00A52409" w:rsidRPr="008113C6" w14:paraId="1928B513" w14:textId="77777777" w:rsidTr="00A52409">
        <w:tc>
          <w:tcPr>
            <w:tcW w:w="4528" w:type="dxa"/>
          </w:tcPr>
          <w:p w14:paraId="5015AE4B" w14:textId="77777777" w:rsidR="00A52409" w:rsidRPr="008113C6" w:rsidRDefault="00A52409" w:rsidP="00C57374">
            <w:pPr>
              <w:pStyle w:val="BodyText"/>
              <w:spacing w:after="0"/>
              <w:rPr>
                <w:rFonts w:ascii="Cambria" w:hAnsi="Cambria" w:cs="Arial"/>
                <w:bCs/>
                <w:iCs/>
                <w:sz w:val="20"/>
                <w:szCs w:val="20"/>
              </w:rPr>
            </w:pPr>
          </w:p>
          <w:p w14:paraId="6ACC5BC5" w14:textId="77777777" w:rsidR="00A52409" w:rsidRPr="008729D9" w:rsidRDefault="00A52409" w:rsidP="00C57374">
            <w:pPr>
              <w:pStyle w:val="BodyText"/>
              <w:spacing w:after="0"/>
              <w:rPr>
                <w:rFonts w:ascii="Cambria" w:hAnsi="Cambria" w:cs="Arial"/>
                <w:bCs/>
                <w:iCs/>
                <w:sz w:val="20"/>
                <w:szCs w:val="20"/>
              </w:rPr>
            </w:pPr>
          </w:p>
          <w:p w14:paraId="3CE97D51" w14:textId="77777777" w:rsidR="00A52409" w:rsidRPr="008113C6" w:rsidRDefault="00A52409" w:rsidP="00C57374">
            <w:pPr>
              <w:pStyle w:val="BodyText"/>
              <w:spacing w:after="0"/>
              <w:rPr>
                <w:rFonts w:ascii="Cambria" w:hAnsi="Cambria" w:cs="Arial"/>
                <w:bCs/>
                <w:iCs/>
                <w:sz w:val="20"/>
                <w:szCs w:val="20"/>
              </w:rPr>
            </w:pPr>
            <w:r w:rsidRPr="008113C6">
              <w:rPr>
                <w:rFonts w:ascii="Cambria" w:hAnsi="Cambria" w:cs="Arial"/>
                <w:bCs/>
                <w:iCs/>
                <w:sz w:val="20"/>
                <w:szCs w:val="20"/>
              </w:rPr>
              <w:t>_________________________________</w:t>
            </w:r>
          </w:p>
          <w:p w14:paraId="647963DD" w14:textId="055A8D9D" w:rsidR="00A52409" w:rsidRPr="008113C6" w:rsidRDefault="00A52409" w:rsidP="00C57374">
            <w:pPr>
              <w:pStyle w:val="BodyText"/>
              <w:spacing w:after="0"/>
              <w:rPr>
                <w:rFonts w:ascii="Cambria" w:hAnsi="Cambria" w:cs="Arial"/>
                <w:sz w:val="20"/>
                <w:szCs w:val="20"/>
              </w:rPr>
            </w:pPr>
            <w:r w:rsidRPr="008113C6">
              <w:rPr>
                <w:rFonts w:ascii="Cambria" w:hAnsi="Cambria" w:cs="Arial"/>
                <w:sz w:val="20"/>
                <w:szCs w:val="20"/>
              </w:rPr>
              <w:t xml:space="preserve">Za </w:t>
            </w:r>
            <w:r w:rsidR="00C278BF">
              <w:rPr>
                <w:rFonts w:ascii="Cambria" w:hAnsi="Cambria" w:cs="Arial"/>
                <w:b/>
                <w:sz w:val="20"/>
                <w:szCs w:val="20"/>
              </w:rPr>
              <w:t>Obec Lozorno</w:t>
            </w:r>
          </w:p>
          <w:p w14:paraId="3194CFC4" w14:textId="7DF762CC" w:rsidR="00A52409" w:rsidRPr="008113C6" w:rsidRDefault="00C278BF" w:rsidP="00C57374">
            <w:pPr>
              <w:pStyle w:val="BodyText"/>
              <w:spacing w:after="0"/>
              <w:rPr>
                <w:rFonts w:ascii="Cambria" w:hAnsi="Cambria" w:cs="Arial"/>
                <w:bCs/>
                <w:iCs/>
                <w:sz w:val="20"/>
                <w:szCs w:val="20"/>
              </w:rPr>
            </w:pPr>
            <w:r w:rsidRPr="00FD3D51">
              <w:rPr>
                <w:rFonts w:ascii="Cambria" w:hAnsi="Cambria" w:cs="Arial"/>
                <w:sz w:val="20"/>
                <w:szCs w:val="20"/>
              </w:rPr>
              <w:t>Mgr. Ľuboš Tvrdoň, starosta</w:t>
            </w:r>
            <w:r>
              <w:t xml:space="preserve"> </w:t>
            </w:r>
            <w:r w:rsidRPr="006D75A2">
              <w:t xml:space="preserve"> </w:t>
            </w:r>
          </w:p>
        </w:tc>
        <w:tc>
          <w:tcPr>
            <w:tcW w:w="4528" w:type="dxa"/>
          </w:tcPr>
          <w:p w14:paraId="34F35471" w14:textId="77777777" w:rsidR="00A52409" w:rsidRPr="008113C6" w:rsidRDefault="00A52409" w:rsidP="00C57374">
            <w:pPr>
              <w:pStyle w:val="BodyText"/>
              <w:spacing w:after="0"/>
              <w:ind w:firstLine="34"/>
              <w:rPr>
                <w:rFonts w:ascii="Cambria" w:hAnsi="Cambria" w:cs="Arial"/>
                <w:sz w:val="20"/>
                <w:szCs w:val="20"/>
                <w:highlight w:val="yellow"/>
              </w:rPr>
            </w:pPr>
          </w:p>
          <w:p w14:paraId="75FB3C67" w14:textId="77777777" w:rsidR="00A52409" w:rsidRPr="008113C6" w:rsidRDefault="00A52409" w:rsidP="00C57374">
            <w:pPr>
              <w:pStyle w:val="BodyText"/>
              <w:spacing w:after="0"/>
              <w:ind w:firstLine="34"/>
              <w:rPr>
                <w:rFonts w:ascii="Cambria" w:hAnsi="Cambria" w:cs="Arial"/>
                <w:sz w:val="20"/>
                <w:szCs w:val="20"/>
                <w:highlight w:val="yellow"/>
              </w:rPr>
            </w:pPr>
          </w:p>
          <w:p w14:paraId="424934F4" w14:textId="77777777" w:rsidR="00A52409" w:rsidRPr="008113C6" w:rsidRDefault="00A52409" w:rsidP="00C57374">
            <w:pPr>
              <w:pStyle w:val="BodyText"/>
              <w:spacing w:after="0"/>
              <w:ind w:firstLine="34"/>
              <w:rPr>
                <w:rFonts w:ascii="Cambria" w:hAnsi="Cambria" w:cs="Arial"/>
                <w:sz w:val="20"/>
                <w:szCs w:val="20"/>
              </w:rPr>
            </w:pPr>
            <w:r w:rsidRPr="008113C6">
              <w:rPr>
                <w:rFonts w:ascii="Cambria" w:hAnsi="Cambria" w:cs="Arial"/>
                <w:sz w:val="20"/>
                <w:szCs w:val="20"/>
              </w:rPr>
              <w:t>_________________________________</w:t>
            </w:r>
          </w:p>
          <w:p w14:paraId="0D814019" w14:textId="74356758" w:rsidR="00A52409" w:rsidRPr="008113C6" w:rsidRDefault="00A52409" w:rsidP="00C57374">
            <w:pPr>
              <w:pStyle w:val="BodyText"/>
              <w:tabs>
                <w:tab w:val="left" w:pos="1164"/>
                <w:tab w:val="center" w:pos="2156"/>
              </w:tabs>
              <w:spacing w:after="0"/>
              <w:rPr>
                <w:rFonts w:ascii="Cambria" w:hAnsi="Cambria" w:cs="Arial"/>
                <w:sz w:val="20"/>
                <w:szCs w:val="20"/>
              </w:rPr>
            </w:pPr>
            <w:r w:rsidRPr="008113C6">
              <w:rPr>
                <w:rFonts w:ascii="Cambria" w:hAnsi="Cambria" w:cs="Arial"/>
                <w:sz w:val="20"/>
                <w:szCs w:val="20"/>
              </w:rPr>
              <w:t xml:space="preserve">Za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r w:rsidR="00897A43" w:rsidRPr="008113C6">
              <w:rPr>
                <w:rFonts w:ascii="Cambria" w:hAnsi="Cambria" w:cs="Arial"/>
                <w:sz w:val="20"/>
                <w:szCs w:val="20"/>
              </w:rPr>
              <w:t>,</w:t>
            </w:r>
          </w:p>
          <w:p w14:paraId="27418F71" w14:textId="622AA61C" w:rsidR="00A52409" w:rsidRPr="008113C6" w:rsidRDefault="00897A43" w:rsidP="00C57374">
            <w:pPr>
              <w:pStyle w:val="BodyText"/>
              <w:spacing w:after="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bl>
    <w:p w14:paraId="6344E0A6" w14:textId="73B8D3AB" w:rsidR="008113C6" w:rsidRPr="008113C6" w:rsidRDefault="008113C6" w:rsidP="00F225CA">
      <w:pPr>
        <w:rPr>
          <w:rFonts w:ascii="Cambria" w:hAnsi="Cambria" w:cs="Arial"/>
          <w:sz w:val="20"/>
          <w:szCs w:val="20"/>
        </w:rPr>
      </w:pPr>
    </w:p>
    <w:p w14:paraId="149D2E27" w14:textId="77777777" w:rsidR="008113C6" w:rsidRPr="008113C6" w:rsidRDefault="008113C6">
      <w:pPr>
        <w:spacing w:before="0" w:line="240" w:lineRule="auto"/>
        <w:rPr>
          <w:rFonts w:ascii="Cambria" w:hAnsi="Cambria" w:cs="Arial"/>
          <w:sz w:val="20"/>
          <w:szCs w:val="20"/>
        </w:rPr>
      </w:pPr>
      <w:r w:rsidRPr="008113C6">
        <w:rPr>
          <w:rFonts w:ascii="Cambria" w:hAnsi="Cambria" w:cs="Arial"/>
          <w:sz w:val="20"/>
          <w:szCs w:val="20"/>
        </w:rPr>
        <w:br w:type="page"/>
      </w:r>
    </w:p>
    <w:p w14:paraId="32C70344" w14:textId="498C3827" w:rsidR="008113C6" w:rsidRDefault="008113C6" w:rsidP="00923399">
      <w:pPr>
        <w:pStyle w:val="NormalWeb"/>
        <w:spacing w:before="120" w:beforeAutospacing="0" w:after="0" w:afterAutospacing="0"/>
        <w:rPr>
          <w:rFonts w:ascii="Cambria" w:hAnsi="Cambria" w:cs="Arial"/>
          <w:b/>
          <w:sz w:val="20"/>
          <w:szCs w:val="20"/>
        </w:rPr>
      </w:pPr>
      <w:r>
        <w:rPr>
          <w:rFonts w:ascii="Cambria" w:hAnsi="Cambria" w:cs="Arial"/>
          <w:b/>
          <w:sz w:val="20"/>
          <w:szCs w:val="20"/>
        </w:rPr>
        <w:lastRenderedPageBreak/>
        <w:t>Príloha č. 7 Zmluvy o Dielo – Vzor Bankovej záruky</w:t>
      </w:r>
    </w:p>
    <w:p w14:paraId="62419389" w14:textId="77777777" w:rsidR="008113C6" w:rsidRDefault="008113C6" w:rsidP="008113C6">
      <w:pPr>
        <w:pStyle w:val="NormalWeb"/>
        <w:spacing w:before="120" w:beforeAutospacing="0" w:after="0" w:afterAutospacing="0"/>
        <w:jc w:val="center"/>
        <w:rPr>
          <w:rFonts w:ascii="Cambria" w:hAnsi="Cambria" w:cs="Arial"/>
          <w:b/>
          <w:sz w:val="20"/>
          <w:szCs w:val="20"/>
        </w:rPr>
      </w:pPr>
    </w:p>
    <w:p w14:paraId="6D00385A" w14:textId="17D50586" w:rsidR="008113C6" w:rsidRPr="00923399" w:rsidRDefault="008113C6" w:rsidP="0072053D">
      <w:pPr>
        <w:pStyle w:val="NormalWeb"/>
        <w:spacing w:before="120" w:beforeAutospacing="0" w:after="0" w:afterAutospacing="0"/>
        <w:rPr>
          <w:rFonts w:ascii="Cambria" w:hAnsi="Cambria" w:cs="Arial"/>
          <w:b/>
          <w:sz w:val="20"/>
          <w:szCs w:val="20"/>
        </w:rPr>
      </w:pPr>
      <w:r w:rsidRPr="00923399">
        <w:rPr>
          <w:rFonts w:ascii="Cambria" w:hAnsi="Cambria" w:cs="Arial"/>
          <w:b/>
          <w:sz w:val="20"/>
          <w:szCs w:val="20"/>
        </w:rPr>
        <w:t xml:space="preserve">Záručná listina pre Bankovú záruku za krytie nárokov Objednávateľa zo Zmluvy o Dielo č. </w:t>
      </w:r>
      <w:r w:rsidRPr="002E3ACD">
        <w:rPr>
          <w:rFonts w:ascii="Cambria" w:hAnsi="Cambria" w:cs="Arial"/>
          <w:sz w:val="20"/>
          <w:szCs w:val="20"/>
          <w:highlight w:val="yellow"/>
        </w:rPr>
        <w:t>[</w:t>
      </w:r>
      <w:r w:rsidRPr="002E3ACD">
        <w:rPr>
          <w:rFonts w:ascii="Times New Roman" w:hAnsi="Times New Roman"/>
          <w:sz w:val="20"/>
          <w:szCs w:val="20"/>
          <w:highlight w:val="yellow"/>
        </w:rPr>
        <w:t>●</w:t>
      </w:r>
      <w:r w:rsidRPr="002E3ACD">
        <w:rPr>
          <w:rFonts w:ascii="Cambria" w:hAnsi="Cambria" w:cs="Arial"/>
          <w:sz w:val="20"/>
          <w:szCs w:val="20"/>
          <w:highlight w:val="yellow"/>
        </w:rPr>
        <w:t>]</w:t>
      </w:r>
      <w:r w:rsidRPr="002E3ACD">
        <w:rPr>
          <w:rFonts w:ascii="Cambria" w:hAnsi="Cambria" w:cs="Arial"/>
          <w:sz w:val="20"/>
          <w:szCs w:val="20"/>
        </w:rPr>
        <w:t xml:space="preserve"> </w:t>
      </w:r>
    </w:p>
    <w:p w14:paraId="3C7EB8A6" w14:textId="77777777" w:rsidR="008113C6" w:rsidRPr="00923399" w:rsidRDefault="008113C6" w:rsidP="008113C6">
      <w:pPr>
        <w:jc w:val="center"/>
        <w:rPr>
          <w:rFonts w:ascii="Cambria" w:hAnsi="Cambria" w:cs="Arial"/>
          <w:b/>
          <w:sz w:val="20"/>
          <w:szCs w:val="20"/>
          <w:u w:val="single"/>
        </w:rPr>
      </w:pPr>
    </w:p>
    <w:p w14:paraId="647E9E21" w14:textId="5D477C70" w:rsidR="008113C6" w:rsidRPr="00923399" w:rsidRDefault="008113C6" w:rsidP="007A5EE9">
      <w:pPr>
        <w:pStyle w:val="NormalWeb"/>
        <w:ind w:left="1418" w:hanging="1418"/>
        <w:jc w:val="both"/>
        <w:rPr>
          <w:rFonts w:ascii="Cambria" w:hAnsi="Cambria" w:cs="Arial"/>
          <w:sz w:val="20"/>
          <w:szCs w:val="20"/>
        </w:rPr>
      </w:pPr>
      <w:r w:rsidRPr="00923399">
        <w:rPr>
          <w:rFonts w:ascii="Cambria" w:hAnsi="Cambria" w:cs="Arial"/>
          <w:sz w:val="20"/>
          <w:szCs w:val="20"/>
        </w:rPr>
        <w:t xml:space="preserve">Objednávateľ: </w:t>
      </w:r>
      <w:r w:rsidRPr="00923399">
        <w:rPr>
          <w:rFonts w:ascii="Cambria" w:hAnsi="Cambria" w:cs="Arial"/>
          <w:sz w:val="20"/>
          <w:szCs w:val="20"/>
        </w:rPr>
        <w:tab/>
      </w:r>
      <w:r w:rsidR="0096391C">
        <w:rPr>
          <w:rFonts w:ascii="Cambria" w:hAnsi="Cambria" w:cs="Arial"/>
          <w:sz w:val="20"/>
          <w:szCs w:val="20"/>
        </w:rPr>
        <w:t> Obec Lozorno, Hlavná 1, 900 55 Lozorno, IČO: 00 304 905</w:t>
      </w:r>
      <w:r w:rsidR="007A5EE9" w:rsidRPr="007A5EE9">
        <w:rPr>
          <w:rFonts w:ascii="Cambria" w:hAnsi="Cambria" w:cs="Arial"/>
          <w:sz w:val="20"/>
          <w:szCs w:val="20"/>
        </w:rPr>
        <w:t xml:space="preserve"> </w:t>
      </w:r>
      <w:r w:rsidRPr="00923399">
        <w:rPr>
          <w:rFonts w:ascii="Cambria" w:hAnsi="Cambria"/>
          <w:sz w:val="20"/>
          <w:szCs w:val="20"/>
        </w:rPr>
        <w:t>(ďalej len Objednávateľ)</w:t>
      </w:r>
    </w:p>
    <w:p w14:paraId="6885526B" w14:textId="77777777" w:rsidR="008113C6" w:rsidRPr="00923399" w:rsidRDefault="008113C6" w:rsidP="008113C6">
      <w:pPr>
        <w:pStyle w:val="NormalWeb"/>
        <w:jc w:val="both"/>
        <w:rPr>
          <w:rFonts w:ascii="Cambria" w:hAnsi="Cambria"/>
          <w:sz w:val="20"/>
          <w:szCs w:val="20"/>
        </w:rPr>
      </w:pPr>
      <w:r w:rsidRPr="00923399">
        <w:rPr>
          <w:rFonts w:ascii="Cambria" w:hAnsi="Cambria" w:cs="Arial"/>
          <w:sz w:val="20"/>
          <w:szCs w:val="20"/>
        </w:rPr>
        <w:t>Záruka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p>
    <w:p w14:paraId="5DB7CB6E" w14:textId="705C5F30"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Boli sme informovaní, že náš klient,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Zhotoviteľ) a</w:t>
      </w:r>
      <w:r w:rsidR="00807635">
        <w:rPr>
          <w:rFonts w:ascii="Cambria" w:hAnsi="Cambria" w:cs="Arial"/>
          <w:sz w:val="20"/>
          <w:szCs w:val="20"/>
        </w:rPr>
        <w:t> Obec Lozorno</w:t>
      </w:r>
      <w:r w:rsidRPr="00923399">
        <w:rPr>
          <w:rFonts w:ascii="Cambria" w:hAnsi="Cambria" w:cs="Arial"/>
          <w:sz w:val="20"/>
          <w:szCs w:val="20"/>
        </w:rPr>
        <w:t xml:space="preserve"> ako Objednávateľ ste dňa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uzavreli Zmluvu o Dielo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Zmluva) na predmet: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xml:space="preserve">“. </w:t>
      </w:r>
    </w:p>
    <w:p w14:paraId="6F041EC3" w14:textId="77777777"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Celková Zmluvná cena podľa Zmluvy je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EUR bez DPH.</w:t>
      </w:r>
    </w:p>
    <w:p w14:paraId="0C1D1CF3"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V súvislosti s realizáciou uvedenej Zmluvy je požadovaná banková záruka, a to vo výške</w:t>
      </w:r>
      <w:r w:rsidRPr="00923399">
        <w:rPr>
          <w:rFonts w:ascii="Cambria" w:hAnsi="Cambria" w:cs="Arial"/>
          <w:sz w:val="20"/>
          <w:szCs w:val="20"/>
          <w:highlight w:val="yellow"/>
        </w:rPr>
        <w:t xml:space="preserve"> [</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 xml:space="preserve">] </w:t>
      </w:r>
      <w:bookmarkStart w:id="112" w:name="_Hlk523988863"/>
      <w:r w:rsidRPr="00923399">
        <w:rPr>
          <w:rFonts w:ascii="Cambria" w:hAnsi="Cambria"/>
          <w:sz w:val="20"/>
          <w:szCs w:val="20"/>
        </w:rPr>
        <w:t>% z celkovej Zmluvnej ceny, čo zodpovedá sume</w:t>
      </w:r>
      <w:r w:rsidRPr="00923399">
        <w:rPr>
          <w:rFonts w:ascii="Cambria" w:hAnsi="Cambria" w:cs="Arial"/>
          <w:sz w:val="20"/>
          <w:szCs w:val="20"/>
        </w:rPr>
        <w:t> </w:t>
      </w:r>
      <w:r w:rsidRPr="00923399">
        <w:rPr>
          <w:rFonts w:ascii="Cambria" w:hAnsi="Cambria" w:cs="Arial"/>
          <w:sz w:val="20"/>
          <w:szCs w:val="20"/>
          <w:highlight w:val="yellow"/>
        </w:rPr>
        <w:t>[</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w:t>
      </w:r>
      <w:r w:rsidRPr="00923399">
        <w:rPr>
          <w:rFonts w:ascii="Cambria" w:hAnsi="Cambria" w:cs="Arial"/>
          <w:sz w:val="20"/>
          <w:szCs w:val="20"/>
        </w:rPr>
        <w:t xml:space="preserve">,- EUR. </w:t>
      </w:r>
      <w:bookmarkEnd w:id="112"/>
    </w:p>
    <w:p w14:paraId="53EC3E5D" w14:textId="1B963853"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V zmysle vyššie uvedeného sa týmto my,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neodvolateľne na prvú výzvu zaväzujeme zaplatiť Vám: </w:t>
      </w:r>
      <w:r w:rsidR="0096391C">
        <w:rPr>
          <w:rFonts w:ascii="Cambria" w:hAnsi="Cambria" w:cs="Arial"/>
          <w:sz w:val="20"/>
          <w:szCs w:val="20"/>
        </w:rPr>
        <w:t> Obec Lozorno, Hlavná 1, 900 55 Lozorno, IČO: 00 304 905</w:t>
      </w:r>
      <w:r w:rsidRPr="00923399">
        <w:rPr>
          <w:rFonts w:ascii="Cambria" w:hAnsi="Cambria" w:cs="Arial"/>
          <w:sz w:val="20"/>
          <w:szCs w:val="20"/>
        </w:rPr>
        <w:t xml:space="preserve">, bez ohľadu na platnosť a účinnosť vyššie uvedenej Zmluvy a </w:t>
      </w:r>
      <w:r w:rsidRPr="00923399">
        <w:rPr>
          <w:rFonts w:ascii="Cambria" w:hAnsi="Cambria"/>
          <w:sz w:val="20"/>
          <w:szCs w:val="20"/>
        </w:rPr>
        <w:t xml:space="preserve">zriekajúc sa všetkých práv na námietky, </w:t>
      </w:r>
      <w:r w:rsidRPr="00923399">
        <w:rPr>
          <w:rFonts w:ascii="Cambria" w:hAnsi="Cambria" w:cs="Arial"/>
          <w:sz w:val="20"/>
          <w:szCs w:val="20"/>
        </w:rPr>
        <w:t>akúkoľvek sumu/sumy vrátane zmluvných pokút podľa Zmluvy a iných nárokov podľa Zmluvy, ktoré spolu nepresiahnu celkove maximum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EUR (slovom: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euro) na základe Vašej písomnej výzvy na zaplatenie.</w:t>
      </w:r>
    </w:p>
    <w:p w14:paraId="29215672" w14:textId="77777777" w:rsidR="008113C6" w:rsidRPr="00923399" w:rsidRDefault="008113C6" w:rsidP="008113C6">
      <w:pPr>
        <w:pStyle w:val="NormalWeb"/>
        <w:spacing w:before="120" w:beforeAutospacing="0" w:after="0" w:afterAutospacing="0"/>
        <w:jc w:val="both"/>
        <w:rPr>
          <w:rFonts w:ascii="Cambria" w:hAnsi="Cambria" w:cs="Arial"/>
          <w:sz w:val="20"/>
          <w:szCs w:val="20"/>
        </w:rPr>
      </w:pPr>
    </w:p>
    <w:p w14:paraId="7EFE1306" w14:textId="77777777" w:rsidR="008113C6" w:rsidRPr="00923399" w:rsidRDefault="008113C6" w:rsidP="00E4404F">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V prípade nároku na plnenie z tejto bankovej záruky nám spolu s Vašou písomnou výzvou na zaplatenie musí byť predložený originál Vášho písomného prehlásenia, že Zhotoviteľ porušil podmienky Zmluvy, nakoľko si nesplnil svoje záväzky vyplývajúce zo Zmluvy, ktoré v tomto prehlásení bližšie špecifikujete.</w:t>
      </w:r>
    </w:p>
    <w:p w14:paraId="742CD58C" w14:textId="35FE47D3"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Zaväzujeme sa Vám vykonať platbu až do vyššie uvedenej sumy tejto bankovej záruky po obdržaní Vašej písomnej výzvy na zaplatenie v lehote do </w:t>
      </w:r>
      <w:r w:rsidR="004F6BDB">
        <w:rPr>
          <w:rFonts w:ascii="Cambria" w:hAnsi="Cambria" w:cs="Arial"/>
          <w:sz w:val="20"/>
          <w:szCs w:val="20"/>
        </w:rPr>
        <w:t>siedmich</w:t>
      </w:r>
      <w:r w:rsidRPr="00923399">
        <w:rPr>
          <w:rFonts w:ascii="Cambria" w:hAnsi="Cambria" w:cs="Arial"/>
          <w:sz w:val="20"/>
          <w:szCs w:val="20"/>
        </w:rPr>
        <w:t xml:space="preserve"> (</w:t>
      </w:r>
      <w:r w:rsidR="004F6BDB">
        <w:rPr>
          <w:rFonts w:ascii="Cambria" w:hAnsi="Cambria" w:cs="Arial"/>
          <w:sz w:val="20"/>
          <w:szCs w:val="20"/>
        </w:rPr>
        <w:t>7</w:t>
      </w:r>
      <w:r w:rsidRPr="00923399">
        <w:rPr>
          <w:rFonts w:ascii="Cambria" w:hAnsi="Cambria" w:cs="Arial"/>
          <w:sz w:val="20"/>
          <w:szCs w:val="20"/>
        </w:rPr>
        <w:t>)</w:t>
      </w:r>
      <w:r w:rsidR="004F6BDB">
        <w:rPr>
          <w:rFonts w:ascii="Cambria" w:hAnsi="Cambria" w:cs="Arial"/>
          <w:sz w:val="20"/>
          <w:szCs w:val="20"/>
        </w:rPr>
        <w:t xml:space="preserve"> pracovných</w:t>
      </w:r>
      <w:r w:rsidRPr="00923399">
        <w:rPr>
          <w:rFonts w:ascii="Cambria" w:hAnsi="Cambria" w:cs="Arial"/>
          <w:sz w:val="20"/>
          <w:szCs w:val="20"/>
        </w:rPr>
        <w:t xml:space="preserve"> dní od jej obdržania. </w:t>
      </w:r>
    </w:p>
    <w:p w14:paraId="77094C2D" w14:textId="6FC698EE" w:rsidR="008113C6" w:rsidRPr="00923399" w:rsidRDefault="008113C6" w:rsidP="00E4404F">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Kvôli identifikácii každá výzva na zaplatenie z tejto bankovej záruky musí byť podpísaná Vašimi štatutárnymi zástupcami a (i) predložená prostredníctvom Vašej banky, ktorá potvrdí právnu záväznosť podpisov štatutárnych zástupcov Vašej spoločnosti, alebo (ii) predložená priamo Vami, pričom podpisy Vašich štatutárnych zástupcov musia byť úradne osvedčené notárom.</w:t>
      </w:r>
    </w:p>
    <w:p w14:paraId="3ABC3EFA" w14:textId="77777777" w:rsidR="008113C6" w:rsidRPr="00923399" w:rsidRDefault="008113C6" w:rsidP="00E4404F">
      <w:pPr>
        <w:pStyle w:val="NormalWeb"/>
        <w:spacing w:before="120" w:beforeAutospacing="0" w:after="0" w:afterAutospacing="0"/>
        <w:jc w:val="both"/>
        <w:rPr>
          <w:rFonts w:ascii="Cambria" w:hAnsi="Cambria" w:cs="Arial"/>
          <w:snapToGrid w:val="0"/>
          <w:sz w:val="20"/>
          <w:szCs w:val="20"/>
        </w:rPr>
      </w:pPr>
      <w:r w:rsidRPr="00923399">
        <w:rPr>
          <w:rFonts w:ascii="Cambria" w:hAnsi="Cambria" w:cs="Arial"/>
          <w:snapToGrid w:val="0"/>
          <w:sz w:val="20"/>
          <w:szCs w:val="20"/>
        </w:rPr>
        <w:t xml:space="preserve">Túto bankovú záruku je možné </w:t>
      </w:r>
      <w:r w:rsidRPr="00E4404F">
        <w:rPr>
          <w:rFonts w:ascii="Cambria" w:hAnsi="Cambria" w:cs="Arial"/>
          <w:sz w:val="20"/>
          <w:szCs w:val="20"/>
        </w:rPr>
        <w:t>uplatniť</w:t>
      </w:r>
      <w:r w:rsidRPr="00923399">
        <w:rPr>
          <w:rFonts w:ascii="Cambria" w:hAnsi="Cambria" w:cs="Arial"/>
          <w:snapToGrid w:val="0"/>
          <w:sz w:val="20"/>
          <w:szCs w:val="20"/>
        </w:rPr>
        <w:t xml:space="preserve"> aj po čiastkach. S každou nami vyplatenou čiastkou v rámci tejto bankovej záruky sa znižuje náš záväzok o výšku rovnajúcu sa výške vyplatenej čiastky.</w:t>
      </w:r>
    </w:p>
    <w:p w14:paraId="62C8D48F" w14:textId="3F00F29F" w:rsidR="008113C6" w:rsidRPr="00923399" w:rsidRDefault="008113C6" w:rsidP="00E4404F">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Táto banková záruka je platná do uplynutia Lehoty vykonania Diela (ako je tento pojem definovaný v Zmluve), presný dátum </w:t>
      </w:r>
      <w:r w:rsidRPr="00923399">
        <w:rPr>
          <w:rFonts w:ascii="Cambria" w:hAnsi="Cambria" w:cs="Arial"/>
          <w:spacing w:val="-1"/>
          <w:sz w:val="20"/>
          <w:szCs w:val="20"/>
        </w:rPr>
        <w:t>(</w:t>
      </w:r>
      <w:r w:rsidRPr="00DF1522">
        <w:rPr>
          <w:rFonts w:ascii="Cambria" w:hAnsi="Cambria" w:cs="Arial"/>
          <w:i/>
          <w:spacing w:val="-1"/>
          <w:sz w:val="20"/>
          <w:szCs w:val="20"/>
          <w:highlight w:val="yellow"/>
        </w:rPr>
        <w:t>konkrétny dátum bude doplnený pri uzatváraní záručnej listiny</w:t>
      </w:r>
      <w:r w:rsidRPr="00923399">
        <w:rPr>
          <w:rFonts w:ascii="Cambria" w:hAnsi="Cambria" w:cs="Arial"/>
          <w:spacing w:val="-1"/>
          <w:sz w:val="20"/>
          <w:szCs w:val="20"/>
        </w:rPr>
        <w:t>) vrátane</w:t>
      </w:r>
      <w:r w:rsidR="00C447D9">
        <w:rPr>
          <w:rFonts w:ascii="Cambria" w:hAnsi="Cambria" w:cs="Arial"/>
          <w:spacing w:val="-1"/>
          <w:sz w:val="20"/>
          <w:szCs w:val="20"/>
        </w:rPr>
        <w:t xml:space="preserve"> alebo do </w:t>
      </w:r>
      <w:r w:rsidR="00C447D9">
        <w:rPr>
          <w:rFonts w:ascii="Cambria" w:hAnsi="Cambria" w:cs="Arial"/>
          <w:sz w:val="20"/>
          <w:szCs w:val="20"/>
        </w:rPr>
        <w:t>podpisu Preberacieho protokolu bez vád a nedorobkov Objednávateľom</w:t>
      </w:r>
      <w:r w:rsidR="00EF607D" w:rsidRPr="00EF607D">
        <w:rPr>
          <w:rFonts w:ascii="Cambria" w:hAnsi="Cambria" w:cs="Arial"/>
          <w:sz w:val="20"/>
          <w:szCs w:val="20"/>
        </w:rPr>
        <w:t xml:space="preserve"> </w:t>
      </w:r>
      <w:r w:rsidR="00EF607D">
        <w:rPr>
          <w:rFonts w:ascii="Cambria" w:hAnsi="Cambria" w:cs="Arial"/>
          <w:sz w:val="20"/>
          <w:szCs w:val="20"/>
        </w:rPr>
        <w:t>(</w:t>
      </w:r>
      <w:r w:rsidR="00EF607D" w:rsidRPr="00923399">
        <w:rPr>
          <w:rFonts w:ascii="Cambria" w:hAnsi="Cambria" w:cs="Arial"/>
          <w:sz w:val="20"/>
          <w:szCs w:val="20"/>
        </w:rPr>
        <w:t xml:space="preserve">ako je tento pojem </w:t>
      </w:r>
      <w:r w:rsidR="00EF607D">
        <w:rPr>
          <w:rFonts w:ascii="Cambria" w:hAnsi="Cambria" w:cs="Arial"/>
          <w:sz w:val="20"/>
          <w:szCs w:val="20"/>
        </w:rPr>
        <w:t xml:space="preserve">a postup pri jeho podpise </w:t>
      </w:r>
      <w:r w:rsidR="00EF607D" w:rsidRPr="00923399">
        <w:rPr>
          <w:rFonts w:ascii="Cambria" w:hAnsi="Cambria" w:cs="Arial"/>
          <w:sz w:val="20"/>
          <w:szCs w:val="20"/>
        </w:rPr>
        <w:t>definovaný v</w:t>
      </w:r>
      <w:r w:rsidR="00EF607D">
        <w:rPr>
          <w:rFonts w:ascii="Cambria" w:hAnsi="Cambria" w:cs="Arial"/>
          <w:sz w:val="20"/>
          <w:szCs w:val="20"/>
        </w:rPr>
        <w:t> </w:t>
      </w:r>
      <w:r w:rsidR="00EF607D" w:rsidRPr="00923399">
        <w:rPr>
          <w:rFonts w:ascii="Cambria" w:hAnsi="Cambria" w:cs="Arial"/>
          <w:sz w:val="20"/>
          <w:szCs w:val="20"/>
        </w:rPr>
        <w:t>Zmluve</w:t>
      </w:r>
      <w:r w:rsidR="00EF607D">
        <w:rPr>
          <w:rFonts w:ascii="Cambria" w:hAnsi="Cambria" w:cs="Arial"/>
          <w:sz w:val="20"/>
          <w:szCs w:val="20"/>
        </w:rPr>
        <w:t>) podľa toho, ktorá z uvedených okolností nastane skôr</w:t>
      </w:r>
      <w:r w:rsidRPr="00923399">
        <w:rPr>
          <w:rFonts w:ascii="Cambria" w:hAnsi="Cambria" w:cs="Arial"/>
          <w:sz w:val="20"/>
          <w:szCs w:val="20"/>
        </w:rPr>
        <w:t xml:space="preserve">. </w:t>
      </w:r>
    </w:p>
    <w:p w14:paraId="4D8F66B0"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t xml:space="preserve">Boli sme informovaní, že Zhotoviteľ má voči Objednávateľovi za určitých okolností vyplývajúcich mu zo Zmluvy povinnosť predĺžiť platnosť tejto bankovej záruky z dôvodu predĺženia Lehoty vykonania Diela, a to najneskôr do 30 dní pred uplynutím pôvodnej doby platnosti bankovej záruky. Z toho dôvodu sa Vám zaväzujeme uhradiť čiastky z tejto bankovej záruky aj potom, čo v lehote 30 dní pred uplynutím platnosti tejto bankovej záruky od Vás obdržíme Vašu písomnú žiadosť a prehlásenie, že bola z akéhokoľvek dôvodu predĺžená Lehota vykonania Diela, a táto banková záruka nebola zo strany Zhotoviteľa v súlade so Zmluvou predĺžená. </w:t>
      </w:r>
    </w:p>
    <w:p w14:paraId="116347A1"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t xml:space="preserve">Akákoľvek požiadavka, týkajúca sa tejto bankovej záruky musí byť banke doručená najneskôr do uvedeného termínu platnosti bankovej záruky alebo v prípade predĺženia Lehoty vykonania Diela aj potom, za predpokladu že nám bolo doručené oznámenie podľa predchádzajúceho odseku tejto bankovej záruky. Po tomto termíne táto banková záruka zanikne automaticky a v plnej výške, bez ohľadu na to, či nám bude vrátený originál záručnej listiny alebo nie. </w:t>
      </w:r>
    </w:p>
    <w:p w14:paraId="28BFAF3A"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t>Platnosť tejto bankovej záruky môže skončiť skorším dňom, ako je posledný deň jej platnosti určený vyššie, a to:</w:t>
      </w:r>
    </w:p>
    <w:p w14:paraId="5CB1FF56" w14:textId="77777777" w:rsidR="008113C6" w:rsidRPr="00923399" w:rsidRDefault="008113C6" w:rsidP="008113C6">
      <w:pPr>
        <w:pStyle w:val="AONormal"/>
        <w:rPr>
          <w:rFonts w:ascii="Cambria" w:hAnsi="Cambria" w:cs="Arial"/>
          <w:sz w:val="20"/>
        </w:rPr>
      </w:pPr>
    </w:p>
    <w:p w14:paraId="339D7A15" w14:textId="77777777" w:rsidR="008113C6" w:rsidRPr="00923399" w:rsidRDefault="008113C6" w:rsidP="008113C6">
      <w:pPr>
        <w:pStyle w:val="AONormal"/>
        <w:rPr>
          <w:rFonts w:ascii="Cambria" w:hAnsi="Cambria" w:cs="Arial"/>
          <w:sz w:val="20"/>
        </w:rPr>
      </w:pPr>
      <w:r w:rsidRPr="00923399">
        <w:rPr>
          <w:rFonts w:ascii="Cambria" w:hAnsi="Cambria" w:cs="Arial"/>
          <w:sz w:val="20"/>
        </w:rPr>
        <w:t>(i)</w:t>
      </w:r>
      <w:r w:rsidRPr="00923399">
        <w:rPr>
          <w:rFonts w:ascii="Cambria" w:hAnsi="Cambria" w:cs="Arial"/>
          <w:sz w:val="20"/>
        </w:rPr>
        <w:tab/>
        <w:t>dňom, kedy obdržíme zo strany Objednávateľa vrátený originál tejto záručnej listiny; alebo</w:t>
      </w:r>
    </w:p>
    <w:p w14:paraId="3B614A6D" w14:textId="77777777" w:rsidR="008113C6" w:rsidRPr="00923399" w:rsidRDefault="008113C6" w:rsidP="008113C6">
      <w:pPr>
        <w:pStyle w:val="AONormal"/>
        <w:rPr>
          <w:rFonts w:ascii="Cambria" w:hAnsi="Cambria" w:cs="Arial"/>
          <w:sz w:val="20"/>
        </w:rPr>
      </w:pPr>
    </w:p>
    <w:p w14:paraId="1E71066D" w14:textId="77777777" w:rsidR="008113C6" w:rsidRPr="00923399" w:rsidRDefault="008113C6" w:rsidP="008113C6">
      <w:pPr>
        <w:pStyle w:val="AONormal"/>
        <w:rPr>
          <w:rFonts w:ascii="Cambria" w:hAnsi="Cambria" w:cs="Arial"/>
          <w:sz w:val="20"/>
        </w:rPr>
      </w:pPr>
      <w:r w:rsidRPr="00923399">
        <w:rPr>
          <w:rFonts w:ascii="Cambria" w:hAnsi="Cambria" w:cs="Arial"/>
          <w:sz w:val="20"/>
        </w:rPr>
        <w:t>(ii)</w:t>
      </w:r>
      <w:r w:rsidRPr="00923399">
        <w:rPr>
          <w:rFonts w:ascii="Cambria" w:hAnsi="Cambria" w:cs="Arial"/>
          <w:sz w:val="20"/>
        </w:rPr>
        <w:tab/>
        <w:t>dňom vyplatenia celej zaručenej sumy oprávnenému z tejto bankovej záruky; alebo</w:t>
      </w:r>
    </w:p>
    <w:p w14:paraId="71103A5E" w14:textId="77777777" w:rsidR="008113C6" w:rsidRPr="00923399" w:rsidRDefault="008113C6" w:rsidP="008113C6">
      <w:pPr>
        <w:pStyle w:val="AONormal"/>
        <w:rPr>
          <w:rFonts w:ascii="Cambria" w:hAnsi="Cambria" w:cs="Arial"/>
          <w:sz w:val="20"/>
        </w:rPr>
      </w:pPr>
    </w:p>
    <w:p w14:paraId="169C1FE3" w14:textId="77777777" w:rsidR="008113C6" w:rsidRPr="00923399" w:rsidRDefault="008113C6" w:rsidP="008113C6">
      <w:pPr>
        <w:pStyle w:val="AONormal"/>
        <w:ind w:left="709" w:hanging="709"/>
        <w:rPr>
          <w:rFonts w:ascii="Cambria" w:hAnsi="Cambria" w:cs="Arial"/>
          <w:sz w:val="20"/>
        </w:rPr>
      </w:pPr>
      <w:r w:rsidRPr="00923399">
        <w:rPr>
          <w:rFonts w:ascii="Cambria" w:hAnsi="Cambria" w:cs="Arial"/>
          <w:sz w:val="20"/>
        </w:rPr>
        <w:t>(iii)</w:t>
      </w:r>
      <w:r w:rsidRPr="00923399">
        <w:rPr>
          <w:rFonts w:ascii="Cambria" w:hAnsi="Cambria" w:cs="Arial"/>
          <w:sz w:val="20"/>
        </w:rPr>
        <w:tab/>
        <w:t>dňom obdržania Vášho písomného prehlásenia, podpísaného oprávnenými osobami, v ktorom uvediete, že túto bankovú záruku považujete za ukončenú a vzdávate sa akéhokoľvek nároku na plnenie z nej.</w:t>
      </w:r>
    </w:p>
    <w:p w14:paraId="7E800521" w14:textId="3F918265" w:rsidR="008113C6" w:rsidRPr="00923399" w:rsidRDefault="008113C6" w:rsidP="005E0AEF">
      <w:pPr>
        <w:pStyle w:val="BodyText"/>
        <w:spacing w:before="120" w:after="0"/>
        <w:jc w:val="both"/>
        <w:rPr>
          <w:rFonts w:ascii="Cambria" w:hAnsi="Cambria" w:cs="Arial"/>
          <w:sz w:val="20"/>
          <w:szCs w:val="20"/>
        </w:rPr>
      </w:pPr>
      <w:r w:rsidRPr="00923399">
        <w:rPr>
          <w:rFonts w:ascii="Cambria" w:hAnsi="Cambria" w:cs="Arial"/>
          <w:sz w:val="20"/>
          <w:szCs w:val="20"/>
        </w:rPr>
        <w:t>Táto banková záruka riadi právnym poriadkom Slovenskej republiky. Prípadné spory budú riešené na</w:t>
      </w:r>
      <w:r w:rsidR="005E0AEF">
        <w:rPr>
          <w:rFonts w:ascii="Cambria" w:hAnsi="Cambria" w:cs="Arial"/>
          <w:sz w:val="20"/>
          <w:szCs w:val="20"/>
        </w:rPr>
        <w:t xml:space="preserve"> </w:t>
      </w:r>
      <w:r w:rsidRPr="00923399">
        <w:rPr>
          <w:rFonts w:ascii="Cambria" w:hAnsi="Cambria" w:cs="Arial"/>
          <w:sz w:val="20"/>
          <w:szCs w:val="20"/>
        </w:rPr>
        <w:t xml:space="preserve">príslušnom súde v Slovenskej republike. </w:t>
      </w:r>
    </w:p>
    <w:p w14:paraId="1051AFA3"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 xml:space="preserve">Dátum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28CBC261"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 xml:space="preserve">Podpisy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484755F1" w14:textId="77777777" w:rsidR="002C7F48" w:rsidRPr="008113C6" w:rsidRDefault="002C7F48" w:rsidP="00F225CA">
      <w:pPr>
        <w:rPr>
          <w:rFonts w:ascii="Cambria" w:hAnsi="Cambria" w:cs="Arial"/>
          <w:sz w:val="20"/>
          <w:szCs w:val="20"/>
        </w:rPr>
      </w:pPr>
    </w:p>
    <w:sectPr w:rsidR="002C7F48" w:rsidRPr="008113C6" w:rsidSect="00B80E4E">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56D51" w14:textId="77777777" w:rsidR="003D6931" w:rsidRDefault="003D6931" w:rsidP="005A4804">
      <w:pPr>
        <w:spacing w:before="0" w:line="240" w:lineRule="auto"/>
      </w:pPr>
      <w:r>
        <w:separator/>
      </w:r>
    </w:p>
  </w:endnote>
  <w:endnote w:type="continuationSeparator" w:id="0">
    <w:p w14:paraId="77C80E48" w14:textId="77777777" w:rsidR="003D6931" w:rsidRDefault="003D6931"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712308"/>
      <w:docPartObj>
        <w:docPartGallery w:val="Page Numbers (Bottom of Page)"/>
        <w:docPartUnique/>
      </w:docPartObj>
    </w:sdtPr>
    <w:sdtEndPr>
      <w:rPr>
        <w:rFonts w:ascii="Proba Pro" w:hAnsi="Proba Pro"/>
      </w:rPr>
    </w:sdtEndPr>
    <w:sdtContent>
      <w:p w14:paraId="7315D267" w14:textId="099E52F8" w:rsidR="003D6931" w:rsidRPr="00C32950" w:rsidRDefault="003D6931">
        <w:pPr>
          <w:pStyle w:val="Footer"/>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AC049" w14:textId="77777777" w:rsidR="003D6931" w:rsidRDefault="003D6931" w:rsidP="005A4804">
      <w:pPr>
        <w:spacing w:before="0" w:line="240" w:lineRule="auto"/>
      </w:pPr>
      <w:r>
        <w:separator/>
      </w:r>
    </w:p>
  </w:footnote>
  <w:footnote w:type="continuationSeparator" w:id="0">
    <w:p w14:paraId="4E05BD09" w14:textId="77777777" w:rsidR="003D6931" w:rsidRDefault="003D6931"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523" w14:textId="77777777" w:rsidR="003D6931" w:rsidRPr="004D50E9" w:rsidRDefault="003D6931" w:rsidP="00B03B6B">
    <w:pPr>
      <w:pStyle w:val="Header"/>
      <w:tabs>
        <w:tab w:val="clear" w:pos="4536"/>
        <w:tab w:val="clear" w:pos="9072"/>
      </w:tabs>
      <w:spacing w:before="0" w:line="276" w:lineRule="auto"/>
      <w:jc w:val="left"/>
      <w:rPr>
        <w:rFonts w:ascii="Cambria" w:hAnsi="Cambria"/>
        <w:b/>
        <w:sz w:val="20"/>
        <w:szCs w:val="20"/>
      </w:rPr>
    </w:pPr>
    <w:bookmarkStart w:id="113" w:name="_Hlk523830414"/>
    <w:bookmarkStart w:id="114" w:name="_Hlk523830415"/>
    <w:r w:rsidRPr="004D50E9">
      <w:rPr>
        <w:rFonts w:ascii="Cambria" w:hAnsi="Cambria"/>
        <w:b/>
        <w:sz w:val="20"/>
        <w:szCs w:val="20"/>
      </w:rPr>
      <w:t xml:space="preserve">Príloha D.1 </w:t>
    </w:r>
    <w:r>
      <w:rPr>
        <w:rFonts w:ascii="Cambria" w:hAnsi="Cambria"/>
        <w:b/>
        <w:sz w:val="20"/>
        <w:szCs w:val="20"/>
      </w:rPr>
      <w:t>S</w:t>
    </w:r>
    <w:r w:rsidRPr="004D50E9">
      <w:rPr>
        <w:rFonts w:ascii="Cambria" w:hAnsi="Cambria"/>
        <w:b/>
        <w:sz w:val="20"/>
        <w:szCs w:val="20"/>
      </w:rPr>
      <w:t>úťažných podkladov</w:t>
    </w:r>
    <w:bookmarkEnd w:id="113"/>
    <w:bookmarkEnd w:id="114"/>
    <w:r w:rsidRPr="004D50E9">
      <w:rPr>
        <w:rFonts w:ascii="Cambria" w:hAnsi="Cambria"/>
        <w:b/>
        <w:sz w:val="20"/>
        <w:szCs w:val="20"/>
      </w:rPr>
      <w:t>:</w:t>
    </w:r>
  </w:p>
  <w:p w14:paraId="45692401" w14:textId="68039E30" w:rsidR="003D6931" w:rsidRPr="004D50E9" w:rsidRDefault="003D6931"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w:t>
    </w:r>
  </w:p>
  <w:p w14:paraId="7C3348AE" w14:textId="6A83FB03" w:rsidR="003D6931" w:rsidRPr="00B03B6B" w:rsidRDefault="003D6931"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9D67FC"/>
    <w:multiLevelType w:val="multilevel"/>
    <w:tmpl w:val="33940C2C"/>
    <w:numStyleLink w:val="TOMAS"/>
  </w:abstractNum>
  <w:abstractNum w:abstractNumId="6"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start w:val="1"/>
      <w:numFmt w:val="bullet"/>
      <w:lvlText w:val="o"/>
      <w:lvlJc w:val="left"/>
      <w:pPr>
        <w:ind w:left="2923" w:hanging="360"/>
      </w:pPr>
      <w:rPr>
        <w:rFonts w:ascii="Courier New" w:hAnsi="Courier New" w:cs="Courier New" w:hint="default"/>
      </w:rPr>
    </w:lvl>
    <w:lvl w:ilvl="2" w:tplc="041B0005">
      <w:start w:val="1"/>
      <w:numFmt w:val="bullet"/>
      <w:lvlText w:val=""/>
      <w:lvlJc w:val="left"/>
      <w:pPr>
        <w:ind w:left="3643" w:hanging="360"/>
      </w:pPr>
      <w:rPr>
        <w:rFonts w:ascii="Wingdings" w:hAnsi="Wingdings" w:hint="default"/>
      </w:rPr>
    </w:lvl>
    <w:lvl w:ilvl="3" w:tplc="041B0001">
      <w:start w:val="1"/>
      <w:numFmt w:val="bullet"/>
      <w:lvlText w:val=""/>
      <w:lvlJc w:val="left"/>
      <w:pPr>
        <w:ind w:left="4363" w:hanging="360"/>
      </w:pPr>
      <w:rPr>
        <w:rFonts w:ascii="Symbol" w:hAnsi="Symbol" w:hint="default"/>
      </w:rPr>
    </w:lvl>
    <w:lvl w:ilvl="4" w:tplc="041B0003">
      <w:start w:val="1"/>
      <w:numFmt w:val="bullet"/>
      <w:lvlText w:val="o"/>
      <w:lvlJc w:val="left"/>
      <w:pPr>
        <w:ind w:left="5083" w:hanging="360"/>
      </w:pPr>
      <w:rPr>
        <w:rFonts w:ascii="Courier New" w:hAnsi="Courier New" w:cs="Courier New" w:hint="default"/>
      </w:rPr>
    </w:lvl>
    <w:lvl w:ilvl="5" w:tplc="041B0005">
      <w:start w:val="1"/>
      <w:numFmt w:val="bullet"/>
      <w:lvlText w:val=""/>
      <w:lvlJc w:val="left"/>
      <w:pPr>
        <w:ind w:left="5803" w:hanging="360"/>
      </w:pPr>
      <w:rPr>
        <w:rFonts w:ascii="Wingdings" w:hAnsi="Wingdings" w:hint="default"/>
      </w:rPr>
    </w:lvl>
    <w:lvl w:ilvl="6" w:tplc="041B0001">
      <w:start w:val="1"/>
      <w:numFmt w:val="bullet"/>
      <w:lvlText w:val=""/>
      <w:lvlJc w:val="left"/>
      <w:pPr>
        <w:ind w:left="6523" w:hanging="360"/>
      </w:pPr>
      <w:rPr>
        <w:rFonts w:ascii="Symbol" w:hAnsi="Symbol" w:hint="default"/>
      </w:rPr>
    </w:lvl>
    <w:lvl w:ilvl="7" w:tplc="041B0003">
      <w:start w:val="1"/>
      <w:numFmt w:val="bullet"/>
      <w:lvlText w:val="o"/>
      <w:lvlJc w:val="left"/>
      <w:pPr>
        <w:ind w:left="7243" w:hanging="360"/>
      </w:pPr>
      <w:rPr>
        <w:rFonts w:ascii="Courier New" w:hAnsi="Courier New" w:cs="Courier New" w:hint="default"/>
      </w:rPr>
    </w:lvl>
    <w:lvl w:ilvl="8" w:tplc="041B0005">
      <w:start w:val="1"/>
      <w:numFmt w:val="bullet"/>
      <w:lvlText w:val=""/>
      <w:lvlJc w:val="left"/>
      <w:pPr>
        <w:ind w:left="7963" w:hanging="360"/>
      </w:pPr>
      <w:rPr>
        <w:rFonts w:ascii="Wingdings" w:hAnsi="Wingdings" w:hint="default"/>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16"/>
  </w:num>
  <w:num w:numId="2">
    <w:abstractNumId w:val="14"/>
  </w:num>
  <w:num w:numId="3">
    <w:abstractNumId w:val="15"/>
  </w:num>
  <w:num w:numId="4">
    <w:abstractNumId w:val="9"/>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7"/>
  </w:num>
  <w:num w:numId="13">
    <w:abstractNumId w:val="1"/>
  </w:num>
  <w:num w:numId="14">
    <w:abstractNumId w:val="6"/>
  </w:num>
  <w:num w:numId="15">
    <w:abstractNumId w:val="5"/>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lvlOverride w:ilvl="4">
      <w:lvl w:ilvl="4">
        <w:start w:val="1"/>
        <w:numFmt w:val="lowerRoman"/>
        <w:lvlText w:val="(%5)"/>
        <w:lvlJc w:val="left"/>
        <w:pPr>
          <w:ind w:left="1559" w:hanging="425"/>
        </w:pPr>
        <w:rPr>
          <w:rFonts w:cs="Times New Roman" w:hint="default"/>
          <w:b w:val="0"/>
          <w:bCs/>
        </w:rPr>
      </w:lvl>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297"/>
    <w:rsid w:val="00002BCC"/>
    <w:rsid w:val="0000366E"/>
    <w:rsid w:val="00003E18"/>
    <w:rsid w:val="000052D9"/>
    <w:rsid w:val="00006450"/>
    <w:rsid w:val="000072EF"/>
    <w:rsid w:val="0000764C"/>
    <w:rsid w:val="00007D2B"/>
    <w:rsid w:val="00010B4A"/>
    <w:rsid w:val="00010E05"/>
    <w:rsid w:val="00010E9C"/>
    <w:rsid w:val="00011199"/>
    <w:rsid w:val="0001158A"/>
    <w:rsid w:val="000139D4"/>
    <w:rsid w:val="00013A08"/>
    <w:rsid w:val="0001447D"/>
    <w:rsid w:val="000144AD"/>
    <w:rsid w:val="0001484E"/>
    <w:rsid w:val="0001574A"/>
    <w:rsid w:val="0001581B"/>
    <w:rsid w:val="00015FC8"/>
    <w:rsid w:val="00016366"/>
    <w:rsid w:val="00016C9A"/>
    <w:rsid w:val="000171C9"/>
    <w:rsid w:val="00020252"/>
    <w:rsid w:val="00020450"/>
    <w:rsid w:val="000205EF"/>
    <w:rsid w:val="00020884"/>
    <w:rsid w:val="000209CE"/>
    <w:rsid w:val="00020B9E"/>
    <w:rsid w:val="00022C18"/>
    <w:rsid w:val="00022E71"/>
    <w:rsid w:val="000230C1"/>
    <w:rsid w:val="000238AF"/>
    <w:rsid w:val="00023E6E"/>
    <w:rsid w:val="00024128"/>
    <w:rsid w:val="00024A28"/>
    <w:rsid w:val="00026DA2"/>
    <w:rsid w:val="00027445"/>
    <w:rsid w:val="0002792A"/>
    <w:rsid w:val="00027AC1"/>
    <w:rsid w:val="00030330"/>
    <w:rsid w:val="000307BD"/>
    <w:rsid w:val="000314B4"/>
    <w:rsid w:val="0003165C"/>
    <w:rsid w:val="00031AA0"/>
    <w:rsid w:val="00033429"/>
    <w:rsid w:val="0003383B"/>
    <w:rsid w:val="00033A5B"/>
    <w:rsid w:val="00034305"/>
    <w:rsid w:val="000357E4"/>
    <w:rsid w:val="00035A07"/>
    <w:rsid w:val="00035DAB"/>
    <w:rsid w:val="00036106"/>
    <w:rsid w:val="0003651D"/>
    <w:rsid w:val="00036527"/>
    <w:rsid w:val="00037973"/>
    <w:rsid w:val="000405E3"/>
    <w:rsid w:val="00040671"/>
    <w:rsid w:val="000406E1"/>
    <w:rsid w:val="00040B10"/>
    <w:rsid w:val="00040BB9"/>
    <w:rsid w:val="00041A55"/>
    <w:rsid w:val="00041BE7"/>
    <w:rsid w:val="00042709"/>
    <w:rsid w:val="00042F71"/>
    <w:rsid w:val="00044266"/>
    <w:rsid w:val="00044338"/>
    <w:rsid w:val="00046E14"/>
    <w:rsid w:val="00047553"/>
    <w:rsid w:val="00050997"/>
    <w:rsid w:val="00051719"/>
    <w:rsid w:val="000519E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47F5"/>
    <w:rsid w:val="00075083"/>
    <w:rsid w:val="00075CFF"/>
    <w:rsid w:val="0007627F"/>
    <w:rsid w:val="00076B05"/>
    <w:rsid w:val="00077087"/>
    <w:rsid w:val="00077814"/>
    <w:rsid w:val="00081AEF"/>
    <w:rsid w:val="00081E07"/>
    <w:rsid w:val="00083476"/>
    <w:rsid w:val="00083699"/>
    <w:rsid w:val="000847BD"/>
    <w:rsid w:val="00084B7D"/>
    <w:rsid w:val="0008566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A0243"/>
    <w:rsid w:val="000A035B"/>
    <w:rsid w:val="000A10DA"/>
    <w:rsid w:val="000A11F7"/>
    <w:rsid w:val="000A16B6"/>
    <w:rsid w:val="000A1944"/>
    <w:rsid w:val="000A2463"/>
    <w:rsid w:val="000A2D97"/>
    <w:rsid w:val="000A3005"/>
    <w:rsid w:val="000A34A2"/>
    <w:rsid w:val="000A44C5"/>
    <w:rsid w:val="000A46E1"/>
    <w:rsid w:val="000A492E"/>
    <w:rsid w:val="000A4F62"/>
    <w:rsid w:val="000A5B8B"/>
    <w:rsid w:val="000A5FB0"/>
    <w:rsid w:val="000A615D"/>
    <w:rsid w:val="000A619F"/>
    <w:rsid w:val="000A62AB"/>
    <w:rsid w:val="000A63BF"/>
    <w:rsid w:val="000A6563"/>
    <w:rsid w:val="000A752A"/>
    <w:rsid w:val="000A76B4"/>
    <w:rsid w:val="000A76FC"/>
    <w:rsid w:val="000A77CE"/>
    <w:rsid w:val="000A7DDE"/>
    <w:rsid w:val="000B103F"/>
    <w:rsid w:val="000B15AA"/>
    <w:rsid w:val="000B2682"/>
    <w:rsid w:val="000B298D"/>
    <w:rsid w:val="000B342B"/>
    <w:rsid w:val="000B3579"/>
    <w:rsid w:val="000B37DE"/>
    <w:rsid w:val="000B3DD0"/>
    <w:rsid w:val="000B4887"/>
    <w:rsid w:val="000B492B"/>
    <w:rsid w:val="000B4C12"/>
    <w:rsid w:val="000B4D85"/>
    <w:rsid w:val="000B669C"/>
    <w:rsid w:val="000B73EF"/>
    <w:rsid w:val="000B7580"/>
    <w:rsid w:val="000B7646"/>
    <w:rsid w:val="000C07BB"/>
    <w:rsid w:val="000C1171"/>
    <w:rsid w:val="000C127E"/>
    <w:rsid w:val="000C1706"/>
    <w:rsid w:val="000C2008"/>
    <w:rsid w:val="000C33C5"/>
    <w:rsid w:val="000C412B"/>
    <w:rsid w:val="000C41A0"/>
    <w:rsid w:val="000C4D13"/>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2EB"/>
    <w:rsid w:val="000D350F"/>
    <w:rsid w:val="000D3F6B"/>
    <w:rsid w:val="000D4B6A"/>
    <w:rsid w:val="000D4F80"/>
    <w:rsid w:val="000D5E95"/>
    <w:rsid w:val="000D61B9"/>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76EF"/>
    <w:rsid w:val="000F196C"/>
    <w:rsid w:val="000F217C"/>
    <w:rsid w:val="000F2488"/>
    <w:rsid w:val="000F2822"/>
    <w:rsid w:val="000F3120"/>
    <w:rsid w:val="000F32C8"/>
    <w:rsid w:val="000F3C0E"/>
    <w:rsid w:val="000F4231"/>
    <w:rsid w:val="000F4AD5"/>
    <w:rsid w:val="000F4C71"/>
    <w:rsid w:val="000F4DE5"/>
    <w:rsid w:val="000F512E"/>
    <w:rsid w:val="000F525A"/>
    <w:rsid w:val="000F53F6"/>
    <w:rsid w:val="000F66B4"/>
    <w:rsid w:val="000F738F"/>
    <w:rsid w:val="000F7E7D"/>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667"/>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5EDD"/>
    <w:rsid w:val="00136B59"/>
    <w:rsid w:val="0013739A"/>
    <w:rsid w:val="0013747D"/>
    <w:rsid w:val="0014049B"/>
    <w:rsid w:val="0014061A"/>
    <w:rsid w:val="0014143C"/>
    <w:rsid w:val="0014158A"/>
    <w:rsid w:val="001416F4"/>
    <w:rsid w:val="001418FF"/>
    <w:rsid w:val="00141D78"/>
    <w:rsid w:val="001425E6"/>
    <w:rsid w:val="00142816"/>
    <w:rsid w:val="0014298D"/>
    <w:rsid w:val="001434C5"/>
    <w:rsid w:val="00145238"/>
    <w:rsid w:val="00145C5D"/>
    <w:rsid w:val="00145F15"/>
    <w:rsid w:val="00146401"/>
    <w:rsid w:val="00146954"/>
    <w:rsid w:val="00146EEF"/>
    <w:rsid w:val="001474CC"/>
    <w:rsid w:val="0014784E"/>
    <w:rsid w:val="00147B3D"/>
    <w:rsid w:val="00147CA1"/>
    <w:rsid w:val="00147E66"/>
    <w:rsid w:val="0015028C"/>
    <w:rsid w:val="00150295"/>
    <w:rsid w:val="00150711"/>
    <w:rsid w:val="00150BB6"/>
    <w:rsid w:val="00151973"/>
    <w:rsid w:val="00152051"/>
    <w:rsid w:val="0015215E"/>
    <w:rsid w:val="0015236F"/>
    <w:rsid w:val="00152A9D"/>
    <w:rsid w:val="00152D57"/>
    <w:rsid w:val="00154041"/>
    <w:rsid w:val="00154373"/>
    <w:rsid w:val="0015472A"/>
    <w:rsid w:val="00154AEE"/>
    <w:rsid w:val="00155150"/>
    <w:rsid w:val="00156389"/>
    <w:rsid w:val="00156964"/>
    <w:rsid w:val="00156E1F"/>
    <w:rsid w:val="0015755E"/>
    <w:rsid w:val="0015779C"/>
    <w:rsid w:val="00157C31"/>
    <w:rsid w:val="00157F2B"/>
    <w:rsid w:val="00160394"/>
    <w:rsid w:val="00160CF2"/>
    <w:rsid w:val="00161AE7"/>
    <w:rsid w:val="00162626"/>
    <w:rsid w:val="00162B30"/>
    <w:rsid w:val="001632A8"/>
    <w:rsid w:val="0016476F"/>
    <w:rsid w:val="00164AE7"/>
    <w:rsid w:val="0016634E"/>
    <w:rsid w:val="001664B2"/>
    <w:rsid w:val="001666F9"/>
    <w:rsid w:val="00166CA4"/>
    <w:rsid w:val="001670DC"/>
    <w:rsid w:val="00170A0A"/>
    <w:rsid w:val="00170A92"/>
    <w:rsid w:val="00170CE9"/>
    <w:rsid w:val="00170F12"/>
    <w:rsid w:val="0017158F"/>
    <w:rsid w:val="00171C39"/>
    <w:rsid w:val="001723B8"/>
    <w:rsid w:val="001728DC"/>
    <w:rsid w:val="00172D37"/>
    <w:rsid w:val="00173E28"/>
    <w:rsid w:val="00174966"/>
    <w:rsid w:val="00175D9F"/>
    <w:rsid w:val="00175E2E"/>
    <w:rsid w:val="0017632A"/>
    <w:rsid w:val="0018060D"/>
    <w:rsid w:val="00180B35"/>
    <w:rsid w:val="001812B1"/>
    <w:rsid w:val="001814A3"/>
    <w:rsid w:val="00181AF8"/>
    <w:rsid w:val="00181C02"/>
    <w:rsid w:val="00181E13"/>
    <w:rsid w:val="001824CB"/>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0EEA"/>
    <w:rsid w:val="00191214"/>
    <w:rsid w:val="001915A9"/>
    <w:rsid w:val="001915F1"/>
    <w:rsid w:val="00191915"/>
    <w:rsid w:val="00191EE5"/>
    <w:rsid w:val="0019428D"/>
    <w:rsid w:val="001945D7"/>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68E4"/>
    <w:rsid w:val="001A6C05"/>
    <w:rsid w:val="001B074E"/>
    <w:rsid w:val="001B0982"/>
    <w:rsid w:val="001B0DB2"/>
    <w:rsid w:val="001B1017"/>
    <w:rsid w:val="001B10C4"/>
    <w:rsid w:val="001B1D2F"/>
    <w:rsid w:val="001B1D68"/>
    <w:rsid w:val="001B21A8"/>
    <w:rsid w:val="001B2495"/>
    <w:rsid w:val="001B3F78"/>
    <w:rsid w:val="001B43AB"/>
    <w:rsid w:val="001B4439"/>
    <w:rsid w:val="001B4E1E"/>
    <w:rsid w:val="001B4EAE"/>
    <w:rsid w:val="001B55AB"/>
    <w:rsid w:val="001B5665"/>
    <w:rsid w:val="001B5D3C"/>
    <w:rsid w:val="001B61F3"/>
    <w:rsid w:val="001B7673"/>
    <w:rsid w:val="001C0059"/>
    <w:rsid w:val="001C01E1"/>
    <w:rsid w:val="001C02AB"/>
    <w:rsid w:val="001C0AAB"/>
    <w:rsid w:val="001C0C66"/>
    <w:rsid w:val="001C1F1A"/>
    <w:rsid w:val="001C27DE"/>
    <w:rsid w:val="001C28EC"/>
    <w:rsid w:val="001C5B3A"/>
    <w:rsid w:val="001C5D84"/>
    <w:rsid w:val="001C66D3"/>
    <w:rsid w:val="001C6B3A"/>
    <w:rsid w:val="001C6C8A"/>
    <w:rsid w:val="001C786B"/>
    <w:rsid w:val="001D0FCB"/>
    <w:rsid w:val="001D0FEA"/>
    <w:rsid w:val="001D18A5"/>
    <w:rsid w:val="001D1E0B"/>
    <w:rsid w:val="001D20DD"/>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E7C91"/>
    <w:rsid w:val="001F0359"/>
    <w:rsid w:val="001F073E"/>
    <w:rsid w:val="001F0C8D"/>
    <w:rsid w:val="001F166B"/>
    <w:rsid w:val="001F1801"/>
    <w:rsid w:val="001F197C"/>
    <w:rsid w:val="001F21E9"/>
    <w:rsid w:val="001F25A9"/>
    <w:rsid w:val="001F371E"/>
    <w:rsid w:val="001F3E0E"/>
    <w:rsid w:val="001F4AAC"/>
    <w:rsid w:val="001F5205"/>
    <w:rsid w:val="001F5748"/>
    <w:rsid w:val="001F6A15"/>
    <w:rsid w:val="001F6CF5"/>
    <w:rsid w:val="001F6FF5"/>
    <w:rsid w:val="002009DC"/>
    <w:rsid w:val="00200B2C"/>
    <w:rsid w:val="002011C1"/>
    <w:rsid w:val="00201551"/>
    <w:rsid w:val="002015CA"/>
    <w:rsid w:val="00201AAA"/>
    <w:rsid w:val="00201E63"/>
    <w:rsid w:val="002021FA"/>
    <w:rsid w:val="00202337"/>
    <w:rsid w:val="00202D80"/>
    <w:rsid w:val="00203819"/>
    <w:rsid w:val="00203899"/>
    <w:rsid w:val="002043E3"/>
    <w:rsid w:val="00204454"/>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3DC4"/>
    <w:rsid w:val="0021406C"/>
    <w:rsid w:val="00214A9E"/>
    <w:rsid w:val="00214BC2"/>
    <w:rsid w:val="00214F6B"/>
    <w:rsid w:val="002152ED"/>
    <w:rsid w:val="00215486"/>
    <w:rsid w:val="00215DFD"/>
    <w:rsid w:val="002160B1"/>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4D9"/>
    <w:rsid w:val="00231935"/>
    <w:rsid w:val="00232157"/>
    <w:rsid w:val="002324BB"/>
    <w:rsid w:val="00232DE3"/>
    <w:rsid w:val="00233325"/>
    <w:rsid w:val="00233381"/>
    <w:rsid w:val="00233778"/>
    <w:rsid w:val="0023435B"/>
    <w:rsid w:val="0023459E"/>
    <w:rsid w:val="00234877"/>
    <w:rsid w:val="00234D39"/>
    <w:rsid w:val="00235542"/>
    <w:rsid w:val="0023737D"/>
    <w:rsid w:val="00237574"/>
    <w:rsid w:val="00237A78"/>
    <w:rsid w:val="00237EC5"/>
    <w:rsid w:val="002407C8"/>
    <w:rsid w:val="00240E20"/>
    <w:rsid w:val="00241426"/>
    <w:rsid w:val="00241C43"/>
    <w:rsid w:val="002422F1"/>
    <w:rsid w:val="00242551"/>
    <w:rsid w:val="0024276C"/>
    <w:rsid w:val="00243476"/>
    <w:rsid w:val="002437EF"/>
    <w:rsid w:val="002439D0"/>
    <w:rsid w:val="00244920"/>
    <w:rsid w:val="00245005"/>
    <w:rsid w:val="0024574A"/>
    <w:rsid w:val="00245A2E"/>
    <w:rsid w:val="00246A20"/>
    <w:rsid w:val="002472E7"/>
    <w:rsid w:val="00247744"/>
    <w:rsid w:val="00247848"/>
    <w:rsid w:val="00247D3C"/>
    <w:rsid w:val="00247E61"/>
    <w:rsid w:val="002501C0"/>
    <w:rsid w:val="00251293"/>
    <w:rsid w:val="00251F95"/>
    <w:rsid w:val="00252BAA"/>
    <w:rsid w:val="0025373A"/>
    <w:rsid w:val="00255ECB"/>
    <w:rsid w:val="002569AC"/>
    <w:rsid w:val="0025793A"/>
    <w:rsid w:val="00257CBC"/>
    <w:rsid w:val="002609B5"/>
    <w:rsid w:val="00260D39"/>
    <w:rsid w:val="0026152F"/>
    <w:rsid w:val="002616EB"/>
    <w:rsid w:val="002617E3"/>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1FA2"/>
    <w:rsid w:val="002721E9"/>
    <w:rsid w:val="0027294F"/>
    <w:rsid w:val="00272B59"/>
    <w:rsid w:val="00272CC1"/>
    <w:rsid w:val="002730D8"/>
    <w:rsid w:val="00273BA6"/>
    <w:rsid w:val="0027405E"/>
    <w:rsid w:val="002740A0"/>
    <w:rsid w:val="00274675"/>
    <w:rsid w:val="00274992"/>
    <w:rsid w:val="00275355"/>
    <w:rsid w:val="00275503"/>
    <w:rsid w:val="00276684"/>
    <w:rsid w:val="00277EC7"/>
    <w:rsid w:val="002801A0"/>
    <w:rsid w:val="002807CA"/>
    <w:rsid w:val="002807FC"/>
    <w:rsid w:val="00280885"/>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6A8"/>
    <w:rsid w:val="002927F8"/>
    <w:rsid w:val="00292DE2"/>
    <w:rsid w:val="00292E8B"/>
    <w:rsid w:val="002938E1"/>
    <w:rsid w:val="00294B56"/>
    <w:rsid w:val="0029511E"/>
    <w:rsid w:val="0029674A"/>
    <w:rsid w:val="00297473"/>
    <w:rsid w:val="0029799C"/>
    <w:rsid w:val="00297E1E"/>
    <w:rsid w:val="002A14C6"/>
    <w:rsid w:val="002A230B"/>
    <w:rsid w:val="002A234B"/>
    <w:rsid w:val="002A28A0"/>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4C4B"/>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E028B"/>
    <w:rsid w:val="002E063D"/>
    <w:rsid w:val="002E0A52"/>
    <w:rsid w:val="002E0CB0"/>
    <w:rsid w:val="002E1195"/>
    <w:rsid w:val="002E241C"/>
    <w:rsid w:val="002E2BDA"/>
    <w:rsid w:val="002E2EA7"/>
    <w:rsid w:val="002E315E"/>
    <w:rsid w:val="002E36B9"/>
    <w:rsid w:val="002E3ACD"/>
    <w:rsid w:val="002E3C34"/>
    <w:rsid w:val="002E3CC2"/>
    <w:rsid w:val="002E47CB"/>
    <w:rsid w:val="002E4B17"/>
    <w:rsid w:val="002E5528"/>
    <w:rsid w:val="002E55EB"/>
    <w:rsid w:val="002E57A7"/>
    <w:rsid w:val="002E6CA5"/>
    <w:rsid w:val="002E7DE1"/>
    <w:rsid w:val="002F06AC"/>
    <w:rsid w:val="002F0E75"/>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7D6"/>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A4F"/>
    <w:rsid w:val="00317DAF"/>
    <w:rsid w:val="0032025E"/>
    <w:rsid w:val="00321A62"/>
    <w:rsid w:val="00321DA9"/>
    <w:rsid w:val="00321F05"/>
    <w:rsid w:val="00322178"/>
    <w:rsid w:val="0032299C"/>
    <w:rsid w:val="00323530"/>
    <w:rsid w:val="00323FF6"/>
    <w:rsid w:val="00324202"/>
    <w:rsid w:val="003245C6"/>
    <w:rsid w:val="00324EC8"/>
    <w:rsid w:val="00324F06"/>
    <w:rsid w:val="0032548A"/>
    <w:rsid w:val="0032578E"/>
    <w:rsid w:val="003275A1"/>
    <w:rsid w:val="00327C91"/>
    <w:rsid w:val="003304C0"/>
    <w:rsid w:val="00330D47"/>
    <w:rsid w:val="00331FC6"/>
    <w:rsid w:val="003334B5"/>
    <w:rsid w:val="00333731"/>
    <w:rsid w:val="00333769"/>
    <w:rsid w:val="00334FA3"/>
    <w:rsid w:val="00335096"/>
    <w:rsid w:val="0033509B"/>
    <w:rsid w:val="00335BCF"/>
    <w:rsid w:val="00335E0D"/>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C7"/>
    <w:rsid w:val="00355AFA"/>
    <w:rsid w:val="003566D9"/>
    <w:rsid w:val="003568A2"/>
    <w:rsid w:val="0035757A"/>
    <w:rsid w:val="003575EF"/>
    <w:rsid w:val="00357605"/>
    <w:rsid w:val="00357CAE"/>
    <w:rsid w:val="003601D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C3F"/>
    <w:rsid w:val="00373DDB"/>
    <w:rsid w:val="00373E32"/>
    <w:rsid w:val="0037402A"/>
    <w:rsid w:val="00374895"/>
    <w:rsid w:val="00374BD8"/>
    <w:rsid w:val="00375319"/>
    <w:rsid w:val="00375857"/>
    <w:rsid w:val="00376504"/>
    <w:rsid w:val="00376505"/>
    <w:rsid w:val="00377AE9"/>
    <w:rsid w:val="003801FC"/>
    <w:rsid w:val="00381513"/>
    <w:rsid w:val="00381C31"/>
    <w:rsid w:val="00381C3A"/>
    <w:rsid w:val="00382CA9"/>
    <w:rsid w:val="00383211"/>
    <w:rsid w:val="00383C39"/>
    <w:rsid w:val="00383F5F"/>
    <w:rsid w:val="003859F7"/>
    <w:rsid w:val="00385B3E"/>
    <w:rsid w:val="00385B93"/>
    <w:rsid w:val="003867B7"/>
    <w:rsid w:val="00386A07"/>
    <w:rsid w:val="00386A53"/>
    <w:rsid w:val="0038725A"/>
    <w:rsid w:val="00387F01"/>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1F82"/>
    <w:rsid w:val="003A3A87"/>
    <w:rsid w:val="003A3CDE"/>
    <w:rsid w:val="003A4AB3"/>
    <w:rsid w:val="003A55B9"/>
    <w:rsid w:val="003A627C"/>
    <w:rsid w:val="003A6696"/>
    <w:rsid w:val="003A6A5A"/>
    <w:rsid w:val="003A7328"/>
    <w:rsid w:val="003A7801"/>
    <w:rsid w:val="003A7A15"/>
    <w:rsid w:val="003A7D74"/>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6931"/>
    <w:rsid w:val="003D6AFD"/>
    <w:rsid w:val="003D6E7F"/>
    <w:rsid w:val="003E0B57"/>
    <w:rsid w:val="003E1DF7"/>
    <w:rsid w:val="003E245D"/>
    <w:rsid w:val="003E2B24"/>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6A7"/>
    <w:rsid w:val="003E67BF"/>
    <w:rsid w:val="003F18D3"/>
    <w:rsid w:val="003F1A3D"/>
    <w:rsid w:val="003F1D5E"/>
    <w:rsid w:val="003F2EB0"/>
    <w:rsid w:val="003F3F4F"/>
    <w:rsid w:val="003F457D"/>
    <w:rsid w:val="003F57B5"/>
    <w:rsid w:val="003F57B6"/>
    <w:rsid w:val="003F580D"/>
    <w:rsid w:val="003F5A05"/>
    <w:rsid w:val="003F5B52"/>
    <w:rsid w:val="003F5CDA"/>
    <w:rsid w:val="003F6048"/>
    <w:rsid w:val="003F6127"/>
    <w:rsid w:val="003F6DF0"/>
    <w:rsid w:val="003F7F1A"/>
    <w:rsid w:val="004001F3"/>
    <w:rsid w:val="00400FA1"/>
    <w:rsid w:val="00400FB0"/>
    <w:rsid w:val="00401960"/>
    <w:rsid w:val="00401C85"/>
    <w:rsid w:val="0040271E"/>
    <w:rsid w:val="00402970"/>
    <w:rsid w:val="00403969"/>
    <w:rsid w:val="004047F5"/>
    <w:rsid w:val="004056FD"/>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8B3"/>
    <w:rsid w:val="00423C2D"/>
    <w:rsid w:val="00423CA0"/>
    <w:rsid w:val="00423FDF"/>
    <w:rsid w:val="0042437C"/>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084"/>
    <w:rsid w:val="00434953"/>
    <w:rsid w:val="0043574F"/>
    <w:rsid w:val="004363B3"/>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4F6"/>
    <w:rsid w:val="00471D19"/>
    <w:rsid w:val="00472264"/>
    <w:rsid w:val="00472DEF"/>
    <w:rsid w:val="0047388F"/>
    <w:rsid w:val="004738A6"/>
    <w:rsid w:val="004739C1"/>
    <w:rsid w:val="00474939"/>
    <w:rsid w:val="004750A1"/>
    <w:rsid w:val="00475BB2"/>
    <w:rsid w:val="00476299"/>
    <w:rsid w:val="00477178"/>
    <w:rsid w:val="004805C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1E8F"/>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2BF8"/>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A4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6BDB"/>
    <w:rsid w:val="004F7CAE"/>
    <w:rsid w:val="005013AC"/>
    <w:rsid w:val="005018AD"/>
    <w:rsid w:val="005019D8"/>
    <w:rsid w:val="00502482"/>
    <w:rsid w:val="005041F9"/>
    <w:rsid w:val="0050454E"/>
    <w:rsid w:val="005047B0"/>
    <w:rsid w:val="00504F3D"/>
    <w:rsid w:val="00505B9F"/>
    <w:rsid w:val="00505BDC"/>
    <w:rsid w:val="005063AE"/>
    <w:rsid w:val="00506547"/>
    <w:rsid w:val="00507B66"/>
    <w:rsid w:val="005105DB"/>
    <w:rsid w:val="005107F7"/>
    <w:rsid w:val="00510856"/>
    <w:rsid w:val="00511A0B"/>
    <w:rsid w:val="00511D0E"/>
    <w:rsid w:val="00511DAF"/>
    <w:rsid w:val="0051317F"/>
    <w:rsid w:val="0051438B"/>
    <w:rsid w:val="00514490"/>
    <w:rsid w:val="00514A89"/>
    <w:rsid w:val="00514E83"/>
    <w:rsid w:val="005150FF"/>
    <w:rsid w:val="00515E0E"/>
    <w:rsid w:val="00515E8D"/>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6B8"/>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C0F"/>
    <w:rsid w:val="005429CC"/>
    <w:rsid w:val="00542A80"/>
    <w:rsid w:val="005439F2"/>
    <w:rsid w:val="00543CBA"/>
    <w:rsid w:val="005445F7"/>
    <w:rsid w:val="005448B8"/>
    <w:rsid w:val="00544C52"/>
    <w:rsid w:val="00545030"/>
    <w:rsid w:val="0054523A"/>
    <w:rsid w:val="0054526E"/>
    <w:rsid w:val="00545585"/>
    <w:rsid w:val="00545990"/>
    <w:rsid w:val="00545AEC"/>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5D06"/>
    <w:rsid w:val="005563AF"/>
    <w:rsid w:val="00556D44"/>
    <w:rsid w:val="005574C0"/>
    <w:rsid w:val="00557938"/>
    <w:rsid w:val="00557BBC"/>
    <w:rsid w:val="00560406"/>
    <w:rsid w:val="005613FE"/>
    <w:rsid w:val="00561FA7"/>
    <w:rsid w:val="00562759"/>
    <w:rsid w:val="00562F37"/>
    <w:rsid w:val="00563626"/>
    <w:rsid w:val="0056485D"/>
    <w:rsid w:val="00564D77"/>
    <w:rsid w:val="00565133"/>
    <w:rsid w:val="005654AF"/>
    <w:rsid w:val="00565E62"/>
    <w:rsid w:val="0056612C"/>
    <w:rsid w:val="00567007"/>
    <w:rsid w:val="00567E2F"/>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77754"/>
    <w:rsid w:val="00581D01"/>
    <w:rsid w:val="00581EF6"/>
    <w:rsid w:val="005827B0"/>
    <w:rsid w:val="0058287A"/>
    <w:rsid w:val="00582FAC"/>
    <w:rsid w:val="0058335E"/>
    <w:rsid w:val="00584CC3"/>
    <w:rsid w:val="00585C3C"/>
    <w:rsid w:val="005874C1"/>
    <w:rsid w:val="00587B1D"/>
    <w:rsid w:val="005905AB"/>
    <w:rsid w:val="005906A0"/>
    <w:rsid w:val="0059249D"/>
    <w:rsid w:val="005930FB"/>
    <w:rsid w:val="00593A8A"/>
    <w:rsid w:val="00593D60"/>
    <w:rsid w:val="00595719"/>
    <w:rsid w:val="00596E99"/>
    <w:rsid w:val="005A02C8"/>
    <w:rsid w:val="005A044A"/>
    <w:rsid w:val="005A0CAA"/>
    <w:rsid w:val="005A0FF3"/>
    <w:rsid w:val="005A127D"/>
    <w:rsid w:val="005A158C"/>
    <w:rsid w:val="005A188C"/>
    <w:rsid w:val="005A1AE2"/>
    <w:rsid w:val="005A2674"/>
    <w:rsid w:val="005A29E9"/>
    <w:rsid w:val="005A3809"/>
    <w:rsid w:val="005A394E"/>
    <w:rsid w:val="005A3AA3"/>
    <w:rsid w:val="005A4804"/>
    <w:rsid w:val="005A4F82"/>
    <w:rsid w:val="005A7506"/>
    <w:rsid w:val="005A7620"/>
    <w:rsid w:val="005B011D"/>
    <w:rsid w:val="005B04BC"/>
    <w:rsid w:val="005B05AF"/>
    <w:rsid w:val="005B0670"/>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D02"/>
    <w:rsid w:val="005C214F"/>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3F3"/>
    <w:rsid w:val="005D6B92"/>
    <w:rsid w:val="005D71E2"/>
    <w:rsid w:val="005D79A8"/>
    <w:rsid w:val="005E005A"/>
    <w:rsid w:val="005E0355"/>
    <w:rsid w:val="005E0433"/>
    <w:rsid w:val="005E0682"/>
    <w:rsid w:val="005E0AEF"/>
    <w:rsid w:val="005E1CE2"/>
    <w:rsid w:val="005E2938"/>
    <w:rsid w:val="005E296C"/>
    <w:rsid w:val="005E37A0"/>
    <w:rsid w:val="005E390C"/>
    <w:rsid w:val="005E4059"/>
    <w:rsid w:val="005E4359"/>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2924"/>
    <w:rsid w:val="005F3085"/>
    <w:rsid w:val="005F30AD"/>
    <w:rsid w:val="005F346B"/>
    <w:rsid w:val="005F35D4"/>
    <w:rsid w:val="005F3AA2"/>
    <w:rsid w:val="005F4274"/>
    <w:rsid w:val="005F4642"/>
    <w:rsid w:val="005F4961"/>
    <w:rsid w:val="005F4C3A"/>
    <w:rsid w:val="005F4F33"/>
    <w:rsid w:val="005F524F"/>
    <w:rsid w:val="005F5822"/>
    <w:rsid w:val="005F5BF2"/>
    <w:rsid w:val="005F5CBF"/>
    <w:rsid w:val="005F62F1"/>
    <w:rsid w:val="005F6392"/>
    <w:rsid w:val="0060061E"/>
    <w:rsid w:val="00601D38"/>
    <w:rsid w:val="0060283A"/>
    <w:rsid w:val="00602BA6"/>
    <w:rsid w:val="00602E44"/>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9F"/>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CFE"/>
    <w:rsid w:val="006357DE"/>
    <w:rsid w:val="00636545"/>
    <w:rsid w:val="00636BC5"/>
    <w:rsid w:val="00636D50"/>
    <w:rsid w:val="00637B54"/>
    <w:rsid w:val="0064034F"/>
    <w:rsid w:val="00640A97"/>
    <w:rsid w:val="00640B6C"/>
    <w:rsid w:val="00640E7D"/>
    <w:rsid w:val="00640E84"/>
    <w:rsid w:val="006424A4"/>
    <w:rsid w:val="0064293E"/>
    <w:rsid w:val="00643472"/>
    <w:rsid w:val="00643767"/>
    <w:rsid w:val="00643EB8"/>
    <w:rsid w:val="00644A87"/>
    <w:rsid w:val="006458CD"/>
    <w:rsid w:val="00645F58"/>
    <w:rsid w:val="006465FB"/>
    <w:rsid w:val="00646B81"/>
    <w:rsid w:val="0064757F"/>
    <w:rsid w:val="006475BB"/>
    <w:rsid w:val="0064796A"/>
    <w:rsid w:val="00647A6C"/>
    <w:rsid w:val="00651475"/>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388"/>
    <w:rsid w:val="0068191E"/>
    <w:rsid w:val="00685CD2"/>
    <w:rsid w:val="00685FC3"/>
    <w:rsid w:val="006862D0"/>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62EF"/>
    <w:rsid w:val="00696CAC"/>
    <w:rsid w:val="006975EE"/>
    <w:rsid w:val="00697FA3"/>
    <w:rsid w:val="006A03DD"/>
    <w:rsid w:val="006A1F45"/>
    <w:rsid w:val="006A22FE"/>
    <w:rsid w:val="006A25C5"/>
    <w:rsid w:val="006A2C90"/>
    <w:rsid w:val="006A3AB5"/>
    <w:rsid w:val="006A474B"/>
    <w:rsid w:val="006A523C"/>
    <w:rsid w:val="006A63B4"/>
    <w:rsid w:val="006A6985"/>
    <w:rsid w:val="006A7077"/>
    <w:rsid w:val="006A7B5D"/>
    <w:rsid w:val="006B09F2"/>
    <w:rsid w:val="006B122F"/>
    <w:rsid w:val="006B1A78"/>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20F6"/>
    <w:rsid w:val="006D2924"/>
    <w:rsid w:val="006D3205"/>
    <w:rsid w:val="006D378D"/>
    <w:rsid w:val="006D380A"/>
    <w:rsid w:val="006D3FB7"/>
    <w:rsid w:val="006D407C"/>
    <w:rsid w:val="006D4E97"/>
    <w:rsid w:val="006D50FA"/>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2B45"/>
    <w:rsid w:val="00712DFF"/>
    <w:rsid w:val="0071355D"/>
    <w:rsid w:val="00713F76"/>
    <w:rsid w:val="00714017"/>
    <w:rsid w:val="00715541"/>
    <w:rsid w:val="007160DB"/>
    <w:rsid w:val="007167D3"/>
    <w:rsid w:val="007170C2"/>
    <w:rsid w:val="00717617"/>
    <w:rsid w:val="0071765B"/>
    <w:rsid w:val="00717A2E"/>
    <w:rsid w:val="00717C67"/>
    <w:rsid w:val="0072053D"/>
    <w:rsid w:val="00720938"/>
    <w:rsid w:val="00721886"/>
    <w:rsid w:val="00721984"/>
    <w:rsid w:val="00721B55"/>
    <w:rsid w:val="00721C29"/>
    <w:rsid w:val="007222C3"/>
    <w:rsid w:val="00723143"/>
    <w:rsid w:val="00723939"/>
    <w:rsid w:val="00723D86"/>
    <w:rsid w:val="00724994"/>
    <w:rsid w:val="007249B7"/>
    <w:rsid w:val="007254D7"/>
    <w:rsid w:val="00725997"/>
    <w:rsid w:val="00726418"/>
    <w:rsid w:val="007264F5"/>
    <w:rsid w:val="00726E59"/>
    <w:rsid w:val="007274AB"/>
    <w:rsid w:val="00727BA9"/>
    <w:rsid w:val="007314B4"/>
    <w:rsid w:val="007323DB"/>
    <w:rsid w:val="00732B82"/>
    <w:rsid w:val="00732D40"/>
    <w:rsid w:val="00732D9A"/>
    <w:rsid w:val="0073310C"/>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7B3"/>
    <w:rsid w:val="00741F07"/>
    <w:rsid w:val="00741F42"/>
    <w:rsid w:val="00742393"/>
    <w:rsid w:val="0074242E"/>
    <w:rsid w:val="00742723"/>
    <w:rsid w:val="007429B7"/>
    <w:rsid w:val="00742C60"/>
    <w:rsid w:val="00742FB1"/>
    <w:rsid w:val="007432F9"/>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892"/>
    <w:rsid w:val="00770945"/>
    <w:rsid w:val="00770ADE"/>
    <w:rsid w:val="00771178"/>
    <w:rsid w:val="00771498"/>
    <w:rsid w:val="007722DB"/>
    <w:rsid w:val="00772F9B"/>
    <w:rsid w:val="0077306C"/>
    <w:rsid w:val="00773732"/>
    <w:rsid w:val="00773865"/>
    <w:rsid w:val="00774174"/>
    <w:rsid w:val="0077467C"/>
    <w:rsid w:val="00774920"/>
    <w:rsid w:val="00775B2E"/>
    <w:rsid w:val="00776602"/>
    <w:rsid w:val="00776D77"/>
    <w:rsid w:val="007770AC"/>
    <w:rsid w:val="0078011E"/>
    <w:rsid w:val="00780A85"/>
    <w:rsid w:val="00781220"/>
    <w:rsid w:val="00782F22"/>
    <w:rsid w:val="00783291"/>
    <w:rsid w:val="007832C7"/>
    <w:rsid w:val="00783AF9"/>
    <w:rsid w:val="00783DCA"/>
    <w:rsid w:val="00784346"/>
    <w:rsid w:val="007846C5"/>
    <w:rsid w:val="007848CA"/>
    <w:rsid w:val="00784994"/>
    <w:rsid w:val="00784B1F"/>
    <w:rsid w:val="00785740"/>
    <w:rsid w:val="00785EC3"/>
    <w:rsid w:val="0078610B"/>
    <w:rsid w:val="0078695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0E6"/>
    <w:rsid w:val="007A426D"/>
    <w:rsid w:val="007A43E1"/>
    <w:rsid w:val="007A444C"/>
    <w:rsid w:val="007A48BD"/>
    <w:rsid w:val="007A5EE9"/>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8AA"/>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1063"/>
    <w:rsid w:val="007D1496"/>
    <w:rsid w:val="007D182C"/>
    <w:rsid w:val="007D18D8"/>
    <w:rsid w:val="007D1F66"/>
    <w:rsid w:val="007D1FBE"/>
    <w:rsid w:val="007D20EE"/>
    <w:rsid w:val="007D22CF"/>
    <w:rsid w:val="007D261F"/>
    <w:rsid w:val="007D2754"/>
    <w:rsid w:val="007D2DFD"/>
    <w:rsid w:val="007D3E5A"/>
    <w:rsid w:val="007D470D"/>
    <w:rsid w:val="007D4826"/>
    <w:rsid w:val="007D541C"/>
    <w:rsid w:val="007D6692"/>
    <w:rsid w:val="007D6EA8"/>
    <w:rsid w:val="007D7CE3"/>
    <w:rsid w:val="007E0681"/>
    <w:rsid w:val="007E0DDD"/>
    <w:rsid w:val="007E0E34"/>
    <w:rsid w:val="007E0F71"/>
    <w:rsid w:val="007E107E"/>
    <w:rsid w:val="007E11EC"/>
    <w:rsid w:val="007E14B6"/>
    <w:rsid w:val="007E14D1"/>
    <w:rsid w:val="007E1A53"/>
    <w:rsid w:val="007E21C5"/>
    <w:rsid w:val="007E2E5F"/>
    <w:rsid w:val="007E3290"/>
    <w:rsid w:val="007E39C7"/>
    <w:rsid w:val="007E3D34"/>
    <w:rsid w:val="007E4B90"/>
    <w:rsid w:val="007E5DC9"/>
    <w:rsid w:val="007E6201"/>
    <w:rsid w:val="007E6BF5"/>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70C6"/>
    <w:rsid w:val="007F7FFD"/>
    <w:rsid w:val="0080099B"/>
    <w:rsid w:val="00800A4E"/>
    <w:rsid w:val="00800DE0"/>
    <w:rsid w:val="00800ED1"/>
    <w:rsid w:val="0080116C"/>
    <w:rsid w:val="00801C8D"/>
    <w:rsid w:val="00801E6E"/>
    <w:rsid w:val="0080217C"/>
    <w:rsid w:val="00802240"/>
    <w:rsid w:val="0080296A"/>
    <w:rsid w:val="0080309E"/>
    <w:rsid w:val="008032D7"/>
    <w:rsid w:val="008044D5"/>
    <w:rsid w:val="00804CBF"/>
    <w:rsid w:val="00804ED9"/>
    <w:rsid w:val="00805149"/>
    <w:rsid w:val="00805432"/>
    <w:rsid w:val="008064E8"/>
    <w:rsid w:val="00806DDE"/>
    <w:rsid w:val="00806EB2"/>
    <w:rsid w:val="00807635"/>
    <w:rsid w:val="00807CFE"/>
    <w:rsid w:val="00807E7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129E"/>
    <w:rsid w:val="0082194E"/>
    <w:rsid w:val="008220A7"/>
    <w:rsid w:val="00822990"/>
    <w:rsid w:val="008231D2"/>
    <w:rsid w:val="00824179"/>
    <w:rsid w:val="008249AA"/>
    <w:rsid w:val="00824A9E"/>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37F8E"/>
    <w:rsid w:val="00840A3F"/>
    <w:rsid w:val="00840A43"/>
    <w:rsid w:val="008429BD"/>
    <w:rsid w:val="008449B3"/>
    <w:rsid w:val="00844CCE"/>
    <w:rsid w:val="00845258"/>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797"/>
    <w:rsid w:val="00867D5E"/>
    <w:rsid w:val="00870E6B"/>
    <w:rsid w:val="00871FF9"/>
    <w:rsid w:val="008729D9"/>
    <w:rsid w:val="00872AE0"/>
    <w:rsid w:val="00873328"/>
    <w:rsid w:val="00873D48"/>
    <w:rsid w:val="00874557"/>
    <w:rsid w:val="00874782"/>
    <w:rsid w:val="008749AE"/>
    <w:rsid w:val="00874DA1"/>
    <w:rsid w:val="008751E3"/>
    <w:rsid w:val="0087687F"/>
    <w:rsid w:val="00880F90"/>
    <w:rsid w:val="0088172E"/>
    <w:rsid w:val="0088280E"/>
    <w:rsid w:val="00882DA2"/>
    <w:rsid w:val="00883332"/>
    <w:rsid w:val="0088481E"/>
    <w:rsid w:val="008849DC"/>
    <w:rsid w:val="00884DD9"/>
    <w:rsid w:val="00884E40"/>
    <w:rsid w:val="00884FFF"/>
    <w:rsid w:val="0088532A"/>
    <w:rsid w:val="00885652"/>
    <w:rsid w:val="008865F9"/>
    <w:rsid w:val="00887118"/>
    <w:rsid w:val="0088721A"/>
    <w:rsid w:val="00887987"/>
    <w:rsid w:val="0089030B"/>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0FF6"/>
    <w:rsid w:val="008A15C9"/>
    <w:rsid w:val="008A1660"/>
    <w:rsid w:val="008A1BDE"/>
    <w:rsid w:val="008A224E"/>
    <w:rsid w:val="008A372E"/>
    <w:rsid w:val="008A3B63"/>
    <w:rsid w:val="008A3F1E"/>
    <w:rsid w:val="008A4977"/>
    <w:rsid w:val="008A4AA1"/>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181"/>
    <w:rsid w:val="008C0415"/>
    <w:rsid w:val="008C0488"/>
    <w:rsid w:val="008C06FC"/>
    <w:rsid w:val="008C093B"/>
    <w:rsid w:val="008C17F3"/>
    <w:rsid w:val="008C2FE0"/>
    <w:rsid w:val="008C35C5"/>
    <w:rsid w:val="008C3C8F"/>
    <w:rsid w:val="008C52E9"/>
    <w:rsid w:val="008C5E12"/>
    <w:rsid w:val="008C6C62"/>
    <w:rsid w:val="008C6DD5"/>
    <w:rsid w:val="008C70A4"/>
    <w:rsid w:val="008C75B7"/>
    <w:rsid w:val="008C7B27"/>
    <w:rsid w:val="008C7F93"/>
    <w:rsid w:val="008C7FBA"/>
    <w:rsid w:val="008C7FF2"/>
    <w:rsid w:val="008D0208"/>
    <w:rsid w:val="008D03C2"/>
    <w:rsid w:val="008D07E0"/>
    <w:rsid w:val="008D0BB4"/>
    <w:rsid w:val="008D0CE3"/>
    <w:rsid w:val="008D0CF5"/>
    <w:rsid w:val="008D104D"/>
    <w:rsid w:val="008D1496"/>
    <w:rsid w:val="008D2E64"/>
    <w:rsid w:val="008D3E89"/>
    <w:rsid w:val="008D3F69"/>
    <w:rsid w:val="008D456C"/>
    <w:rsid w:val="008D4BBB"/>
    <w:rsid w:val="008D5037"/>
    <w:rsid w:val="008D5391"/>
    <w:rsid w:val="008D54B1"/>
    <w:rsid w:val="008D55D8"/>
    <w:rsid w:val="008D57BB"/>
    <w:rsid w:val="008D57D6"/>
    <w:rsid w:val="008D5CBB"/>
    <w:rsid w:val="008D5E93"/>
    <w:rsid w:val="008D613B"/>
    <w:rsid w:val="008D7619"/>
    <w:rsid w:val="008E0B2B"/>
    <w:rsid w:val="008E1B6A"/>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9E6"/>
    <w:rsid w:val="008F4AFA"/>
    <w:rsid w:val="008F4F27"/>
    <w:rsid w:val="008F5032"/>
    <w:rsid w:val="008F570E"/>
    <w:rsid w:val="008F5FF4"/>
    <w:rsid w:val="008F6948"/>
    <w:rsid w:val="008F6B93"/>
    <w:rsid w:val="008F6C57"/>
    <w:rsid w:val="008F6EF4"/>
    <w:rsid w:val="008F76E3"/>
    <w:rsid w:val="008F7726"/>
    <w:rsid w:val="0090091B"/>
    <w:rsid w:val="00900939"/>
    <w:rsid w:val="00900F06"/>
    <w:rsid w:val="00900F9A"/>
    <w:rsid w:val="00902089"/>
    <w:rsid w:val="00902154"/>
    <w:rsid w:val="00903764"/>
    <w:rsid w:val="00903D4F"/>
    <w:rsid w:val="00903D72"/>
    <w:rsid w:val="009042B2"/>
    <w:rsid w:val="00904437"/>
    <w:rsid w:val="009048A1"/>
    <w:rsid w:val="0090664A"/>
    <w:rsid w:val="00907A0D"/>
    <w:rsid w:val="00907A36"/>
    <w:rsid w:val="0091097A"/>
    <w:rsid w:val="009117A5"/>
    <w:rsid w:val="00911B25"/>
    <w:rsid w:val="00911D99"/>
    <w:rsid w:val="00911FE2"/>
    <w:rsid w:val="0091223D"/>
    <w:rsid w:val="009125AB"/>
    <w:rsid w:val="009127DF"/>
    <w:rsid w:val="00914403"/>
    <w:rsid w:val="00914806"/>
    <w:rsid w:val="00914B2B"/>
    <w:rsid w:val="00915C8B"/>
    <w:rsid w:val="00916062"/>
    <w:rsid w:val="0091676D"/>
    <w:rsid w:val="00917A3B"/>
    <w:rsid w:val="00917B94"/>
    <w:rsid w:val="00917BDD"/>
    <w:rsid w:val="00920000"/>
    <w:rsid w:val="0092005B"/>
    <w:rsid w:val="00920850"/>
    <w:rsid w:val="00920CEB"/>
    <w:rsid w:val="0092164C"/>
    <w:rsid w:val="00922A11"/>
    <w:rsid w:val="0092319C"/>
    <w:rsid w:val="00923399"/>
    <w:rsid w:val="009246D8"/>
    <w:rsid w:val="00924C5C"/>
    <w:rsid w:val="009255D8"/>
    <w:rsid w:val="00927326"/>
    <w:rsid w:val="00927485"/>
    <w:rsid w:val="00927899"/>
    <w:rsid w:val="00927FB9"/>
    <w:rsid w:val="00930AF5"/>
    <w:rsid w:val="009311CA"/>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0F78"/>
    <w:rsid w:val="009410D2"/>
    <w:rsid w:val="0094134F"/>
    <w:rsid w:val="009420DA"/>
    <w:rsid w:val="00942B70"/>
    <w:rsid w:val="00943216"/>
    <w:rsid w:val="009433D4"/>
    <w:rsid w:val="00943F2F"/>
    <w:rsid w:val="00944168"/>
    <w:rsid w:val="00944234"/>
    <w:rsid w:val="009442A4"/>
    <w:rsid w:val="00945232"/>
    <w:rsid w:val="00945C78"/>
    <w:rsid w:val="0094619B"/>
    <w:rsid w:val="0094687D"/>
    <w:rsid w:val="00946A31"/>
    <w:rsid w:val="0094714C"/>
    <w:rsid w:val="00947A13"/>
    <w:rsid w:val="00947B1B"/>
    <w:rsid w:val="009500AD"/>
    <w:rsid w:val="00950666"/>
    <w:rsid w:val="0095120E"/>
    <w:rsid w:val="009516A8"/>
    <w:rsid w:val="00951BD2"/>
    <w:rsid w:val="009529B9"/>
    <w:rsid w:val="00952EAA"/>
    <w:rsid w:val="00953F9A"/>
    <w:rsid w:val="00954530"/>
    <w:rsid w:val="0095517B"/>
    <w:rsid w:val="009554DB"/>
    <w:rsid w:val="009556BB"/>
    <w:rsid w:val="00955D0D"/>
    <w:rsid w:val="00956250"/>
    <w:rsid w:val="009576AB"/>
    <w:rsid w:val="009602CB"/>
    <w:rsid w:val="009604E8"/>
    <w:rsid w:val="00960ACB"/>
    <w:rsid w:val="00960F62"/>
    <w:rsid w:val="009616F2"/>
    <w:rsid w:val="00961EF7"/>
    <w:rsid w:val="0096212E"/>
    <w:rsid w:val="00963079"/>
    <w:rsid w:val="00963576"/>
    <w:rsid w:val="0096391C"/>
    <w:rsid w:val="00963BEF"/>
    <w:rsid w:val="0096462E"/>
    <w:rsid w:val="0096524C"/>
    <w:rsid w:val="00965467"/>
    <w:rsid w:val="009659BB"/>
    <w:rsid w:val="00966ABD"/>
    <w:rsid w:val="00967AA9"/>
    <w:rsid w:val="00967BA7"/>
    <w:rsid w:val="00970427"/>
    <w:rsid w:val="0097050F"/>
    <w:rsid w:val="0097087C"/>
    <w:rsid w:val="00970EDE"/>
    <w:rsid w:val="00971A90"/>
    <w:rsid w:val="00971D16"/>
    <w:rsid w:val="00972076"/>
    <w:rsid w:val="00972659"/>
    <w:rsid w:val="009733BA"/>
    <w:rsid w:val="0097346E"/>
    <w:rsid w:val="00973495"/>
    <w:rsid w:val="00974041"/>
    <w:rsid w:val="0097407A"/>
    <w:rsid w:val="0097447E"/>
    <w:rsid w:val="0097479F"/>
    <w:rsid w:val="00974ECA"/>
    <w:rsid w:val="00975230"/>
    <w:rsid w:val="00975484"/>
    <w:rsid w:val="0097616F"/>
    <w:rsid w:val="009767E3"/>
    <w:rsid w:val="00976EC6"/>
    <w:rsid w:val="0097738C"/>
    <w:rsid w:val="009774E6"/>
    <w:rsid w:val="00977CC1"/>
    <w:rsid w:val="0098029E"/>
    <w:rsid w:val="00980393"/>
    <w:rsid w:val="00980851"/>
    <w:rsid w:val="00980F17"/>
    <w:rsid w:val="0098101F"/>
    <w:rsid w:val="00981329"/>
    <w:rsid w:val="00981CD6"/>
    <w:rsid w:val="0098241B"/>
    <w:rsid w:val="009829C3"/>
    <w:rsid w:val="00982BAC"/>
    <w:rsid w:val="00982D30"/>
    <w:rsid w:val="009831E0"/>
    <w:rsid w:val="00983ACB"/>
    <w:rsid w:val="00984360"/>
    <w:rsid w:val="009850AB"/>
    <w:rsid w:val="00986DC1"/>
    <w:rsid w:val="00987C84"/>
    <w:rsid w:val="00987D15"/>
    <w:rsid w:val="00990163"/>
    <w:rsid w:val="0099016C"/>
    <w:rsid w:val="0099084C"/>
    <w:rsid w:val="00990C66"/>
    <w:rsid w:val="00991550"/>
    <w:rsid w:val="00991C43"/>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452"/>
    <w:rsid w:val="009A2A2D"/>
    <w:rsid w:val="009A3056"/>
    <w:rsid w:val="009A39F7"/>
    <w:rsid w:val="009A3D0D"/>
    <w:rsid w:val="009A46FE"/>
    <w:rsid w:val="009A4777"/>
    <w:rsid w:val="009A4824"/>
    <w:rsid w:val="009A4883"/>
    <w:rsid w:val="009A59F1"/>
    <w:rsid w:val="009A66E4"/>
    <w:rsid w:val="009A7229"/>
    <w:rsid w:val="009A7F2F"/>
    <w:rsid w:val="009B12CD"/>
    <w:rsid w:val="009B1312"/>
    <w:rsid w:val="009B15E0"/>
    <w:rsid w:val="009B2E21"/>
    <w:rsid w:val="009B41B7"/>
    <w:rsid w:val="009B41F5"/>
    <w:rsid w:val="009B49F8"/>
    <w:rsid w:val="009B4F77"/>
    <w:rsid w:val="009B4FD2"/>
    <w:rsid w:val="009B5B2E"/>
    <w:rsid w:val="009B6065"/>
    <w:rsid w:val="009B6419"/>
    <w:rsid w:val="009B67C2"/>
    <w:rsid w:val="009B765D"/>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62A"/>
    <w:rsid w:val="009D2976"/>
    <w:rsid w:val="009D34E9"/>
    <w:rsid w:val="009D3805"/>
    <w:rsid w:val="009D45D5"/>
    <w:rsid w:val="009D4B30"/>
    <w:rsid w:val="009D526A"/>
    <w:rsid w:val="009D5779"/>
    <w:rsid w:val="009D78EE"/>
    <w:rsid w:val="009D7933"/>
    <w:rsid w:val="009E03B0"/>
    <w:rsid w:val="009E0ED0"/>
    <w:rsid w:val="009E0EFD"/>
    <w:rsid w:val="009E22C6"/>
    <w:rsid w:val="009E2B6D"/>
    <w:rsid w:val="009E3664"/>
    <w:rsid w:val="009E4167"/>
    <w:rsid w:val="009E4C03"/>
    <w:rsid w:val="009E4CE6"/>
    <w:rsid w:val="009E5319"/>
    <w:rsid w:val="009E533E"/>
    <w:rsid w:val="009F006C"/>
    <w:rsid w:val="009F00A6"/>
    <w:rsid w:val="009F0A2B"/>
    <w:rsid w:val="009F0BA1"/>
    <w:rsid w:val="009F0BBD"/>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4F45"/>
    <w:rsid w:val="00A15B9D"/>
    <w:rsid w:val="00A15BF7"/>
    <w:rsid w:val="00A15F38"/>
    <w:rsid w:val="00A15F53"/>
    <w:rsid w:val="00A164DA"/>
    <w:rsid w:val="00A16A6C"/>
    <w:rsid w:val="00A16AB4"/>
    <w:rsid w:val="00A16D17"/>
    <w:rsid w:val="00A17601"/>
    <w:rsid w:val="00A201CC"/>
    <w:rsid w:val="00A2093A"/>
    <w:rsid w:val="00A2170B"/>
    <w:rsid w:val="00A219D8"/>
    <w:rsid w:val="00A21B5C"/>
    <w:rsid w:val="00A22EFB"/>
    <w:rsid w:val="00A248B6"/>
    <w:rsid w:val="00A25440"/>
    <w:rsid w:val="00A256ED"/>
    <w:rsid w:val="00A261AA"/>
    <w:rsid w:val="00A2692C"/>
    <w:rsid w:val="00A271DC"/>
    <w:rsid w:val="00A27C40"/>
    <w:rsid w:val="00A31A97"/>
    <w:rsid w:val="00A31F58"/>
    <w:rsid w:val="00A32053"/>
    <w:rsid w:val="00A33447"/>
    <w:rsid w:val="00A33A3F"/>
    <w:rsid w:val="00A33E32"/>
    <w:rsid w:val="00A33E9A"/>
    <w:rsid w:val="00A34C67"/>
    <w:rsid w:val="00A35090"/>
    <w:rsid w:val="00A3513D"/>
    <w:rsid w:val="00A35F80"/>
    <w:rsid w:val="00A3674E"/>
    <w:rsid w:val="00A36C8B"/>
    <w:rsid w:val="00A3782E"/>
    <w:rsid w:val="00A37E5F"/>
    <w:rsid w:val="00A40383"/>
    <w:rsid w:val="00A412B8"/>
    <w:rsid w:val="00A414B7"/>
    <w:rsid w:val="00A436EB"/>
    <w:rsid w:val="00A43A4A"/>
    <w:rsid w:val="00A4409C"/>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6EA3"/>
    <w:rsid w:val="00A570ED"/>
    <w:rsid w:val="00A57E7F"/>
    <w:rsid w:val="00A60014"/>
    <w:rsid w:val="00A603D5"/>
    <w:rsid w:val="00A60B2F"/>
    <w:rsid w:val="00A610E3"/>
    <w:rsid w:val="00A61496"/>
    <w:rsid w:val="00A6167A"/>
    <w:rsid w:val="00A61FE2"/>
    <w:rsid w:val="00A62795"/>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B14"/>
    <w:rsid w:val="00A755B5"/>
    <w:rsid w:val="00A75975"/>
    <w:rsid w:val="00A76110"/>
    <w:rsid w:val="00A769B1"/>
    <w:rsid w:val="00A76AD8"/>
    <w:rsid w:val="00A76E84"/>
    <w:rsid w:val="00A77EFC"/>
    <w:rsid w:val="00A80644"/>
    <w:rsid w:val="00A811CF"/>
    <w:rsid w:val="00A8180B"/>
    <w:rsid w:val="00A821C3"/>
    <w:rsid w:val="00A82300"/>
    <w:rsid w:val="00A8264D"/>
    <w:rsid w:val="00A827E6"/>
    <w:rsid w:val="00A82BA8"/>
    <w:rsid w:val="00A82EC4"/>
    <w:rsid w:val="00A83CE8"/>
    <w:rsid w:val="00A84739"/>
    <w:rsid w:val="00A84864"/>
    <w:rsid w:val="00A84AB3"/>
    <w:rsid w:val="00A84FB3"/>
    <w:rsid w:val="00A85EA2"/>
    <w:rsid w:val="00A85F57"/>
    <w:rsid w:val="00A86099"/>
    <w:rsid w:val="00A860F4"/>
    <w:rsid w:val="00A86462"/>
    <w:rsid w:val="00A87427"/>
    <w:rsid w:val="00A87519"/>
    <w:rsid w:val="00A87557"/>
    <w:rsid w:val="00A87689"/>
    <w:rsid w:val="00A87AC2"/>
    <w:rsid w:val="00A87E94"/>
    <w:rsid w:val="00A905D2"/>
    <w:rsid w:val="00A90904"/>
    <w:rsid w:val="00A90AE8"/>
    <w:rsid w:val="00A90C13"/>
    <w:rsid w:val="00A911A7"/>
    <w:rsid w:val="00A9241E"/>
    <w:rsid w:val="00A9266E"/>
    <w:rsid w:val="00A92A3F"/>
    <w:rsid w:val="00A92AF2"/>
    <w:rsid w:val="00A92FAA"/>
    <w:rsid w:val="00A9386D"/>
    <w:rsid w:val="00A96A7F"/>
    <w:rsid w:val="00A96BC7"/>
    <w:rsid w:val="00A9788B"/>
    <w:rsid w:val="00A97C18"/>
    <w:rsid w:val="00AA0253"/>
    <w:rsid w:val="00AA07F0"/>
    <w:rsid w:val="00AA0F18"/>
    <w:rsid w:val="00AA125A"/>
    <w:rsid w:val="00AA257E"/>
    <w:rsid w:val="00AA2D6A"/>
    <w:rsid w:val="00AA2FEF"/>
    <w:rsid w:val="00AA3162"/>
    <w:rsid w:val="00AA3D85"/>
    <w:rsid w:val="00AA48D9"/>
    <w:rsid w:val="00AA5005"/>
    <w:rsid w:val="00AA56BA"/>
    <w:rsid w:val="00AA5B10"/>
    <w:rsid w:val="00AA61C8"/>
    <w:rsid w:val="00AA653F"/>
    <w:rsid w:val="00AA704E"/>
    <w:rsid w:val="00AB012C"/>
    <w:rsid w:val="00AB03AD"/>
    <w:rsid w:val="00AB0DB4"/>
    <w:rsid w:val="00AB0E6F"/>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D37"/>
    <w:rsid w:val="00AC401A"/>
    <w:rsid w:val="00AC4D7C"/>
    <w:rsid w:val="00AC4DBA"/>
    <w:rsid w:val="00AC5634"/>
    <w:rsid w:val="00AC6132"/>
    <w:rsid w:val="00AC64A5"/>
    <w:rsid w:val="00AC7084"/>
    <w:rsid w:val="00AC7296"/>
    <w:rsid w:val="00AD0127"/>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2EFD"/>
    <w:rsid w:val="00AE346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10"/>
    <w:rsid w:val="00AF234D"/>
    <w:rsid w:val="00AF306B"/>
    <w:rsid w:val="00AF404D"/>
    <w:rsid w:val="00AF4B78"/>
    <w:rsid w:val="00AF6073"/>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0CA"/>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495"/>
    <w:rsid w:val="00B20CD8"/>
    <w:rsid w:val="00B2183F"/>
    <w:rsid w:val="00B218A8"/>
    <w:rsid w:val="00B22038"/>
    <w:rsid w:val="00B2422B"/>
    <w:rsid w:val="00B24413"/>
    <w:rsid w:val="00B25497"/>
    <w:rsid w:val="00B25846"/>
    <w:rsid w:val="00B25873"/>
    <w:rsid w:val="00B25D70"/>
    <w:rsid w:val="00B26A16"/>
    <w:rsid w:val="00B2748C"/>
    <w:rsid w:val="00B27491"/>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13D1"/>
    <w:rsid w:val="00B43468"/>
    <w:rsid w:val="00B43767"/>
    <w:rsid w:val="00B4384E"/>
    <w:rsid w:val="00B43ED3"/>
    <w:rsid w:val="00B45B9B"/>
    <w:rsid w:val="00B4602F"/>
    <w:rsid w:val="00B46A49"/>
    <w:rsid w:val="00B503D7"/>
    <w:rsid w:val="00B51367"/>
    <w:rsid w:val="00B51B22"/>
    <w:rsid w:val="00B51C74"/>
    <w:rsid w:val="00B51DF3"/>
    <w:rsid w:val="00B5221E"/>
    <w:rsid w:val="00B52404"/>
    <w:rsid w:val="00B53425"/>
    <w:rsid w:val="00B53442"/>
    <w:rsid w:val="00B53B48"/>
    <w:rsid w:val="00B53C54"/>
    <w:rsid w:val="00B54EBF"/>
    <w:rsid w:val="00B5520E"/>
    <w:rsid w:val="00B55262"/>
    <w:rsid w:val="00B55865"/>
    <w:rsid w:val="00B55E7F"/>
    <w:rsid w:val="00B5761C"/>
    <w:rsid w:val="00B60CD6"/>
    <w:rsid w:val="00B61BD9"/>
    <w:rsid w:val="00B61F8C"/>
    <w:rsid w:val="00B63164"/>
    <w:rsid w:val="00B63725"/>
    <w:rsid w:val="00B64517"/>
    <w:rsid w:val="00B64675"/>
    <w:rsid w:val="00B648EE"/>
    <w:rsid w:val="00B654D3"/>
    <w:rsid w:val="00B6575F"/>
    <w:rsid w:val="00B664B1"/>
    <w:rsid w:val="00B6664C"/>
    <w:rsid w:val="00B66BD9"/>
    <w:rsid w:val="00B66EDD"/>
    <w:rsid w:val="00B6746F"/>
    <w:rsid w:val="00B676CE"/>
    <w:rsid w:val="00B676E0"/>
    <w:rsid w:val="00B67A40"/>
    <w:rsid w:val="00B70EA1"/>
    <w:rsid w:val="00B71427"/>
    <w:rsid w:val="00B7178C"/>
    <w:rsid w:val="00B71B5E"/>
    <w:rsid w:val="00B723F5"/>
    <w:rsid w:val="00B72639"/>
    <w:rsid w:val="00B72FC2"/>
    <w:rsid w:val="00B734B5"/>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3C7F"/>
    <w:rsid w:val="00B8529C"/>
    <w:rsid w:val="00B860E8"/>
    <w:rsid w:val="00B861C8"/>
    <w:rsid w:val="00B86F7C"/>
    <w:rsid w:val="00B87DDD"/>
    <w:rsid w:val="00B901B8"/>
    <w:rsid w:val="00B9054F"/>
    <w:rsid w:val="00B90ABC"/>
    <w:rsid w:val="00B90F24"/>
    <w:rsid w:val="00B91225"/>
    <w:rsid w:val="00B9206B"/>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743"/>
    <w:rsid w:val="00BA0915"/>
    <w:rsid w:val="00BA0A71"/>
    <w:rsid w:val="00BA0E49"/>
    <w:rsid w:val="00BA0FCA"/>
    <w:rsid w:val="00BA159A"/>
    <w:rsid w:val="00BA1731"/>
    <w:rsid w:val="00BA17BB"/>
    <w:rsid w:val="00BA1F97"/>
    <w:rsid w:val="00BA2702"/>
    <w:rsid w:val="00BA2E17"/>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D64"/>
    <w:rsid w:val="00BC1D8C"/>
    <w:rsid w:val="00BC1E79"/>
    <w:rsid w:val="00BC1F68"/>
    <w:rsid w:val="00BC4BB5"/>
    <w:rsid w:val="00BC5193"/>
    <w:rsid w:val="00BC59B7"/>
    <w:rsid w:val="00BC639B"/>
    <w:rsid w:val="00BC6920"/>
    <w:rsid w:val="00BC6B70"/>
    <w:rsid w:val="00BC7752"/>
    <w:rsid w:val="00BC7EDA"/>
    <w:rsid w:val="00BD09A6"/>
    <w:rsid w:val="00BD0E2E"/>
    <w:rsid w:val="00BD138C"/>
    <w:rsid w:val="00BD2877"/>
    <w:rsid w:val="00BD2900"/>
    <w:rsid w:val="00BD3B81"/>
    <w:rsid w:val="00BD519B"/>
    <w:rsid w:val="00BD55D9"/>
    <w:rsid w:val="00BD5AD6"/>
    <w:rsid w:val="00BD5E51"/>
    <w:rsid w:val="00BD635E"/>
    <w:rsid w:val="00BD6893"/>
    <w:rsid w:val="00BD7965"/>
    <w:rsid w:val="00BD7E0E"/>
    <w:rsid w:val="00BE000D"/>
    <w:rsid w:val="00BE0458"/>
    <w:rsid w:val="00BE0784"/>
    <w:rsid w:val="00BE0AF0"/>
    <w:rsid w:val="00BE26AD"/>
    <w:rsid w:val="00BE2C1A"/>
    <w:rsid w:val="00BE33BB"/>
    <w:rsid w:val="00BE39F2"/>
    <w:rsid w:val="00BE3A9D"/>
    <w:rsid w:val="00BE3EC9"/>
    <w:rsid w:val="00BE4C62"/>
    <w:rsid w:val="00BE4F3B"/>
    <w:rsid w:val="00BE4FF5"/>
    <w:rsid w:val="00BE5297"/>
    <w:rsid w:val="00BE6844"/>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6114"/>
    <w:rsid w:val="00C1028D"/>
    <w:rsid w:val="00C106E4"/>
    <w:rsid w:val="00C1070E"/>
    <w:rsid w:val="00C1177F"/>
    <w:rsid w:val="00C11DF2"/>
    <w:rsid w:val="00C120B6"/>
    <w:rsid w:val="00C12143"/>
    <w:rsid w:val="00C12CD8"/>
    <w:rsid w:val="00C13C72"/>
    <w:rsid w:val="00C13F2E"/>
    <w:rsid w:val="00C141F1"/>
    <w:rsid w:val="00C161D1"/>
    <w:rsid w:val="00C17179"/>
    <w:rsid w:val="00C17AE7"/>
    <w:rsid w:val="00C211CE"/>
    <w:rsid w:val="00C2296D"/>
    <w:rsid w:val="00C22F8C"/>
    <w:rsid w:val="00C23FEE"/>
    <w:rsid w:val="00C2449C"/>
    <w:rsid w:val="00C24698"/>
    <w:rsid w:val="00C2485B"/>
    <w:rsid w:val="00C2488E"/>
    <w:rsid w:val="00C256A2"/>
    <w:rsid w:val="00C2761C"/>
    <w:rsid w:val="00C278BF"/>
    <w:rsid w:val="00C31256"/>
    <w:rsid w:val="00C31D7E"/>
    <w:rsid w:val="00C31EB5"/>
    <w:rsid w:val="00C3277B"/>
    <w:rsid w:val="00C3283B"/>
    <w:rsid w:val="00C32950"/>
    <w:rsid w:val="00C33EF9"/>
    <w:rsid w:val="00C34F3F"/>
    <w:rsid w:val="00C36B03"/>
    <w:rsid w:val="00C40F8F"/>
    <w:rsid w:val="00C4150A"/>
    <w:rsid w:val="00C4288C"/>
    <w:rsid w:val="00C4301F"/>
    <w:rsid w:val="00C43CBC"/>
    <w:rsid w:val="00C44473"/>
    <w:rsid w:val="00C447D9"/>
    <w:rsid w:val="00C44FAB"/>
    <w:rsid w:val="00C456F2"/>
    <w:rsid w:val="00C45838"/>
    <w:rsid w:val="00C46E5C"/>
    <w:rsid w:val="00C46F89"/>
    <w:rsid w:val="00C47139"/>
    <w:rsid w:val="00C47A7F"/>
    <w:rsid w:val="00C50DDD"/>
    <w:rsid w:val="00C51918"/>
    <w:rsid w:val="00C51C09"/>
    <w:rsid w:val="00C51CD2"/>
    <w:rsid w:val="00C5214D"/>
    <w:rsid w:val="00C521DA"/>
    <w:rsid w:val="00C52572"/>
    <w:rsid w:val="00C5267F"/>
    <w:rsid w:val="00C52E29"/>
    <w:rsid w:val="00C52FAC"/>
    <w:rsid w:val="00C53284"/>
    <w:rsid w:val="00C53560"/>
    <w:rsid w:val="00C538C4"/>
    <w:rsid w:val="00C54166"/>
    <w:rsid w:val="00C5476B"/>
    <w:rsid w:val="00C54AB8"/>
    <w:rsid w:val="00C54E2A"/>
    <w:rsid w:val="00C5508B"/>
    <w:rsid w:val="00C5579B"/>
    <w:rsid w:val="00C558E3"/>
    <w:rsid w:val="00C55ACD"/>
    <w:rsid w:val="00C55BA9"/>
    <w:rsid w:val="00C5606D"/>
    <w:rsid w:val="00C56110"/>
    <w:rsid w:val="00C5655A"/>
    <w:rsid w:val="00C57333"/>
    <w:rsid w:val="00C57374"/>
    <w:rsid w:val="00C573E9"/>
    <w:rsid w:val="00C57546"/>
    <w:rsid w:val="00C576E0"/>
    <w:rsid w:val="00C57C35"/>
    <w:rsid w:val="00C60446"/>
    <w:rsid w:val="00C60530"/>
    <w:rsid w:val="00C61BC9"/>
    <w:rsid w:val="00C62506"/>
    <w:rsid w:val="00C6332B"/>
    <w:rsid w:val="00C634F1"/>
    <w:rsid w:val="00C648B5"/>
    <w:rsid w:val="00C64EE3"/>
    <w:rsid w:val="00C65593"/>
    <w:rsid w:val="00C656F6"/>
    <w:rsid w:val="00C65FBF"/>
    <w:rsid w:val="00C6719A"/>
    <w:rsid w:val="00C672B5"/>
    <w:rsid w:val="00C67480"/>
    <w:rsid w:val="00C7033E"/>
    <w:rsid w:val="00C7038B"/>
    <w:rsid w:val="00C70F00"/>
    <w:rsid w:val="00C70FF7"/>
    <w:rsid w:val="00C71C76"/>
    <w:rsid w:val="00C72047"/>
    <w:rsid w:val="00C725BE"/>
    <w:rsid w:val="00C72B60"/>
    <w:rsid w:val="00C73432"/>
    <w:rsid w:val="00C73DFD"/>
    <w:rsid w:val="00C74F5B"/>
    <w:rsid w:val="00C7573C"/>
    <w:rsid w:val="00C758EF"/>
    <w:rsid w:val="00C760A7"/>
    <w:rsid w:val="00C7676F"/>
    <w:rsid w:val="00C767A5"/>
    <w:rsid w:val="00C77F77"/>
    <w:rsid w:val="00C81146"/>
    <w:rsid w:val="00C814B1"/>
    <w:rsid w:val="00C8168B"/>
    <w:rsid w:val="00C823D8"/>
    <w:rsid w:val="00C8255A"/>
    <w:rsid w:val="00C82573"/>
    <w:rsid w:val="00C82735"/>
    <w:rsid w:val="00C83216"/>
    <w:rsid w:val="00C833E7"/>
    <w:rsid w:val="00C83971"/>
    <w:rsid w:val="00C84597"/>
    <w:rsid w:val="00C84FD7"/>
    <w:rsid w:val="00C85BE0"/>
    <w:rsid w:val="00C85CA2"/>
    <w:rsid w:val="00C8671C"/>
    <w:rsid w:val="00C87DC2"/>
    <w:rsid w:val="00C9162A"/>
    <w:rsid w:val="00C91AC7"/>
    <w:rsid w:val="00C91CBE"/>
    <w:rsid w:val="00C91F40"/>
    <w:rsid w:val="00C91FB7"/>
    <w:rsid w:val="00C921B5"/>
    <w:rsid w:val="00C925E9"/>
    <w:rsid w:val="00C928A4"/>
    <w:rsid w:val="00C929EC"/>
    <w:rsid w:val="00C92C08"/>
    <w:rsid w:val="00C92DD5"/>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D7D"/>
    <w:rsid w:val="00CB38D9"/>
    <w:rsid w:val="00CB3948"/>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16DF"/>
    <w:rsid w:val="00CC20B1"/>
    <w:rsid w:val="00CC2C52"/>
    <w:rsid w:val="00CC2F67"/>
    <w:rsid w:val="00CC3514"/>
    <w:rsid w:val="00CC3678"/>
    <w:rsid w:val="00CC3BC9"/>
    <w:rsid w:val="00CC401A"/>
    <w:rsid w:val="00CC4460"/>
    <w:rsid w:val="00CC478F"/>
    <w:rsid w:val="00CC4C5B"/>
    <w:rsid w:val="00CC4CC1"/>
    <w:rsid w:val="00CC52C4"/>
    <w:rsid w:val="00CC541B"/>
    <w:rsid w:val="00CC5777"/>
    <w:rsid w:val="00CC5B30"/>
    <w:rsid w:val="00CC6AE5"/>
    <w:rsid w:val="00CC6C3B"/>
    <w:rsid w:val="00CC6E0E"/>
    <w:rsid w:val="00CC72D9"/>
    <w:rsid w:val="00CC7D3B"/>
    <w:rsid w:val="00CC7F56"/>
    <w:rsid w:val="00CD0241"/>
    <w:rsid w:val="00CD025E"/>
    <w:rsid w:val="00CD0384"/>
    <w:rsid w:val="00CD055B"/>
    <w:rsid w:val="00CD089C"/>
    <w:rsid w:val="00CD14B9"/>
    <w:rsid w:val="00CD1641"/>
    <w:rsid w:val="00CD1CAA"/>
    <w:rsid w:val="00CD218A"/>
    <w:rsid w:val="00CD25CA"/>
    <w:rsid w:val="00CD319E"/>
    <w:rsid w:val="00CD401D"/>
    <w:rsid w:val="00CD4460"/>
    <w:rsid w:val="00CD560B"/>
    <w:rsid w:val="00CD59FB"/>
    <w:rsid w:val="00CD68F3"/>
    <w:rsid w:val="00CE0087"/>
    <w:rsid w:val="00CE01F1"/>
    <w:rsid w:val="00CE0EA0"/>
    <w:rsid w:val="00CE0EFF"/>
    <w:rsid w:val="00CE215A"/>
    <w:rsid w:val="00CE2286"/>
    <w:rsid w:val="00CE26A3"/>
    <w:rsid w:val="00CE2EC2"/>
    <w:rsid w:val="00CE428A"/>
    <w:rsid w:val="00CE4498"/>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17E8"/>
    <w:rsid w:val="00D320D5"/>
    <w:rsid w:val="00D32C95"/>
    <w:rsid w:val="00D32E43"/>
    <w:rsid w:val="00D33080"/>
    <w:rsid w:val="00D3343C"/>
    <w:rsid w:val="00D341F6"/>
    <w:rsid w:val="00D3424C"/>
    <w:rsid w:val="00D346E3"/>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6B97"/>
    <w:rsid w:val="00D4732C"/>
    <w:rsid w:val="00D47746"/>
    <w:rsid w:val="00D47FC9"/>
    <w:rsid w:val="00D50BF6"/>
    <w:rsid w:val="00D50C30"/>
    <w:rsid w:val="00D51287"/>
    <w:rsid w:val="00D5194F"/>
    <w:rsid w:val="00D51BB9"/>
    <w:rsid w:val="00D52819"/>
    <w:rsid w:val="00D52DA0"/>
    <w:rsid w:val="00D52EEF"/>
    <w:rsid w:val="00D53371"/>
    <w:rsid w:val="00D544DF"/>
    <w:rsid w:val="00D545BD"/>
    <w:rsid w:val="00D54991"/>
    <w:rsid w:val="00D54ACC"/>
    <w:rsid w:val="00D5505F"/>
    <w:rsid w:val="00D55186"/>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31BD"/>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D4B"/>
    <w:rsid w:val="00D82F72"/>
    <w:rsid w:val="00D83192"/>
    <w:rsid w:val="00D84F83"/>
    <w:rsid w:val="00D87172"/>
    <w:rsid w:val="00D874A0"/>
    <w:rsid w:val="00D877A2"/>
    <w:rsid w:val="00D87A96"/>
    <w:rsid w:val="00D9039D"/>
    <w:rsid w:val="00D90968"/>
    <w:rsid w:val="00D90DC3"/>
    <w:rsid w:val="00D917D9"/>
    <w:rsid w:val="00D9263E"/>
    <w:rsid w:val="00D932EE"/>
    <w:rsid w:val="00D935AD"/>
    <w:rsid w:val="00D93B36"/>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06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1435"/>
    <w:rsid w:val="00DD172B"/>
    <w:rsid w:val="00DD25A7"/>
    <w:rsid w:val="00DD2EEE"/>
    <w:rsid w:val="00DD32DE"/>
    <w:rsid w:val="00DD333A"/>
    <w:rsid w:val="00DD4420"/>
    <w:rsid w:val="00DD4B00"/>
    <w:rsid w:val="00DD4D0E"/>
    <w:rsid w:val="00DD539C"/>
    <w:rsid w:val="00DD5C58"/>
    <w:rsid w:val="00DD5C67"/>
    <w:rsid w:val="00DD6B5D"/>
    <w:rsid w:val="00DD6F9A"/>
    <w:rsid w:val="00DD7674"/>
    <w:rsid w:val="00DD7D09"/>
    <w:rsid w:val="00DE0509"/>
    <w:rsid w:val="00DE080B"/>
    <w:rsid w:val="00DE0EBD"/>
    <w:rsid w:val="00DE1425"/>
    <w:rsid w:val="00DE30BD"/>
    <w:rsid w:val="00DE3331"/>
    <w:rsid w:val="00DE347B"/>
    <w:rsid w:val="00DE3677"/>
    <w:rsid w:val="00DE3F18"/>
    <w:rsid w:val="00DE40BC"/>
    <w:rsid w:val="00DE4726"/>
    <w:rsid w:val="00DE48E8"/>
    <w:rsid w:val="00DE4EAB"/>
    <w:rsid w:val="00DE6DAD"/>
    <w:rsid w:val="00DE74EC"/>
    <w:rsid w:val="00DE7D69"/>
    <w:rsid w:val="00DF017F"/>
    <w:rsid w:val="00DF0F41"/>
    <w:rsid w:val="00DF1265"/>
    <w:rsid w:val="00DF1522"/>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164"/>
    <w:rsid w:val="00E063E3"/>
    <w:rsid w:val="00E06794"/>
    <w:rsid w:val="00E06D3E"/>
    <w:rsid w:val="00E06D89"/>
    <w:rsid w:val="00E10467"/>
    <w:rsid w:val="00E10744"/>
    <w:rsid w:val="00E10C17"/>
    <w:rsid w:val="00E1109F"/>
    <w:rsid w:val="00E11272"/>
    <w:rsid w:val="00E11DCA"/>
    <w:rsid w:val="00E1233E"/>
    <w:rsid w:val="00E123A2"/>
    <w:rsid w:val="00E1293D"/>
    <w:rsid w:val="00E13717"/>
    <w:rsid w:val="00E13A4C"/>
    <w:rsid w:val="00E147C0"/>
    <w:rsid w:val="00E14ABA"/>
    <w:rsid w:val="00E15A2C"/>
    <w:rsid w:val="00E15B1A"/>
    <w:rsid w:val="00E16C5E"/>
    <w:rsid w:val="00E17E7C"/>
    <w:rsid w:val="00E17FDB"/>
    <w:rsid w:val="00E20A19"/>
    <w:rsid w:val="00E21F9D"/>
    <w:rsid w:val="00E22871"/>
    <w:rsid w:val="00E22926"/>
    <w:rsid w:val="00E24443"/>
    <w:rsid w:val="00E24BA3"/>
    <w:rsid w:val="00E24CBC"/>
    <w:rsid w:val="00E25ED5"/>
    <w:rsid w:val="00E2716B"/>
    <w:rsid w:val="00E27274"/>
    <w:rsid w:val="00E30204"/>
    <w:rsid w:val="00E30284"/>
    <w:rsid w:val="00E30AFD"/>
    <w:rsid w:val="00E30F69"/>
    <w:rsid w:val="00E316FF"/>
    <w:rsid w:val="00E31839"/>
    <w:rsid w:val="00E32589"/>
    <w:rsid w:val="00E329CC"/>
    <w:rsid w:val="00E3355D"/>
    <w:rsid w:val="00E33717"/>
    <w:rsid w:val="00E33888"/>
    <w:rsid w:val="00E33A5D"/>
    <w:rsid w:val="00E35269"/>
    <w:rsid w:val="00E36D27"/>
    <w:rsid w:val="00E37248"/>
    <w:rsid w:val="00E37572"/>
    <w:rsid w:val="00E37BBC"/>
    <w:rsid w:val="00E41AB4"/>
    <w:rsid w:val="00E425D9"/>
    <w:rsid w:val="00E42ABD"/>
    <w:rsid w:val="00E42B47"/>
    <w:rsid w:val="00E431B9"/>
    <w:rsid w:val="00E43E1B"/>
    <w:rsid w:val="00E43EC8"/>
    <w:rsid w:val="00E4404F"/>
    <w:rsid w:val="00E4420D"/>
    <w:rsid w:val="00E4446A"/>
    <w:rsid w:val="00E4559E"/>
    <w:rsid w:val="00E457D5"/>
    <w:rsid w:val="00E457E9"/>
    <w:rsid w:val="00E457F3"/>
    <w:rsid w:val="00E45BE3"/>
    <w:rsid w:val="00E45F69"/>
    <w:rsid w:val="00E465ED"/>
    <w:rsid w:val="00E46D89"/>
    <w:rsid w:val="00E4728E"/>
    <w:rsid w:val="00E47A18"/>
    <w:rsid w:val="00E47D14"/>
    <w:rsid w:val="00E500F4"/>
    <w:rsid w:val="00E50502"/>
    <w:rsid w:val="00E5099A"/>
    <w:rsid w:val="00E50E53"/>
    <w:rsid w:val="00E512A6"/>
    <w:rsid w:val="00E51D1C"/>
    <w:rsid w:val="00E52E79"/>
    <w:rsid w:val="00E5417C"/>
    <w:rsid w:val="00E5419A"/>
    <w:rsid w:val="00E54881"/>
    <w:rsid w:val="00E561CD"/>
    <w:rsid w:val="00E568C0"/>
    <w:rsid w:val="00E60B91"/>
    <w:rsid w:val="00E60E46"/>
    <w:rsid w:val="00E6108A"/>
    <w:rsid w:val="00E6134E"/>
    <w:rsid w:val="00E61482"/>
    <w:rsid w:val="00E61670"/>
    <w:rsid w:val="00E61A47"/>
    <w:rsid w:val="00E61AC0"/>
    <w:rsid w:val="00E6212D"/>
    <w:rsid w:val="00E6266D"/>
    <w:rsid w:val="00E6275E"/>
    <w:rsid w:val="00E62894"/>
    <w:rsid w:val="00E628F0"/>
    <w:rsid w:val="00E63DBC"/>
    <w:rsid w:val="00E6401D"/>
    <w:rsid w:val="00E65C5D"/>
    <w:rsid w:val="00E65E87"/>
    <w:rsid w:val="00E67D87"/>
    <w:rsid w:val="00E7006F"/>
    <w:rsid w:val="00E70459"/>
    <w:rsid w:val="00E71046"/>
    <w:rsid w:val="00E71252"/>
    <w:rsid w:val="00E718F6"/>
    <w:rsid w:val="00E71B3B"/>
    <w:rsid w:val="00E72031"/>
    <w:rsid w:val="00E73871"/>
    <w:rsid w:val="00E73CE9"/>
    <w:rsid w:val="00E73F00"/>
    <w:rsid w:val="00E73F11"/>
    <w:rsid w:val="00E74855"/>
    <w:rsid w:val="00E74E93"/>
    <w:rsid w:val="00E75E87"/>
    <w:rsid w:val="00E774E6"/>
    <w:rsid w:val="00E77519"/>
    <w:rsid w:val="00E80185"/>
    <w:rsid w:val="00E802A6"/>
    <w:rsid w:val="00E82378"/>
    <w:rsid w:val="00E82B9B"/>
    <w:rsid w:val="00E83768"/>
    <w:rsid w:val="00E83990"/>
    <w:rsid w:val="00E84010"/>
    <w:rsid w:val="00E8478F"/>
    <w:rsid w:val="00E850F8"/>
    <w:rsid w:val="00E8632D"/>
    <w:rsid w:val="00E864C7"/>
    <w:rsid w:val="00E867A4"/>
    <w:rsid w:val="00E878AB"/>
    <w:rsid w:val="00E87D91"/>
    <w:rsid w:val="00E87E7F"/>
    <w:rsid w:val="00E903ED"/>
    <w:rsid w:val="00E90911"/>
    <w:rsid w:val="00E90BDE"/>
    <w:rsid w:val="00E90C88"/>
    <w:rsid w:val="00E91A38"/>
    <w:rsid w:val="00E92374"/>
    <w:rsid w:val="00E928A3"/>
    <w:rsid w:val="00E93430"/>
    <w:rsid w:val="00E93ECE"/>
    <w:rsid w:val="00E94A6B"/>
    <w:rsid w:val="00E94A9B"/>
    <w:rsid w:val="00E95BCC"/>
    <w:rsid w:val="00E95C74"/>
    <w:rsid w:val="00E95D12"/>
    <w:rsid w:val="00E95DA0"/>
    <w:rsid w:val="00E9628D"/>
    <w:rsid w:val="00E97AAB"/>
    <w:rsid w:val="00EA11A2"/>
    <w:rsid w:val="00EA1226"/>
    <w:rsid w:val="00EA18F1"/>
    <w:rsid w:val="00EA2469"/>
    <w:rsid w:val="00EA26AE"/>
    <w:rsid w:val="00EA2AAB"/>
    <w:rsid w:val="00EA3E64"/>
    <w:rsid w:val="00EA4210"/>
    <w:rsid w:val="00EA427A"/>
    <w:rsid w:val="00EA4796"/>
    <w:rsid w:val="00EA48F1"/>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5AF5"/>
    <w:rsid w:val="00EB652C"/>
    <w:rsid w:val="00EB7337"/>
    <w:rsid w:val="00EB7574"/>
    <w:rsid w:val="00EB7858"/>
    <w:rsid w:val="00EB7A9E"/>
    <w:rsid w:val="00EC040D"/>
    <w:rsid w:val="00EC05E7"/>
    <w:rsid w:val="00EC09BB"/>
    <w:rsid w:val="00EC123F"/>
    <w:rsid w:val="00EC19D5"/>
    <w:rsid w:val="00EC1AF1"/>
    <w:rsid w:val="00EC2EA5"/>
    <w:rsid w:val="00EC2F65"/>
    <w:rsid w:val="00EC4371"/>
    <w:rsid w:val="00EC442F"/>
    <w:rsid w:val="00EC560B"/>
    <w:rsid w:val="00EC6B63"/>
    <w:rsid w:val="00EC6EAB"/>
    <w:rsid w:val="00EC7E2A"/>
    <w:rsid w:val="00EC7FC7"/>
    <w:rsid w:val="00ED0810"/>
    <w:rsid w:val="00ED1B5B"/>
    <w:rsid w:val="00ED224A"/>
    <w:rsid w:val="00ED25E6"/>
    <w:rsid w:val="00ED2A74"/>
    <w:rsid w:val="00ED302D"/>
    <w:rsid w:val="00ED3289"/>
    <w:rsid w:val="00ED3F6A"/>
    <w:rsid w:val="00ED4E11"/>
    <w:rsid w:val="00ED4EDC"/>
    <w:rsid w:val="00ED561E"/>
    <w:rsid w:val="00ED5A0F"/>
    <w:rsid w:val="00ED626C"/>
    <w:rsid w:val="00ED6509"/>
    <w:rsid w:val="00ED696C"/>
    <w:rsid w:val="00ED7832"/>
    <w:rsid w:val="00EE1059"/>
    <w:rsid w:val="00EE371A"/>
    <w:rsid w:val="00EE3749"/>
    <w:rsid w:val="00EE37A8"/>
    <w:rsid w:val="00EE38DF"/>
    <w:rsid w:val="00EE3AD9"/>
    <w:rsid w:val="00EE3FA7"/>
    <w:rsid w:val="00EE446F"/>
    <w:rsid w:val="00EE4A21"/>
    <w:rsid w:val="00EE5E68"/>
    <w:rsid w:val="00EF0225"/>
    <w:rsid w:val="00EF0BCD"/>
    <w:rsid w:val="00EF1128"/>
    <w:rsid w:val="00EF131A"/>
    <w:rsid w:val="00EF2992"/>
    <w:rsid w:val="00EF29DE"/>
    <w:rsid w:val="00EF2D37"/>
    <w:rsid w:val="00EF382A"/>
    <w:rsid w:val="00EF3ABA"/>
    <w:rsid w:val="00EF41E8"/>
    <w:rsid w:val="00EF44EC"/>
    <w:rsid w:val="00EF4AA0"/>
    <w:rsid w:val="00EF594D"/>
    <w:rsid w:val="00EF5A7E"/>
    <w:rsid w:val="00EF607D"/>
    <w:rsid w:val="00EF6BC4"/>
    <w:rsid w:val="00EF7613"/>
    <w:rsid w:val="00EF7AC4"/>
    <w:rsid w:val="00EF7D55"/>
    <w:rsid w:val="00EF7E0D"/>
    <w:rsid w:val="00F002A0"/>
    <w:rsid w:val="00F00355"/>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1F17"/>
    <w:rsid w:val="00F225CA"/>
    <w:rsid w:val="00F228A4"/>
    <w:rsid w:val="00F229B4"/>
    <w:rsid w:val="00F23CE4"/>
    <w:rsid w:val="00F23F7A"/>
    <w:rsid w:val="00F241A1"/>
    <w:rsid w:val="00F24556"/>
    <w:rsid w:val="00F24F83"/>
    <w:rsid w:val="00F25007"/>
    <w:rsid w:val="00F25F96"/>
    <w:rsid w:val="00F265F7"/>
    <w:rsid w:val="00F26CE5"/>
    <w:rsid w:val="00F26E3C"/>
    <w:rsid w:val="00F279AD"/>
    <w:rsid w:val="00F307E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6482"/>
    <w:rsid w:val="00F4693F"/>
    <w:rsid w:val="00F4735C"/>
    <w:rsid w:val="00F4747F"/>
    <w:rsid w:val="00F50622"/>
    <w:rsid w:val="00F52414"/>
    <w:rsid w:val="00F52497"/>
    <w:rsid w:val="00F53563"/>
    <w:rsid w:val="00F53AB7"/>
    <w:rsid w:val="00F53DA4"/>
    <w:rsid w:val="00F548A6"/>
    <w:rsid w:val="00F55B12"/>
    <w:rsid w:val="00F55D98"/>
    <w:rsid w:val="00F5629F"/>
    <w:rsid w:val="00F56610"/>
    <w:rsid w:val="00F56873"/>
    <w:rsid w:val="00F569DD"/>
    <w:rsid w:val="00F56DD5"/>
    <w:rsid w:val="00F57467"/>
    <w:rsid w:val="00F60411"/>
    <w:rsid w:val="00F60BCD"/>
    <w:rsid w:val="00F61018"/>
    <w:rsid w:val="00F6298D"/>
    <w:rsid w:val="00F63148"/>
    <w:rsid w:val="00F6323B"/>
    <w:rsid w:val="00F639C2"/>
    <w:rsid w:val="00F643DC"/>
    <w:rsid w:val="00F668B9"/>
    <w:rsid w:val="00F671EF"/>
    <w:rsid w:val="00F67664"/>
    <w:rsid w:val="00F679CF"/>
    <w:rsid w:val="00F67C11"/>
    <w:rsid w:val="00F67D1A"/>
    <w:rsid w:val="00F70AD8"/>
    <w:rsid w:val="00F71374"/>
    <w:rsid w:val="00F7151B"/>
    <w:rsid w:val="00F715C4"/>
    <w:rsid w:val="00F71AC6"/>
    <w:rsid w:val="00F71F6C"/>
    <w:rsid w:val="00F7262A"/>
    <w:rsid w:val="00F730BE"/>
    <w:rsid w:val="00F73DFC"/>
    <w:rsid w:val="00F74C85"/>
    <w:rsid w:val="00F7580D"/>
    <w:rsid w:val="00F75A93"/>
    <w:rsid w:val="00F7608F"/>
    <w:rsid w:val="00F7696A"/>
    <w:rsid w:val="00F775F4"/>
    <w:rsid w:val="00F77A69"/>
    <w:rsid w:val="00F80030"/>
    <w:rsid w:val="00F81394"/>
    <w:rsid w:val="00F818F2"/>
    <w:rsid w:val="00F81A72"/>
    <w:rsid w:val="00F81CD1"/>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125C"/>
    <w:rsid w:val="00FA2295"/>
    <w:rsid w:val="00FA2F22"/>
    <w:rsid w:val="00FA357C"/>
    <w:rsid w:val="00FA3990"/>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B99"/>
    <w:rsid w:val="00FB3195"/>
    <w:rsid w:val="00FB3358"/>
    <w:rsid w:val="00FB404F"/>
    <w:rsid w:val="00FB408B"/>
    <w:rsid w:val="00FB40DB"/>
    <w:rsid w:val="00FB4285"/>
    <w:rsid w:val="00FB42DD"/>
    <w:rsid w:val="00FB498F"/>
    <w:rsid w:val="00FB4E16"/>
    <w:rsid w:val="00FB4E35"/>
    <w:rsid w:val="00FB5111"/>
    <w:rsid w:val="00FB5954"/>
    <w:rsid w:val="00FB61B8"/>
    <w:rsid w:val="00FB6891"/>
    <w:rsid w:val="00FB7EA0"/>
    <w:rsid w:val="00FC092B"/>
    <w:rsid w:val="00FC0A1E"/>
    <w:rsid w:val="00FC0E1D"/>
    <w:rsid w:val="00FC111A"/>
    <w:rsid w:val="00FC1237"/>
    <w:rsid w:val="00FC16BB"/>
    <w:rsid w:val="00FC1E29"/>
    <w:rsid w:val="00FC1E6C"/>
    <w:rsid w:val="00FC2445"/>
    <w:rsid w:val="00FC2653"/>
    <w:rsid w:val="00FC265D"/>
    <w:rsid w:val="00FC2998"/>
    <w:rsid w:val="00FC3A1F"/>
    <w:rsid w:val="00FC4503"/>
    <w:rsid w:val="00FC46DE"/>
    <w:rsid w:val="00FC49BF"/>
    <w:rsid w:val="00FC579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D51"/>
    <w:rsid w:val="00FD3E20"/>
    <w:rsid w:val="00FD429A"/>
    <w:rsid w:val="00FD4A77"/>
    <w:rsid w:val="00FD52DC"/>
    <w:rsid w:val="00FD5B21"/>
    <w:rsid w:val="00FD5F33"/>
    <w:rsid w:val="00FD6543"/>
    <w:rsid w:val="00FD7D6F"/>
    <w:rsid w:val="00FE0EF0"/>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Odsek zoznamu1"/>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Odsek zoznamu1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al"/>
    <w:uiPriority w:val="8"/>
    <w:qFormat/>
    <w:rsid w:val="002A230B"/>
    <w:pPr>
      <w:numPr>
        <w:numId w:val="1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al"/>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DefaultParagraphFont"/>
    <w:link w:val="wText"/>
    <w:uiPriority w:val="2"/>
    <w:rsid w:val="008F6948"/>
    <w:rPr>
      <w:rFonts w:ascii="Times New Roman" w:eastAsia="MS Mincho" w:hAnsi="Times New Roman" w:cs="Times New Roman"/>
      <w:sz w:val="22"/>
      <w:szCs w:val="22"/>
      <w:lang w:val="sk-SK"/>
    </w:rPr>
  </w:style>
  <w:style w:type="paragraph" w:styleId="BodyText2">
    <w:name w:val="Body Text 2"/>
    <w:basedOn w:val="Normal"/>
    <w:link w:val="BodyText2Char"/>
    <w:uiPriority w:val="99"/>
    <w:semiHidden/>
    <w:unhideWhenUsed/>
    <w:rsid w:val="008113C6"/>
    <w:pPr>
      <w:spacing w:after="120" w:line="480" w:lineRule="auto"/>
    </w:pPr>
  </w:style>
  <w:style w:type="character" w:customStyle="1" w:styleId="BodyText2Char">
    <w:name w:val="Body Text 2 Char"/>
    <w:basedOn w:val="DefaultParagraphFont"/>
    <w:link w:val="BodyText2"/>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4840276">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787001824">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4F91D5-A5F5-497B-B5A7-966A0382D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25</Pages>
  <Words>13734</Words>
  <Characters>78285</Characters>
  <Application>Microsoft Office Word</Application>
  <DocSecurity>0</DocSecurity>
  <Lines>652</Lines>
  <Paragraphs>183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91836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Uricek</cp:lastModifiedBy>
  <cp:revision>30</cp:revision>
  <cp:lastPrinted>2018-07-02T09:14:00Z</cp:lastPrinted>
  <dcterms:created xsi:type="dcterms:W3CDTF">2020-09-11T07:32:00Z</dcterms:created>
  <dcterms:modified xsi:type="dcterms:W3CDTF">2021-02-04T08:38:00Z</dcterms:modified>
</cp:coreProperties>
</file>